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AEA1A8" w14:textId="42DA81D0" w:rsidR="00E3034E" w:rsidRPr="00F44E42" w:rsidRDefault="00E3034E">
      <w:pPr>
        <w:spacing w:after="0" w:line="259" w:lineRule="auto"/>
        <w:ind w:left="-998" w:right="-1023" w:firstLine="0"/>
      </w:pPr>
    </w:p>
    <w:p w14:paraId="1609E004" w14:textId="1F463C37" w:rsidR="00E3034E" w:rsidRPr="00F44E42" w:rsidRDefault="00E3034E">
      <w:pPr>
        <w:spacing w:after="0" w:line="259" w:lineRule="auto"/>
        <w:ind w:left="91" w:firstLine="0"/>
      </w:pPr>
    </w:p>
    <w:p w14:paraId="2A653BF5" w14:textId="3B1635FC" w:rsidR="00A763C3" w:rsidRPr="00DE140B" w:rsidRDefault="006E48D2" w:rsidP="00497873">
      <w:pPr>
        <w:pStyle w:val="Heading1"/>
        <w:ind w:left="0"/>
      </w:pPr>
      <w:r w:rsidRPr="00DE140B">
        <w:t>SECTION B - CONTINUATION OF SF 1449 BLOCKS</w:t>
      </w:r>
    </w:p>
    <w:p w14:paraId="08B9E699" w14:textId="7EDEDDDA" w:rsidR="00A763C3" w:rsidRPr="00DE140B" w:rsidRDefault="006E48D2">
      <w:pPr>
        <w:pStyle w:val="Heading2"/>
        <w:ind w:left="0"/>
      </w:pPr>
      <w:r w:rsidRPr="00DE140B">
        <w:t>B.1 CONTRACT ADMINISTRATION DATA</w:t>
      </w:r>
    </w:p>
    <w:p w14:paraId="5ED01EB9" w14:textId="008D3264" w:rsidR="00A763C3" w:rsidRPr="00DE140B" w:rsidRDefault="006E48D2">
      <w:pPr>
        <w:tabs>
          <w:tab w:val="left" w:pos="360"/>
        </w:tabs>
        <w:spacing w:after="120" w:line="240" w:lineRule="auto"/>
        <w:ind w:left="0" w:firstLine="0"/>
        <w:rPr>
          <w:szCs w:val="22"/>
        </w:rPr>
      </w:pPr>
      <w:r w:rsidRPr="00DE140B">
        <w:rPr>
          <w:szCs w:val="22"/>
        </w:rPr>
        <w:t xml:space="preserve"> </w:t>
      </w:r>
      <w:r w:rsidRPr="00DE140B">
        <w:rPr>
          <w:b/>
          <w:szCs w:val="22"/>
        </w:rPr>
        <w:t>1.</w:t>
      </w:r>
      <w:r w:rsidR="00397FF7" w:rsidRPr="00DE140B">
        <w:rPr>
          <w:b/>
          <w:szCs w:val="22"/>
        </w:rPr>
        <w:t xml:space="preserve">  </w:t>
      </w:r>
      <w:r w:rsidRPr="00DE140B">
        <w:rPr>
          <w:b/>
          <w:szCs w:val="22"/>
        </w:rPr>
        <w:t>CONTRACT ADMINISTRATION</w:t>
      </w:r>
      <w:r w:rsidRPr="00DE140B">
        <w:rPr>
          <w:szCs w:val="22"/>
        </w:rPr>
        <w:t>: All contract administration matters will be handled by the individuals identified in the Contract Point of Contact List (provided with the final award).</w:t>
      </w:r>
    </w:p>
    <w:p w14:paraId="71378050" w14:textId="61F08616" w:rsidR="00A763C3" w:rsidRPr="00DE140B" w:rsidRDefault="006E48D2">
      <w:pPr>
        <w:spacing w:after="120" w:line="240" w:lineRule="auto"/>
        <w:ind w:left="0" w:firstLine="0"/>
        <w:rPr>
          <w:b/>
          <w:szCs w:val="22"/>
        </w:rPr>
      </w:pPr>
      <w:r w:rsidRPr="00DE140B">
        <w:rPr>
          <w:b/>
          <w:szCs w:val="22"/>
        </w:rPr>
        <w:t>Points of Contact (POCs):</w:t>
      </w:r>
    </w:p>
    <w:p w14:paraId="7942667C" w14:textId="48BF7F02" w:rsidR="00A763C3" w:rsidRPr="00DE140B" w:rsidRDefault="006E48D2">
      <w:pPr>
        <w:spacing w:after="120" w:line="240" w:lineRule="auto"/>
        <w:ind w:left="0" w:right="54" w:firstLine="0"/>
        <w:rPr>
          <w:szCs w:val="22"/>
        </w:rPr>
      </w:pPr>
      <w:r w:rsidRPr="00DE140B">
        <w:rPr>
          <w:szCs w:val="22"/>
        </w:rPr>
        <w:t>Unless and until updated by the responsible Contracting Officer, all contract administration matters will be handled by the following individuals:</w:t>
      </w:r>
    </w:p>
    <w:p w14:paraId="036292C5" w14:textId="2182FEAC" w:rsidR="00A763C3" w:rsidRPr="00DE140B" w:rsidRDefault="006E48D2">
      <w:pPr>
        <w:tabs>
          <w:tab w:val="center" w:pos="2870"/>
        </w:tabs>
        <w:spacing w:after="240" w:line="240" w:lineRule="auto"/>
        <w:ind w:left="0" w:firstLine="0"/>
        <w:rPr>
          <w:szCs w:val="22"/>
        </w:rPr>
      </w:pPr>
      <w:r w:rsidRPr="00DE140B">
        <w:rPr>
          <w:b/>
          <w:szCs w:val="22"/>
        </w:rPr>
        <w:t xml:space="preserve">Contractor: </w:t>
      </w:r>
      <w:r w:rsidRPr="00DE140B">
        <w:rPr>
          <w:szCs w:val="22"/>
        </w:rPr>
        <w:t xml:space="preserve">        </w:t>
      </w:r>
      <w:r w:rsidRPr="00DE140B">
        <w:rPr>
          <w:szCs w:val="22"/>
        </w:rPr>
        <w:tab/>
      </w:r>
    </w:p>
    <w:p w14:paraId="77A53C72" w14:textId="3219A521" w:rsidR="00A763C3" w:rsidRPr="00DE140B" w:rsidRDefault="006E48D2">
      <w:pPr>
        <w:spacing w:after="120" w:line="240" w:lineRule="auto"/>
        <w:ind w:left="0" w:right="54"/>
        <w:rPr>
          <w:szCs w:val="22"/>
        </w:rPr>
      </w:pPr>
      <w:r w:rsidRPr="00DE140B">
        <w:rPr>
          <w:b/>
          <w:szCs w:val="22"/>
        </w:rPr>
        <w:t>2.</w:t>
      </w:r>
      <w:r w:rsidR="00397FF7" w:rsidRPr="00DE140B">
        <w:rPr>
          <w:b/>
          <w:szCs w:val="22"/>
        </w:rPr>
        <w:t xml:space="preserve">  </w:t>
      </w:r>
      <w:r w:rsidRPr="00DE140B">
        <w:rPr>
          <w:b/>
          <w:szCs w:val="22"/>
        </w:rPr>
        <w:t xml:space="preserve">CONTRACTOR REMITTANCE ADDRESS: </w:t>
      </w:r>
      <w:r w:rsidRPr="00DE140B">
        <w:rPr>
          <w:szCs w:val="22"/>
        </w:rPr>
        <w:t xml:space="preserve"> All payments by the Government to the Contractor will be made in accordance with 52.232-33, Payment by Electronic Funds Transfer System for Award Management with:</w:t>
      </w:r>
    </w:p>
    <w:p w14:paraId="190CDA0D" w14:textId="7223C06E" w:rsidR="00A763C3" w:rsidRPr="00DE140B" w:rsidRDefault="006E48D2">
      <w:pPr>
        <w:spacing w:after="0" w:line="240" w:lineRule="auto"/>
        <w:ind w:left="0" w:right="245" w:hanging="14"/>
        <w:rPr>
          <w:szCs w:val="22"/>
        </w:rPr>
      </w:pPr>
      <w:r w:rsidRPr="00DE140B">
        <w:rPr>
          <w:szCs w:val="22"/>
        </w:rPr>
        <w:t>[X]      52.232-33, Payment by Electronic Funds Transfer—System For Award Management,           or</w:t>
      </w:r>
    </w:p>
    <w:p w14:paraId="1D15E949" w14:textId="16427D2F" w:rsidR="00A763C3" w:rsidRPr="00DE140B" w:rsidRDefault="006E48D2">
      <w:pPr>
        <w:spacing w:after="240" w:line="240" w:lineRule="auto"/>
        <w:ind w:left="0" w:right="58" w:hanging="14"/>
        <w:rPr>
          <w:szCs w:val="22"/>
        </w:rPr>
      </w:pPr>
      <w:r w:rsidRPr="00DE140B">
        <w:rPr>
          <w:szCs w:val="22"/>
        </w:rPr>
        <w:t>[]        52.232-36, Payment by Third Party</w:t>
      </w:r>
    </w:p>
    <w:p w14:paraId="6CA350B6" w14:textId="0044FAB7" w:rsidR="00A763C3" w:rsidRPr="00DE140B" w:rsidRDefault="006E48D2" w:rsidP="00C478BF">
      <w:pPr>
        <w:ind w:left="0" w:right="54"/>
        <w:rPr>
          <w:szCs w:val="22"/>
        </w:rPr>
      </w:pPr>
      <w:r w:rsidRPr="00DE140B">
        <w:rPr>
          <w:b/>
          <w:szCs w:val="22"/>
        </w:rPr>
        <w:t>3.</w:t>
      </w:r>
      <w:r w:rsidR="00397FF7" w:rsidRPr="00DE140B">
        <w:rPr>
          <w:b/>
          <w:szCs w:val="22"/>
        </w:rPr>
        <w:t xml:space="preserve">  </w:t>
      </w:r>
      <w:r w:rsidRPr="00DE140B">
        <w:rPr>
          <w:b/>
          <w:szCs w:val="22"/>
        </w:rPr>
        <w:t xml:space="preserve">INVOICES: </w:t>
      </w:r>
      <w:r w:rsidRPr="00DE140B">
        <w:rPr>
          <w:szCs w:val="22"/>
        </w:rPr>
        <w:t>Invoices shall be submitted monthly in arrears based upon delivery and acceptance; review and approval of the hours completed by the COR</w:t>
      </w:r>
      <w:r w:rsidR="00DE140B">
        <w:rPr>
          <w:szCs w:val="22"/>
        </w:rPr>
        <w:t>/ACOR</w:t>
      </w:r>
      <w:r w:rsidRPr="00DE140B">
        <w:rPr>
          <w:szCs w:val="22"/>
        </w:rPr>
        <w:t xml:space="preserve">. In accordance with FAR 52.212-4 (g) only proper invoices that contain documentation of services performed will be accepted. </w:t>
      </w:r>
    </w:p>
    <w:p w14:paraId="505C42FD" w14:textId="44DBAF60" w:rsidR="00A763C3" w:rsidRPr="00DE140B" w:rsidRDefault="006E48D2">
      <w:pPr>
        <w:numPr>
          <w:ilvl w:val="0"/>
          <w:numId w:val="1"/>
        </w:numPr>
        <w:ind w:left="450" w:right="54" w:hanging="430"/>
        <w:rPr>
          <w:szCs w:val="22"/>
        </w:rPr>
      </w:pPr>
      <w:r w:rsidRPr="00DE140B">
        <w:rPr>
          <w:szCs w:val="22"/>
        </w:rPr>
        <w:t>Quarterly           []</w:t>
      </w:r>
    </w:p>
    <w:p w14:paraId="7E82BAE6" w14:textId="50CCAF57" w:rsidR="00A763C3" w:rsidRPr="00DE140B" w:rsidRDefault="006E48D2">
      <w:pPr>
        <w:numPr>
          <w:ilvl w:val="0"/>
          <w:numId w:val="1"/>
        </w:numPr>
        <w:ind w:left="450" w:right="54" w:hanging="430"/>
        <w:rPr>
          <w:szCs w:val="22"/>
        </w:rPr>
      </w:pPr>
      <w:r w:rsidRPr="00DE140B">
        <w:rPr>
          <w:szCs w:val="22"/>
        </w:rPr>
        <w:t>Semi-Annually  []</w:t>
      </w:r>
    </w:p>
    <w:p w14:paraId="78490555" w14:textId="6CE8A503" w:rsidR="00A763C3" w:rsidRPr="00DE140B" w:rsidRDefault="006E48D2">
      <w:pPr>
        <w:numPr>
          <w:ilvl w:val="0"/>
          <w:numId w:val="1"/>
        </w:numPr>
        <w:spacing w:after="240" w:line="240" w:lineRule="auto"/>
        <w:ind w:left="450" w:right="58" w:hanging="432"/>
        <w:rPr>
          <w:szCs w:val="22"/>
        </w:rPr>
      </w:pPr>
      <w:r w:rsidRPr="00DE140B">
        <w:rPr>
          <w:szCs w:val="22"/>
        </w:rPr>
        <w:t>Other                [X] - Within 30 days upon delivery and acceptance by the Government</w:t>
      </w:r>
    </w:p>
    <w:p w14:paraId="245E90C8" w14:textId="49C74E30" w:rsidR="00A763C3" w:rsidRPr="00DE140B" w:rsidRDefault="002A345D">
      <w:pPr>
        <w:spacing w:after="240" w:line="240" w:lineRule="auto"/>
        <w:ind w:left="0" w:right="58" w:hanging="14"/>
        <w:rPr>
          <w:szCs w:val="22"/>
        </w:rPr>
      </w:pPr>
      <w:r w:rsidRPr="00DE140B">
        <w:rPr>
          <w:b/>
          <w:szCs w:val="22"/>
        </w:rPr>
        <w:t>4.</w:t>
      </w:r>
      <w:r w:rsidR="00397FF7" w:rsidRPr="00DE140B">
        <w:rPr>
          <w:b/>
          <w:szCs w:val="22"/>
        </w:rPr>
        <w:t xml:space="preserve">  </w:t>
      </w:r>
      <w:r w:rsidR="006E48D2" w:rsidRPr="00DE140B">
        <w:rPr>
          <w:b/>
          <w:szCs w:val="22"/>
        </w:rPr>
        <w:t>CHANGES:</w:t>
      </w:r>
      <w:r w:rsidR="006E48D2" w:rsidRPr="00DE140B">
        <w:rPr>
          <w:szCs w:val="22"/>
        </w:rPr>
        <w:t xml:space="preserve"> Any changes to this PWS and associated tasks shall only be authorized and approved through written correspondence from the Contracting Officer (CO). A copy of each change will be kept in the contract folder along with all other products of the project. Costs incurred by the Contractor through the actions of parties other than the CO shall be borne by the Contractor.</w:t>
      </w:r>
    </w:p>
    <w:p w14:paraId="5AE508B8" w14:textId="6692AFF6" w:rsidR="00A763C3" w:rsidRPr="00DE140B" w:rsidRDefault="00C478BF">
      <w:pPr>
        <w:spacing w:after="240" w:line="240" w:lineRule="auto"/>
        <w:ind w:left="0" w:firstLine="0"/>
        <w:rPr>
          <w:szCs w:val="22"/>
        </w:rPr>
      </w:pPr>
      <w:r w:rsidRPr="00DE140B">
        <w:rPr>
          <w:b/>
          <w:szCs w:val="22"/>
        </w:rPr>
        <w:t>5.</w:t>
      </w:r>
      <w:r w:rsidR="00397FF7" w:rsidRPr="00DE140B">
        <w:rPr>
          <w:b/>
          <w:szCs w:val="22"/>
        </w:rPr>
        <w:t xml:space="preserve">  </w:t>
      </w:r>
      <w:r w:rsidR="006E48D2" w:rsidRPr="00DE140B">
        <w:rPr>
          <w:b/>
          <w:szCs w:val="22"/>
        </w:rPr>
        <w:t>GOVERNMENT INVOICE ADDRESS:</w:t>
      </w:r>
      <w:r w:rsidR="006E48D2" w:rsidRPr="00DE140B">
        <w:rPr>
          <w:szCs w:val="22"/>
        </w:rPr>
        <w:t xml:space="preserve">  All Invoices from the Contractor shall be submitted electronically in accordance with VAAR Clause 852.232-72 Electronic Submission of Payment Requests.</w:t>
      </w:r>
    </w:p>
    <w:p w14:paraId="1F8C604D" w14:textId="4361BCC7" w:rsidR="00A763C3" w:rsidRPr="00DE140B" w:rsidRDefault="00C478BF">
      <w:pPr>
        <w:spacing w:after="240" w:line="240" w:lineRule="auto"/>
        <w:ind w:left="0" w:right="58" w:firstLine="0"/>
        <w:rPr>
          <w:szCs w:val="22"/>
        </w:rPr>
      </w:pPr>
      <w:r w:rsidRPr="00DE140B">
        <w:rPr>
          <w:b/>
          <w:szCs w:val="22"/>
        </w:rPr>
        <w:t>6.</w:t>
      </w:r>
      <w:r w:rsidR="00397FF7" w:rsidRPr="00DE140B">
        <w:rPr>
          <w:b/>
          <w:szCs w:val="22"/>
        </w:rPr>
        <w:t xml:space="preserve">  </w:t>
      </w:r>
      <w:r w:rsidR="006E48D2" w:rsidRPr="00DE140B">
        <w:rPr>
          <w:b/>
          <w:szCs w:val="22"/>
        </w:rPr>
        <w:t>FSC MANDATORY ELECTRONIC INVOICE SUBMISSION:</w:t>
      </w:r>
      <w:r w:rsidR="006E48D2" w:rsidRPr="00DE140B">
        <w:rPr>
          <w:szCs w:val="22"/>
        </w:rPr>
        <w:t xml:space="preserve"> Contractors are required to submit payment requests in electronic form in accordance with the submission instructions below. </w:t>
      </w:r>
    </w:p>
    <w:p w14:paraId="4CFE1EA2" w14:textId="77777777" w:rsidR="001F1BE3" w:rsidRPr="00DE140B" w:rsidRDefault="001F1BE3">
      <w:pPr>
        <w:spacing w:after="160" w:line="278" w:lineRule="auto"/>
        <w:ind w:left="0" w:firstLine="0"/>
        <w:rPr>
          <w:b/>
        </w:rPr>
      </w:pPr>
      <w:r w:rsidRPr="00DE140B">
        <w:rPr>
          <w:b/>
        </w:rPr>
        <w:br w:type="page"/>
      </w:r>
    </w:p>
    <w:p w14:paraId="67571B33" w14:textId="2272696E" w:rsidR="00A763C3" w:rsidRPr="00DE140B" w:rsidRDefault="006E48D2">
      <w:pPr>
        <w:spacing w:after="0" w:line="259" w:lineRule="auto"/>
        <w:ind w:left="43"/>
        <w:jc w:val="center"/>
        <w:rPr>
          <w:b/>
        </w:rPr>
      </w:pPr>
      <w:r w:rsidRPr="00DE140B">
        <w:rPr>
          <w:b/>
        </w:rPr>
        <w:lastRenderedPageBreak/>
        <w:t>TUNGSTEN ELECTRONIC INVOICE SUBMISSION</w:t>
      </w:r>
    </w:p>
    <w:p w14:paraId="13BB5A55" w14:textId="28C827C9" w:rsidR="00A763C3" w:rsidRPr="00DE140B" w:rsidRDefault="006E48D2">
      <w:pPr>
        <w:spacing w:after="0" w:line="259" w:lineRule="auto"/>
        <w:ind w:left="43"/>
        <w:jc w:val="center"/>
        <w:rPr>
          <w:b/>
        </w:rPr>
      </w:pPr>
      <w:r w:rsidRPr="00DE140B">
        <w:rPr>
          <w:b/>
        </w:rPr>
        <w:t>FSC e-INVOICE PROGRAM THRU AUSTIN PORTAL</w:t>
      </w:r>
    </w:p>
    <w:p w14:paraId="15852A73" w14:textId="3B91975B" w:rsidR="00A763C3" w:rsidRPr="00DE140B" w:rsidRDefault="006E48D2" w:rsidP="00DF73CE">
      <w:pPr>
        <w:spacing w:after="0" w:line="259" w:lineRule="auto"/>
        <w:ind w:left="43"/>
        <w:jc w:val="center"/>
      </w:pPr>
      <w:r w:rsidRPr="00DE140B">
        <w:rPr>
          <w:b/>
        </w:rPr>
        <w:t>FSC MANDATORY ELECTRONIC INVOICE SUBMISSION FOR AUSTIN PAYMENTS</w:t>
      </w:r>
    </w:p>
    <w:p w14:paraId="30BA40C4" w14:textId="77777777" w:rsidR="00A763C3" w:rsidRPr="00DE140B" w:rsidRDefault="00A763C3">
      <w:pPr>
        <w:spacing w:after="0" w:line="259" w:lineRule="auto"/>
        <w:ind w:left="91" w:firstLine="0"/>
      </w:pPr>
    </w:p>
    <w:p w14:paraId="74536183" w14:textId="7366085C" w:rsidR="00A763C3" w:rsidRPr="00DE140B" w:rsidRDefault="006E48D2">
      <w:pPr>
        <w:ind w:left="89" w:right="6"/>
        <w:rPr>
          <w:b/>
        </w:rPr>
      </w:pPr>
      <w:r w:rsidRPr="00DE140B">
        <w:rPr>
          <w:b/>
        </w:rPr>
        <w:t xml:space="preserve">***All invoices submitted through OB10 to the VA-FSC should mirror vendor’s current submission of Invoice, with the following items </w:t>
      </w:r>
      <w:r w:rsidRPr="00DE140B">
        <w:rPr>
          <w:b/>
          <w:u w:val="single" w:color="000000"/>
        </w:rPr>
        <w:t>required</w:t>
      </w:r>
      <w:r w:rsidRPr="00DE140B">
        <w:rPr>
          <w:b/>
        </w:rPr>
        <w:t>:</w:t>
      </w:r>
    </w:p>
    <w:p w14:paraId="3DD0D547" w14:textId="77777777" w:rsidR="00A763C3" w:rsidRPr="00DE140B" w:rsidRDefault="00A763C3">
      <w:pPr>
        <w:spacing w:after="14" w:line="259" w:lineRule="auto"/>
        <w:ind w:left="91" w:firstLine="0"/>
        <w:rPr>
          <w:b/>
        </w:rPr>
      </w:pPr>
    </w:p>
    <w:p w14:paraId="0F92D3D8" w14:textId="7C49DFB9"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 xml:space="preserve">Contract/Task/Call Order Number: </w:t>
      </w:r>
    </w:p>
    <w:p w14:paraId="0ED5D126" w14:textId="06E983E9"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Contractor’s Taxpayer ID Number (TIN)</w:t>
      </w:r>
    </w:p>
    <w:p w14:paraId="3BC563D0" w14:textId="1C599E04"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Contractor’s “Remit Address” information</w:t>
      </w:r>
    </w:p>
    <w:p w14:paraId="1E930791" w14:textId="3686C3AD"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Contractor’s contact information: (Personal Name, Email, and Phone)</w:t>
      </w:r>
    </w:p>
    <w:p w14:paraId="099619D3" w14:textId="04199E1B"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Contractor’s VA point of contact information: (Personal Name, Email, and Phone)</w:t>
      </w:r>
    </w:p>
    <w:p w14:paraId="5E696674" w14:textId="6FA93A6E"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Period of Performance dates (Beginning and Ending)</w:t>
      </w:r>
    </w:p>
    <w:p w14:paraId="0C8C4FD4" w14:textId="36E772BF"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All discount information if applicable (Percent and Date Terms)</w:t>
      </w:r>
    </w:p>
    <w:p w14:paraId="7DDF29C4" w14:textId="77777777" w:rsidR="00A763C3" w:rsidRPr="00DE140B" w:rsidRDefault="00A763C3">
      <w:pPr>
        <w:spacing w:after="0" w:line="259" w:lineRule="auto"/>
        <w:ind w:left="812" w:firstLine="0"/>
      </w:pPr>
    </w:p>
    <w:p w14:paraId="7552356B" w14:textId="4D6C43ED" w:rsidR="00A763C3" w:rsidRPr="00DE140B" w:rsidRDefault="006E48D2">
      <w:pPr>
        <w:spacing w:after="2" w:line="238" w:lineRule="auto"/>
        <w:ind w:left="91" w:firstLine="0"/>
        <w:rPr>
          <w:b/>
        </w:rPr>
      </w:pPr>
      <w:r w:rsidRPr="00DE140B">
        <w:rPr>
          <w:b/>
          <w:u w:val="single" w:color="000000"/>
        </w:rPr>
        <w:t>All invoices need to also be submitted using the same line item format in the contract or</w:t>
      </w:r>
      <w:r w:rsidRPr="00DE140B">
        <w:rPr>
          <w:b/>
        </w:rPr>
        <w:t xml:space="preserve"> </w:t>
      </w:r>
      <w:r w:rsidRPr="00DE140B">
        <w:rPr>
          <w:b/>
          <w:u w:val="single" w:color="000000"/>
        </w:rPr>
        <w:t xml:space="preserve">order. </w:t>
      </w:r>
    </w:p>
    <w:p w14:paraId="6DD83564" w14:textId="77777777" w:rsidR="00A763C3" w:rsidRPr="00DE140B" w:rsidRDefault="00A763C3">
      <w:pPr>
        <w:spacing w:after="0" w:line="259" w:lineRule="auto"/>
        <w:ind w:left="91" w:firstLine="0"/>
        <w:rPr>
          <w:b/>
        </w:rPr>
      </w:pPr>
    </w:p>
    <w:p w14:paraId="1A853058" w14:textId="393DE6DA" w:rsidR="00A763C3" w:rsidRPr="00DE140B" w:rsidRDefault="006E48D2">
      <w:pPr>
        <w:ind w:left="89" w:right="6"/>
        <w:rPr>
          <w:b/>
        </w:rPr>
      </w:pPr>
      <w:r w:rsidRPr="00DE140B">
        <w:rPr>
          <w:b/>
        </w:rPr>
        <w:t>Vendor Electronic Invoice Submission Methods:</w:t>
      </w:r>
    </w:p>
    <w:p w14:paraId="029C72EB" w14:textId="7B162DEE" w:rsidR="00A763C3" w:rsidRPr="00DE140B" w:rsidRDefault="006E48D2">
      <w:pPr>
        <w:ind w:left="89" w:right="54"/>
      </w:pPr>
      <w:r w:rsidRPr="00DE140B">
        <w:t>Fax, email and scanned documents are not acceptable forms of submission for payment requests. Electronic form means an automated system transmitting information electronically according to the accepted data transmissions below.</w:t>
      </w:r>
    </w:p>
    <w:p w14:paraId="46F157C5" w14:textId="77777777" w:rsidR="00A763C3" w:rsidRPr="00DE140B" w:rsidRDefault="00A763C3" w:rsidP="001E5908">
      <w:pPr>
        <w:spacing w:after="120" w:line="240" w:lineRule="auto"/>
        <w:ind w:left="180" w:firstLine="0"/>
        <w:rPr>
          <w:szCs w:val="22"/>
        </w:rPr>
      </w:pPr>
    </w:p>
    <w:p w14:paraId="33C0F577" w14:textId="4D9E4A70"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 xml:space="preserve">VA’s Electronic Invoice Presentment and Payment System – The Financial Services Center (FSC) in Austin, TX uses a third-party Contractor, Tungsten, to transition vendors from paper to electronic invoice submission. Please go to this website: </w:t>
      </w:r>
      <w:hyperlink r:id="rId11" w:history="1">
        <w:r w:rsidR="001F7416" w:rsidRPr="00DE140B">
          <w:rPr>
            <w:rFonts w:ascii="Arial" w:hAnsi="Arial" w:cs="Arial"/>
            <w:szCs w:val="22"/>
          </w:rPr>
          <w:t>http://www.tungsten-network.com/US/en/Veterans-affairs/</w:t>
        </w:r>
      </w:hyperlink>
      <w:hyperlink r:id="rId12">
        <w:r w:rsidRPr="00DE140B">
          <w:rPr>
            <w:rFonts w:ascii="Arial" w:hAnsi="Arial" w:cs="Arial"/>
            <w:szCs w:val="22"/>
          </w:rPr>
          <w:t xml:space="preserve"> </w:t>
        </w:r>
      </w:hyperlink>
      <w:r w:rsidRPr="00DE140B">
        <w:rPr>
          <w:rFonts w:ascii="Arial" w:hAnsi="Arial" w:cs="Arial"/>
          <w:szCs w:val="22"/>
        </w:rPr>
        <w:t>to begin submitting electronic invoices, free of charge.</w:t>
      </w:r>
    </w:p>
    <w:p w14:paraId="0C9598FF" w14:textId="5D1D74C2"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A system that conforms to the X12 electronic data interchange (EDI) formats established by the Accredited Standards Center (ASC) chartered by the American National Standards Institute (ANSI). The X12 EDI Web site is</w:t>
      </w:r>
      <w:hyperlink r:id="rId13">
        <w:r w:rsidRPr="00DE140B">
          <w:rPr>
            <w:rFonts w:ascii="Arial" w:hAnsi="Arial" w:cs="Arial"/>
            <w:szCs w:val="22"/>
          </w:rPr>
          <w:t xml:space="preserve"> </w:t>
        </w:r>
      </w:hyperlink>
      <w:hyperlink r:id="rId14">
        <w:r w:rsidRPr="00DE140B">
          <w:rPr>
            <w:rFonts w:ascii="Arial" w:hAnsi="Arial" w:cs="Arial"/>
            <w:szCs w:val="22"/>
          </w:rPr>
          <w:t>http://www.x12.org</w:t>
        </w:r>
      </w:hyperlink>
      <w:hyperlink r:id="rId15">
        <w:r w:rsidRPr="00DE140B">
          <w:rPr>
            <w:rFonts w:ascii="Arial" w:hAnsi="Arial" w:cs="Arial"/>
            <w:szCs w:val="22"/>
          </w:rPr>
          <w:t>.</w:t>
        </w:r>
      </w:hyperlink>
    </w:p>
    <w:p w14:paraId="621B1C0B" w14:textId="1CCBBACF" w:rsidR="00A763C3" w:rsidRPr="00DE140B" w:rsidRDefault="006E48D2">
      <w:pPr>
        <w:spacing w:after="0" w:line="259" w:lineRule="auto"/>
        <w:ind w:left="811" w:firstLine="0"/>
      </w:pPr>
      <w:r w:rsidRPr="00DE140B">
        <w:t xml:space="preserve"> </w:t>
      </w:r>
    </w:p>
    <w:p w14:paraId="450FAEAF" w14:textId="4693477D" w:rsidR="00A763C3" w:rsidRPr="00DE140B" w:rsidRDefault="006E48D2">
      <w:pPr>
        <w:ind w:left="89" w:right="6"/>
        <w:rPr>
          <w:b/>
        </w:rPr>
      </w:pPr>
      <w:r w:rsidRPr="00DE140B">
        <w:rPr>
          <w:b/>
        </w:rPr>
        <w:t>Vendor e-invoice Set-up information:</w:t>
      </w:r>
    </w:p>
    <w:p w14:paraId="05AD3D81" w14:textId="41850266" w:rsidR="00A763C3" w:rsidRPr="00DE140B" w:rsidRDefault="006E48D2">
      <w:pPr>
        <w:ind w:left="89" w:right="54"/>
      </w:pPr>
      <w:r w:rsidRPr="00DE140B">
        <w:t>Please contact Tungsten at the phone number or email address listed below to begin submitting your electronic invoices to the VA Financial Services Center in Austin, TX for payment processing. If you have questions about the payment status of a properly submitted invoice, the e-invoicing program, or Tungsten, please contact the FSC at the phone number or email address listed below.</w:t>
      </w:r>
    </w:p>
    <w:p w14:paraId="621D2DBE" w14:textId="77777777" w:rsidR="00A763C3" w:rsidRPr="00DE140B" w:rsidRDefault="00A763C3">
      <w:pPr>
        <w:spacing w:after="14" w:line="259" w:lineRule="auto"/>
        <w:ind w:left="91" w:firstLine="0"/>
      </w:pPr>
    </w:p>
    <w:p w14:paraId="1470AE7D" w14:textId="68E0E741"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Tungsten/OB10 system registration please call 877-752-0900, Option #2</w:t>
      </w:r>
    </w:p>
    <w:p w14:paraId="41E2AA6E" w14:textId="0B729012"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Tungsten Support call 877-489-6135</w:t>
      </w:r>
    </w:p>
    <w:p w14:paraId="2FB12091" w14:textId="3BAA7681"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Tungsten e-Invoice email: VA.Registration@tungsten-network.com</w:t>
      </w:r>
    </w:p>
    <w:p w14:paraId="393B3604" w14:textId="75DE06E0"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 xml:space="preserve">VA TUNGSTEN Number: AAA544240062 </w:t>
      </w:r>
    </w:p>
    <w:p w14:paraId="2F93FB0A" w14:textId="50F6094F"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FSC e-Invoice contact information: 1-877-353-9791</w:t>
      </w:r>
    </w:p>
    <w:p w14:paraId="5B128254" w14:textId="0C53068E" w:rsidR="00A763C3" w:rsidRPr="00DE140B" w:rsidRDefault="006E48D2"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Cs w:val="22"/>
        </w:rPr>
        <w:t>FSC e-Invoice email: vafsccshd@va.gov</w:t>
      </w:r>
    </w:p>
    <w:p w14:paraId="3411E51C" w14:textId="77777777" w:rsidR="00E3034E" w:rsidRPr="00DE140B" w:rsidRDefault="006E48D2" w:rsidP="00663D6C">
      <w:pPr>
        <w:pStyle w:val="ListParagraph"/>
        <w:numPr>
          <w:ilvl w:val="0"/>
          <w:numId w:val="5"/>
        </w:numPr>
        <w:spacing w:after="120" w:line="240" w:lineRule="auto"/>
        <w:ind w:left="540"/>
        <w:rPr>
          <w:rFonts w:ascii="Arial" w:hAnsi="Arial" w:cs="Arial"/>
          <w:szCs w:val="22"/>
        </w:rPr>
      </w:pPr>
      <w:hyperlink r:id="rId16">
        <w:r w:rsidRPr="00DE140B">
          <w:rPr>
            <w:rFonts w:ascii="Arial" w:hAnsi="Arial" w:cs="Arial"/>
            <w:sz w:val="22"/>
            <w:szCs w:val="22"/>
          </w:rPr>
          <w:t>http://www.fsc.va.gov/einvoice.asp</w:t>
        </w:r>
      </w:hyperlink>
      <w:hyperlink r:id="rId17">
        <w:r w:rsidRPr="00DE140B">
          <w:rPr>
            <w:rFonts w:ascii="Arial" w:hAnsi="Arial" w:cs="Arial"/>
            <w:sz w:val="22"/>
            <w:szCs w:val="22"/>
          </w:rPr>
          <w:t xml:space="preserve"> </w:t>
        </w:r>
      </w:hyperlink>
    </w:p>
    <w:p w14:paraId="701EA63B" w14:textId="77777777" w:rsidR="00A763C3" w:rsidRPr="00DE140B" w:rsidRDefault="00A763C3" w:rsidP="00ED34B6">
      <w:pPr>
        <w:spacing w:after="0" w:line="259" w:lineRule="auto"/>
        <w:ind w:left="811" w:firstLine="0"/>
      </w:pPr>
    </w:p>
    <w:p w14:paraId="62DC1DD7" w14:textId="0216ABED" w:rsidR="00A763C3" w:rsidRPr="00DE140B" w:rsidRDefault="00FD5315">
      <w:pPr>
        <w:ind w:left="89" w:right="54"/>
        <w:rPr>
          <w:b/>
          <w:bCs/>
        </w:rPr>
      </w:pPr>
      <w:r w:rsidRPr="00DE140B">
        <w:rPr>
          <w:b/>
          <w:bCs/>
        </w:rPr>
        <w:t>Communications</w:t>
      </w:r>
      <w:r w:rsidR="006E48D2" w:rsidRPr="00DE140B">
        <w:rPr>
          <w:b/>
          <w:bCs/>
        </w:rPr>
        <w:t>:</w:t>
      </w:r>
    </w:p>
    <w:p w14:paraId="3171BD6A" w14:textId="77777777" w:rsidR="00A763C3" w:rsidRPr="00DE140B" w:rsidRDefault="00A763C3">
      <w:pPr>
        <w:spacing w:after="14" w:line="259" w:lineRule="auto"/>
        <w:ind w:left="91" w:firstLine="0"/>
      </w:pPr>
    </w:p>
    <w:p w14:paraId="3C33F058" w14:textId="77777777" w:rsidR="00E3034E" w:rsidRPr="00DE140B" w:rsidRDefault="006E48D2" w:rsidP="00663D6C">
      <w:pPr>
        <w:pStyle w:val="ListParagraph"/>
        <w:numPr>
          <w:ilvl w:val="0"/>
          <w:numId w:val="5"/>
        </w:numPr>
        <w:spacing w:after="120" w:line="240" w:lineRule="auto"/>
        <w:ind w:left="540"/>
        <w:rPr>
          <w:rFonts w:ascii="Arial" w:hAnsi="Arial" w:cs="Arial"/>
          <w:szCs w:val="22"/>
        </w:rPr>
      </w:pPr>
      <w:hyperlink r:id="rId18">
        <w:r w:rsidRPr="00DE140B">
          <w:rPr>
            <w:rFonts w:ascii="Arial" w:hAnsi="Arial" w:cs="Arial"/>
            <w:sz w:val="22"/>
            <w:szCs w:val="22"/>
          </w:rPr>
          <w:t>https://www.federalregister.gov/articles/2012/11/27/2012-28612/va-acquisition</w:t>
        </w:r>
      </w:hyperlink>
      <w:hyperlink r:id="rId19">
        <w:r w:rsidRPr="00DE140B">
          <w:rPr>
            <w:rFonts w:ascii="Arial" w:hAnsi="Arial" w:cs="Arial"/>
            <w:sz w:val="22"/>
            <w:szCs w:val="22"/>
          </w:rPr>
          <w:t>regulation-electronic-submission-of-payment-requests</w:t>
        </w:r>
      </w:hyperlink>
      <w:hyperlink r:id="rId20">
        <w:r w:rsidRPr="00DE140B">
          <w:rPr>
            <w:rFonts w:ascii="Arial" w:hAnsi="Arial" w:cs="Arial"/>
            <w:sz w:val="22"/>
            <w:szCs w:val="22"/>
          </w:rPr>
          <w:t xml:space="preserve"> </w:t>
        </w:r>
      </w:hyperlink>
    </w:p>
    <w:p w14:paraId="2F9845F3" w14:textId="77777777" w:rsidR="00E3034E" w:rsidRPr="00DE140B" w:rsidRDefault="006E48D2" w:rsidP="00663D6C">
      <w:pPr>
        <w:pStyle w:val="ListParagraph"/>
        <w:numPr>
          <w:ilvl w:val="0"/>
          <w:numId w:val="5"/>
        </w:numPr>
        <w:spacing w:after="120" w:line="240" w:lineRule="auto"/>
        <w:ind w:left="540"/>
        <w:rPr>
          <w:rFonts w:ascii="Arial" w:hAnsi="Arial" w:cs="Arial"/>
          <w:szCs w:val="22"/>
        </w:rPr>
      </w:pPr>
      <w:hyperlink r:id="rId21">
        <w:r w:rsidRPr="00DE140B">
          <w:rPr>
            <w:rFonts w:ascii="Arial" w:hAnsi="Arial" w:cs="Arial"/>
            <w:sz w:val="22"/>
            <w:szCs w:val="22"/>
          </w:rPr>
          <w:t>http://fcw.com/articles/2012/11/27/va-epayments.aspx?s=fcwdaily</w:t>
        </w:r>
      </w:hyperlink>
      <w:hyperlink r:id="rId22">
        <w:r w:rsidRPr="00DE140B">
          <w:rPr>
            <w:rFonts w:ascii="Arial" w:hAnsi="Arial" w:cs="Arial"/>
            <w:sz w:val="22"/>
            <w:szCs w:val="22"/>
          </w:rPr>
          <w:t xml:space="preserve"> </w:t>
        </w:r>
      </w:hyperlink>
    </w:p>
    <w:p w14:paraId="48A31166" w14:textId="77777777" w:rsidR="00091D3B" w:rsidRPr="00DE140B" w:rsidRDefault="00091D3B" w:rsidP="00DF73CE">
      <w:pPr>
        <w:pStyle w:val="ListParagraph"/>
        <w:spacing w:after="120" w:line="240" w:lineRule="auto"/>
        <w:ind w:left="540"/>
        <w:rPr>
          <w:rFonts w:ascii="Arial" w:hAnsi="Arial" w:cs="Arial"/>
          <w:szCs w:val="22"/>
        </w:rPr>
      </w:pPr>
    </w:p>
    <w:p w14:paraId="5184D529" w14:textId="77777777" w:rsidR="00091D3B" w:rsidRPr="00DE140B" w:rsidRDefault="00091D3B" w:rsidP="00091D3B">
      <w:pPr>
        <w:pStyle w:val="Heading2"/>
        <w:ind w:left="0" w:firstLine="0"/>
      </w:pPr>
      <w:r w:rsidRPr="00DE140B">
        <w:t>B.2 PERFORMANCE WORK STATEMENT (PWS)</w:t>
      </w:r>
    </w:p>
    <w:p w14:paraId="737C4C18" w14:textId="3EB0EE2B" w:rsidR="00A763C3" w:rsidRPr="00DE140B" w:rsidRDefault="00091D3B" w:rsidP="00DF73CE">
      <w:pPr>
        <w:spacing w:after="254" w:line="259" w:lineRule="auto"/>
        <w:ind w:left="0" w:firstLine="0"/>
        <w:jc w:val="center"/>
        <w:rPr>
          <w:b/>
          <w:bCs/>
        </w:rPr>
      </w:pPr>
      <w:r w:rsidRPr="00DE140B">
        <w:rPr>
          <w:b/>
          <w:bCs/>
        </w:rPr>
        <w:t>PWS Table of Contents</w:t>
      </w:r>
    </w:p>
    <w:p w14:paraId="219C1FBA" w14:textId="13077701" w:rsidR="004E2B57" w:rsidRDefault="00CF5CD5">
      <w:pPr>
        <w:pStyle w:val="TOC1"/>
        <w:tabs>
          <w:tab w:val="right" w:leader="dot" w:pos="8529"/>
        </w:tabs>
        <w:rPr>
          <w:rFonts w:asciiTheme="minorHAnsi" w:eastAsiaTheme="minorEastAsia" w:hAnsiTheme="minorHAnsi" w:cstheme="minorBidi"/>
          <w:noProof/>
          <w:color w:val="auto"/>
          <w:sz w:val="24"/>
        </w:rPr>
      </w:pPr>
      <w:r w:rsidRPr="00DE140B">
        <w:fldChar w:fldCharType="begin"/>
      </w:r>
      <w:r w:rsidRPr="00DE140B">
        <w:instrText xml:space="preserve"> TOC \h \z \u \t "Heading 3,1,Heading 4,2,Heading 5,3" </w:instrText>
      </w:r>
      <w:r w:rsidRPr="00DE140B">
        <w:fldChar w:fldCharType="separate"/>
      </w:r>
      <w:hyperlink w:anchor="_Toc208906986" w:history="1">
        <w:r w:rsidR="004E2B57" w:rsidRPr="00B5476C">
          <w:rPr>
            <w:rStyle w:val="Hyperlink"/>
            <w:noProof/>
          </w:rPr>
          <w:t>1.0 INTRODUCTION</w:t>
        </w:r>
        <w:r w:rsidR="004E2B57">
          <w:rPr>
            <w:noProof/>
            <w:webHidden/>
          </w:rPr>
          <w:tab/>
        </w:r>
        <w:r w:rsidR="004E2B57">
          <w:rPr>
            <w:noProof/>
            <w:webHidden/>
          </w:rPr>
          <w:fldChar w:fldCharType="begin"/>
        </w:r>
        <w:r w:rsidR="004E2B57">
          <w:rPr>
            <w:noProof/>
            <w:webHidden/>
          </w:rPr>
          <w:instrText xml:space="preserve"> PAGEREF _Toc208906986 \h </w:instrText>
        </w:r>
        <w:r w:rsidR="004E2B57">
          <w:rPr>
            <w:noProof/>
            <w:webHidden/>
          </w:rPr>
        </w:r>
        <w:r w:rsidR="004E2B57">
          <w:rPr>
            <w:noProof/>
            <w:webHidden/>
          </w:rPr>
          <w:fldChar w:fldCharType="separate"/>
        </w:r>
        <w:r w:rsidR="004E2B57">
          <w:rPr>
            <w:noProof/>
            <w:webHidden/>
          </w:rPr>
          <w:t>5</w:t>
        </w:r>
        <w:r w:rsidR="004E2B57">
          <w:rPr>
            <w:noProof/>
            <w:webHidden/>
          </w:rPr>
          <w:fldChar w:fldCharType="end"/>
        </w:r>
      </w:hyperlink>
    </w:p>
    <w:p w14:paraId="7D79E3E8" w14:textId="16E469D4"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6987" w:history="1">
        <w:r w:rsidRPr="00B5476C">
          <w:rPr>
            <w:rStyle w:val="Hyperlink"/>
            <w:noProof/>
          </w:rPr>
          <w:t>2.0 PURPOSE</w:t>
        </w:r>
        <w:r>
          <w:rPr>
            <w:noProof/>
            <w:webHidden/>
          </w:rPr>
          <w:tab/>
        </w:r>
        <w:r>
          <w:rPr>
            <w:noProof/>
            <w:webHidden/>
          </w:rPr>
          <w:fldChar w:fldCharType="begin"/>
        </w:r>
        <w:r>
          <w:rPr>
            <w:noProof/>
            <w:webHidden/>
          </w:rPr>
          <w:instrText xml:space="preserve"> PAGEREF _Toc208906987 \h </w:instrText>
        </w:r>
        <w:r>
          <w:rPr>
            <w:noProof/>
            <w:webHidden/>
          </w:rPr>
        </w:r>
        <w:r>
          <w:rPr>
            <w:noProof/>
            <w:webHidden/>
          </w:rPr>
          <w:fldChar w:fldCharType="separate"/>
        </w:r>
        <w:r>
          <w:rPr>
            <w:noProof/>
            <w:webHidden/>
          </w:rPr>
          <w:t>6</w:t>
        </w:r>
        <w:r>
          <w:rPr>
            <w:noProof/>
            <w:webHidden/>
          </w:rPr>
          <w:fldChar w:fldCharType="end"/>
        </w:r>
      </w:hyperlink>
    </w:p>
    <w:p w14:paraId="4829241B" w14:textId="06AAB42C"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6988" w:history="1">
        <w:r w:rsidRPr="00B5476C">
          <w:rPr>
            <w:rStyle w:val="Hyperlink"/>
            <w:noProof/>
          </w:rPr>
          <w:t>3.0 TYPE OF ORDER</w:t>
        </w:r>
        <w:r>
          <w:rPr>
            <w:noProof/>
            <w:webHidden/>
          </w:rPr>
          <w:tab/>
        </w:r>
        <w:r>
          <w:rPr>
            <w:noProof/>
            <w:webHidden/>
          </w:rPr>
          <w:fldChar w:fldCharType="begin"/>
        </w:r>
        <w:r>
          <w:rPr>
            <w:noProof/>
            <w:webHidden/>
          </w:rPr>
          <w:instrText xml:space="preserve"> PAGEREF _Toc208906988 \h </w:instrText>
        </w:r>
        <w:r>
          <w:rPr>
            <w:noProof/>
            <w:webHidden/>
          </w:rPr>
        </w:r>
        <w:r>
          <w:rPr>
            <w:noProof/>
            <w:webHidden/>
          </w:rPr>
          <w:fldChar w:fldCharType="separate"/>
        </w:r>
        <w:r>
          <w:rPr>
            <w:noProof/>
            <w:webHidden/>
          </w:rPr>
          <w:t>7</w:t>
        </w:r>
        <w:r>
          <w:rPr>
            <w:noProof/>
            <w:webHidden/>
          </w:rPr>
          <w:fldChar w:fldCharType="end"/>
        </w:r>
      </w:hyperlink>
    </w:p>
    <w:p w14:paraId="6D5AFE24" w14:textId="5DD4CC09"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6989" w:history="1">
        <w:r w:rsidRPr="00B5476C">
          <w:rPr>
            <w:rStyle w:val="Hyperlink"/>
            <w:noProof/>
          </w:rPr>
          <w:t>4.0 PERFORMANCE DETAILS</w:t>
        </w:r>
        <w:r>
          <w:rPr>
            <w:noProof/>
            <w:webHidden/>
          </w:rPr>
          <w:tab/>
        </w:r>
        <w:r>
          <w:rPr>
            <w:noProof/>
            <w:webHidden/>
          </w:rPr>
          <w:fldChar w:fldCharType="begin"/>
        </w:r>
        <w:r>
          <w:rPr>
            <w:noProof/>
            <w:webHidden/>
          </w:rPr>
          <w:instrText xml:space="preserve"> PAGEREF _Toc208906989 \h </w:instrText>
        </w:r>
        <w:r>
          <w:rPr>
            <w:noProof/>
            <w:webHidden/>
          </w:rPr>
        </w:r>
        <w:r>
          <w:rPr>
            <w:noProof/>
            <w:webHidden/>
          </w:rPr>
          <w:fldChar w:fldCharType="separate"/>
        </w:r>
        <w:r>
          <w:rPr>
            <w:noProof/>
            <w:webHidden/>
          </w:rPr>
          <w:t>7</w:t>
        </w:r>
        <w:r>
          <w:rPr>
            <w:noProof/>
            <w:webHidden/>
          </w:rPr>
          <w:fldChar w:fldCharType="end"/>
        </w:r>
      </w:hyperlink>
    </w:p>
    <w:p w14:paraId="56D49F37" w14:textId="09D704AB"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6990" w:history="1">
        <w:r w:rsidRPr="00B5476C">
          <w:rPr>
            <w:rStyle w:val="Hyperlink"/>
            <w:noProof/>
          </w:rPr>
          <w:t>5.0 TASK STATEMENT</w:t>
        </w:r>
        <w:r>
          <w:rPr>
            <w:noProof/>
            <w:webHidden/>
          </w:rPr>
          <w:tab/>
        </w:r>
        <w:r>
          <w:rPr>
            <w:noProof/>
            <w:webHidden/>
          </w:rPr>
          <w:fldChar w:fldCharType="begin"/>
        </w:r>
        <w:r>
          <w:rPr>
            <w:noProof/>
            <w:webHidden/>
          </w:rPr>
          <w:instrText xml:space="preserve"> PAGEREF _Toc208906990 \h </w:instrText>
        </w:r>
        <w:r>
          <w:rPr>
            <w:noProof/>
            <w:webHidden/>
          </w:rPr>
        </w:r>
        <w:r>
          <w:rPr>
            <w:noProof/>
            <w:webHidden/>
          </w:rPr>
          <w:fldChar w:fldCharType="separate"/>
        </w:r>
        <w:r>
          <w:rPr>
            <w:noProof/>
            <w:webHidden/>
          </w:rPr>
          <w:t>8</w:t>
        </w:r>
        <w:r>
          <w:rPr>
            <w:noProof/>
            <w:webHidden/>
          </w:rPr>
          <w:fldChar w:fldCharType="end"/>
        </w:r>
      </w:hyperlink>
    </w:p>
    <w:p w14:paraId="35ECEFCD" w14:textId="1DEE35D3"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6991" w:history="1">
        <w:r w:rsidRPr="00B5476C">
          <w:rPr>
            <w:rStyle w:val="Hyperlink"/>
            <w:noProof/>
          </w:rPr>
          <w:t>Task 5.1 Program/Project Management</w:t>
        </w:r>
        <w:r>
          <w:rPr>
            <w:noProof/>
            <w:webHidden/>
          </w:rPr>
          <w:tab/>
        </w:r>
        <w:r>
          <w:rPr>
            <w:noProof/>
            <w:webHidden/>
          </w:rPr>
          <w:fldChar w:fldCharType="begin"/>
        </w:r>
        <w:r>
          <w:rPr>
            <w:noProof/>
            <w:webHidden/>
          </w:rPr>
          <w:instrText xml:space="preserve"> PAGEREF _Toc208906991 \h </w:instrText>
        </w:r>
        <w:r>
          <w:rPr>
            <w:noProof/>
            <w:webHidden/>
          </w:rPr>
        </w:r>
        <w:r>
          <w:rPr>
            <w:noProof/>
            <w:webHidden/>
          </w:rPr>
          <w:fldChar w:fldCharType="separate"/>
        </w:r>
        <w:r>
          <w:rPr>
            <w:noProof/>
            <w:webHidden/>
          </w:rPr>
          <w:t>9</w:t>
        </w:r>
        <w:r>
          <w:rPr>
            <w:noProof/>
            <w:webHidden/>
          </w:rPr>
          <w:fldChar w:fldCharType="end"/>
        </w:r>
      </w:hyperlink>
    </w:p>
    <w:p w14:paraId="5DB857C0" w14:textId="7697299F"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2" w:history="1">
        <w:r w:rsidRPr="00B5476C">
          <w:rPr>
            <w:rStyle w:val="Hyperlink"/>
            <w:noProof/>
          </w:rPr>
          <w:t>5.1.1 Kick-off Meeting</w:t>
        </w:r>
        <w:r>
          <w:rPr>
            <w:noProof/>
            <w:webHidden/>
          </w:rPr>
          <w:tab/>
        </w:r>
        <w:r>
          <w:rPr>
            <w:noProof/>
            <w:webHidden/>
          </w:rPr>
          <w:fldChar w:fldCharType="begin"/>
        </w:r>
        <w:r>
          <w:rPr>
            <w:noProof/>
            <w:webHidden/>
          </w:rPr>
          <w:instrText xml:space="preserve"> PAGEREF _Toc208906992 \h </w:instrText>
        </w:r>
        <w:r>
          <w:rPr>
            <w:noProof/>
            <w:webHidden/>
          </w:rPr>
        </w:r>
        <w:r>
          <w:rPr>
            <w:noProof/>
            <w:webHidden/>
          </w:rPr>
          <w:fldChar w:fldCharType="separate"/>
        </w:r>
        <w:r>
          <w:rPr>
            <w:noProof/>
            <w:webHidden/>
          </w:rPr>
          <w:t>10</w:t>
        </w:r>
        <w:r>
          <w:rPr>
            <w:noProof/>
            <w:webHidden/>
          </w:rPr>
          <w:fldChar w:fldCharType="end"/>
        </w:r>
      </w:hyperlink>
    </w:p>
    <w:p w14:paraId="040B3725" w14:textId="3C9664F1"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3" w:history="1">
        <w:r w:rsidRPr="00B5476C">
          <w:rPr>
            <w:rStyle w:val="Hyperlink"/>
            <w:noProof/>
          </w:rPr>
          <w:t>5.1.2 Project Management Plan (PMP)/Work Plan</w:t>
        </w:r>
        <w:r>
          <w:rPr>
            <w:noProof/>
            <w:webHidden/>
          </w:rPr>
          <w:tab/>
        </w:r>
        <w:r>
          <w:rPr>
            <w:noProof/>
            <w:webHidden/>
          </w:rPr>
          <w:fldChar w:fldCharType="begin"/>
        </w:r>
        <w:r>
          <w:rPr>
            <w:noProof/>
            <w:webHidden/>
          </w:rPr>
          <w:instrText xml:space="preserve"> PAGEREF _Toc208906993 \h </w:instrText>
        </w:r>
        <w:r>
          <w:rPr>
            <w:noProof/>
            <w:webHidden/>
          </w:rPr>
        </w:r>
        <w:r>
          <w:rPr>
            <w:noProof/>
            <w:webHidden/>
          </w:rPr>
          <w:fldChar w:fldCharType="separate"/>
        </w:r>
        <w:r>
          <w:rPr>
            <w:noProof/>
            <w:webHidden/>
          </w:rPr>
          <w:t>11</w:t>
        </w:r>
        <w:r>
          <w:rPr>
            <w:noProof/>
            <w:webHidden/>
          </w:rPr>
          <w:fldChar w:fldCharType="end"/>
        </w:r>
      </w:hyperlink>
    </w:p>
    <w:p w14:paraId="3D4F4A7A" w14:textId="76EDE7B2"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4" w:history="1">
        <w:r w:rsidRPr="00B5476C">
          <w:rPr>
            <w:rStyle w:val="Hyperlink"/>
            <w:noProof/>
          </w:rPr>
          <w:t>5.1.3 Meetings and Report</w:t>
        </w:r>
        <w:r>
          <w:rPr>
            <w:noProof/>
            <w:webHidden/>
          </w:rPr>
          <w:tab/>
        </w:r>
        <w:r>
          <w:rPr>
            <w:noProof/>
            <w:webHidden/>
          </w:rPr>
          <w:fldChar w:fldCharType="begin"/>
        </w:r>
        <w:r>
          <w:rPr>
            <w:noProof/>
            <w:webHidden/>
          </w:rPr>
          <w:instrText xml:space="preserve"> PAGEREF _Toc208906994 \h </w:instrText>
        </w:r>
        <w:r>
          <w:rPr>
            <w:noProof/>
            <w:webHidden/>
          </w:rPr>
        </w:r>
        <w:r>
          <w:rPr>
            <w:noProof/>
            <w:webHidden/>
          </w:rPr>
          <w:fldChar w:fldCharType="separate"/>
        </w:r>
        <w:r>
          <w:rPr>
            <w:noProof/>
            <w:webHidden/>
          </w:rPr>
          <w:t>11</w:t>
        </w:r>
        <w:r>
          <w:rPr>
            <w:noProof/>
            <w:webHidden/>
          </w:rPr>
          <w:fldChar w:fldCharType="end"/>
        </w:r>
      </w:hyperlink>
    </w:p>
    <w:p w14:paraId="25E90177" w14:textId="37138CD0"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5" w:history="1">
        <w:r w:rsidRPr="00B5476C">
          <w:rPr>
            <w:rStyle w:val="Hyperlink"/>
            <w:noProof/>
          </w:rPr>
          <w:t>5.1.4 Staffing Approach</w:t>
        </w:r>
        <w:r>
          <w:rPr>
            <w:noProof/>
            <w:webHidden/>
          </w:rPr>
          <w:tab/>
        </w:r>
        <w:r>
          <w:rPr>
            <w:noProof/>
            <w:webHidden/>
          </w:rPr>
          <w:fldChar w:fldCharType="begin"/>
        </w:r>
        <w:r>
          <w:rPr>
            <w:noProof/>
            <w:webHidden/>
          </w:rPr>
          <w:instrText xml:space="preserve"> PAGEREF _Toc208906995 \h </w:instrText>
        </w:r>
        <w:r>
          <w:rPr>
            <w:noProof/>
            <w:webHidden/>
          </w:rPr>
        </w:r>
        <w:r>
          <w:rPr>
            <w:noProof/>
            <w:webHidden/>
          </w:rPr>
          <w:fldChar w:fldCharType="separate"/>
        </w:r>
        <w:r>
          <w:rPr>
            <w:noProof/>
            <w:webHidden/>
          </w:rPr>
          <w:t>13</w:t>
        </w:r>
        <w:r>
          <w:rPr>
            <w:noProof/>
            <w:webHidden/>
          </w:rPr>
          <w:fldChar w:fldCharType="end"/>
        </w:r>
      </w:hyperlink>
    </w:p>
    <w:p w14:paraId="76E9EF38" w14:textId="2339A1D8"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6" w:history="1">
        <w:r w:rsidRPr="00B5476C">
          <w:rPr>
            <w:rStyle w:val="Hyperlink"/>
            <w:noProof/>
          </w:rPr>
          <w:t>5.1.5 Quality Control Plan:</w:t>
        </w:r>
        <w:r>
          <w:rPr>
            <w:noProof/>
            <w:webHidden/>
          </w:rPr>
          <w:tab/>
        </w:r>
        <w:r>
          <w:rPr>
            <w:noProof/>
            <w:webHidden/>
          </w:rPr>
          <w:fldChar w:fldCharType="begin"/>
        </w:r>
        <w:r>
          <w:rPr>
            <w:noProof/>
            <w:webHidden/>
          </w:rPr>
          <w:instrText xml:space="preserve"> PAGEREF _Toc208906996 \h </w:instrText>
        </w:r>
        <w:r>
          <w:rPr>
            <w:noProof/>
            <w:webHidden/>
          </w:rPr>
        </w:r>
        <w:r>
          <w:rPr>
            <w:noProof/>
            <w:webHidden/>
          </w:rPr>
          <w:fldChar w:fldCharType="separate"/>
        </w:r>
        <w:r>
          <w:rPr>
            <w:noProof/>
            <w:webHidden/>
          </w:rPr>
          <w:t>14</w:t>
        </w:r>
        <w:r>
          <w:rPr>
            <w:noProof/>
            <w:webHidden/>
          </w:rPr>
          <w:fldChar w:fldCharType="end"/>
        </w:r>
      </w:hyperlink>
    </w:p>
    <w:p w14:paraId="078B3201" w14:textId="7ECB04BA"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7" w:history="1">
        <w:r w:rsidRPr="00B5476C">
          <w:rPr>
            <w:rStyle w:val="Hyperlink"/>
            <w:noProof/>
          </w:rPr>
          <w:t>5.1.6 Performance Review</w:t>
        </w:r>
        <w:r>
          <w:rPr>
            <w:noProof/>
            <w:webHidden/>
          </w:rPr>
          <w:tab/>
        </w:r>
        <w:r>
          <w:rPr>
            <w:noProof/>
            <w:webHidden/>
          </w:rPr>
          <w:fldChar w:fldCharType="begin"/>
        </w:r>
        <w:r>
          <w:rPr>
            <w:noProof/>
            <w:webHidden/>
          </w:rPr>
          <w:instrText xml:space="preserve"> PAGEREF _Toc208906997 \h </w:instrText>
        </w:r>
        <w:r>
          <w:rPr>
            <w:noProof/>
            <w:webHidden/>
          </w:rPr>
        </w:r>
        <w:r>
          <w:rPr>
            <w:noProof/>
            <w:webHidden/>
          </w:rPr>
          <w:fldChar w:fldCharType="separate"/>
        </w:r>
        <w:r>
          <w:rPr>
            <w:noProof/>
            <w:webHidden/>
          </w:rPr>
          <w:t>14</w:t>
        </w:r>
        <w:r>
          <w:rPr>
            <w:noProof/>
            <w:webHidden/>
          </w:rPr>
          <w:fldChar w:fldCharType="end"/>
        </w:r>
      </w:hyperlink>
    </w:p>
    <w:p w14:paraId="020A112E" w14:textId="772C9104"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8" w:history="1">
        <w:r w:rsidRPr="00B5476C">
          <w:rPr>
            <w:rStyle w:val="Hyperlink"/>
            <w:noProof/>
          </w:rPr>
          <w:t>5.1.7 Quality Assurance</w:t>
        </w:r>
        <w:r>
          <w:rPr>
            <w:noProof/>
            <w:webHidden/>
          </w:rPr>
          <w:tab/>
        </w:r>
        <w:r>
          <w:rPr>
            <w:noProof/>
            <w:webHidden/>
          </w:rPr>
          <w:fldChar w:fldCharType="begin"/>
        </w:r>
        <w:r>
          <w:rPr>
            <w:noProof/>
            <w:webHidden/>
          </w:rPr>
          <w:instrText xml:space="preserve"> PAGEREF _Toc208906998 \h </w:instrText>
        </w:r>
        <w:r>
          <w:rPr>
            <w:noProof/>
            <w:webHidden/>
          </w:rPr>
        </w:r>
        <w:r>
          <w:rPr>
            <w:noProof/>
            <w:webHidden/>
          </w:rPr>
          <w:fldChar w:fldCharType="separate"/>
        </w:r>
        <w:r>
          <w:rPr>
            <w:noProof/>
            <w:webHidden/>
          </w:rPr>
          <w:t>15</w:t>
        </w:r>
        <w:r>
          <w:rPr>
            <w:noProof/>
            <w:webHidden/>
          </w:rPr>
          <w:fldChar w:fldCharType="end"/>
        </w:r>
      </w:hyperlink>
    </w:p>
    <w:p w14:paraId="5741C9C2" w14:textId="1AEE9755"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6999" w:history="1">
        <w:r w:rsidRPr="00B5476C">
          <w:rPr>
            <w:rStyle w:val="Hyperlink"/>
            <w:noProof/>
          </w:rPr>
          <w:t>5.1.8 Quarterly Performance Meeting</w:t>
        </w:r>
        <w:r>
          <w:rPr>
            <w:noProof/>
            <w:webHidden/>
          </w:rPr>
          <w:tab/>
        </w:r>
        <w:r>
          <w:rPr>
            <w:noProof/>
            <w:webHidden/>
          </w:rPr>
          <w:fldChar w:fldCharType="begin"/>
        </w:r>
        <w:r>
          <w:rPr>
            <w:noProof/>
            <w:webHidden/>
          </w:rPr>
          <w:instrText xml:space="preserve"> PAGEREF _Toc208906999 \h </w:instrText>
        </w:r>
        <w:r>
          <w:rPr>
            <w:noProof/>
            <w:webHidden/>
          </w:rPr>
        </w:r>
        <w:r>
          <w:rPr>
            <w:noProof/>
            <w:webHidden/>
          </w:rPr>
          <w:fldChar w:fldCharType="separate"/>
        </w:r>
        <w:r>
          <w:rPr>
            <w:noProof/>
            <w:webHidden/>
          </w:rPr>
          <w:t>15</w:t>
        </w:r>
        <w:r>
          <w:rPr>
            <w:noProof/>
            <w:webHidden/>
          </w:rPr>
          <w:fldChar w:fldCharType="end"/>
        </w:r>
      </w:hyperlink>
    </w:p>
    <w:p w14:paraId="11E5EC3A" w14:textId="2E15503D"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00" w:history="1">
        <w:r w:rsidRPr="00B5476C">
          <w:rPr>
            <w:rStyle w:val="Hyperlink"/>
            <w:noProof/>
          </w:rPr>
          <w:t>Task 5.2 Contract Services Required to be Developed (Mandatory Tasks Requirements)</w:t>
        </w:r>
        <w:r>
          <w:rPr>
            <w:noProof/>
            <w:webHidden/>
          </w:rPr>
          <w:tab/>
        </w:r>
        <w:r>
          <w:rPr>
            <w:noProof/>
            <w:webHidden/>
          </w:rPr>
          <w:fldChar w:fldCharType="begin"/>
        </w:r>
        <w:r>
          <w:rPr>
            <w:noProof/>
            <w:webHidden/>
          </w:rPr>
          <w:instrText xml:space="preserve"> PAGEREF _Toc208907000 \h </w:instrText>
        </w:r>
        <w:r>
          <w:rPr>
            <w:noProof/>
            <w:webHidden/>
          </w:rPr>
        </w:r>
        <w:r>
          <w:rPr>
            <w:noProof/>
            <w:webHidden/>
          </w:rPr>
          <w:fldChar w:fldCharType="separate"/>
        </w:r>
        <w:r>
          <w:rPr>
            <w:noProof/>
            <w:webHidden/>
          </w:rPr>
          <w:t>16</w:t>
        </w:r>
        <w:r>
          <w:rPr>
            <w:noProof/>
            <w:webHidden/>
          </w:rPr>
          <w:fldChar w:fldCharType="end"/>
        </w:r>
      </w:hyperlink>
    </w:p>
    <w:p w14:paraId="3CA421E5" w14:textId="510B41DA"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1" w:history="1">
        <w:r w:rsidRPr="00B5476C">
          <w:rPr>
            <w:rStyle w:val="Hyperlink"/>
            <w:noProof/>
          </w:rPr>
          <w:t>5.2.1 Portal Services</w:t>
        </w:r>
        <w:r>
          <w:rPr>
            <w:noProof/>
            <w:webHidden/>
          </w:rPr>
          <w:tab/>
        </w:r>
        <w:r>
          <w:rPr>
            <w:noProof/>
            <w:webHidden/>
          </w:rPr>
          <w:fldChar w:fldCharType="begin"/>
        </w:r>
        <w:r>
          <w:rPr>
            <w:noProof/>
            <w:webHidden/>
          </w:rPr>
          <w:instrText xml:space="preserve"> PAGEREF _Toc208907001 \h </w:instrText>
        </w:r>
        <w:r>
          <w:rPr>
            <w:noProof/>
            <w:webHidden/>
          </w:rPr>
        </w:r>
        <w:r>
          <w:rPr>
            <w:noProof/>
            <w:webHidden/>
          </w:rPr>
          <w:fldChar w:fldCharType="separate"/>
        </w:r>
        <w:r>
          <w:rPr>
            <w:noProof/>
            <w:webHidden/>
          </w:rPr>
          <w:t>16</w:t>
        </w:r>
        <w:r>
          <w:rPr>
            <w:noProof/>
            <w:webHidden/>
          </w:rPr>
          <w:fldChar w:fldCharType="end"/>
        </w:r>
      </w:hyperlink>
    </w:p>
    <w:p w14:paraId="7FB52A33" w14:textId="2D0BB1BB"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2" w:history="1">
        <w:r w:rsidRPr="00B5476C">
          <w:rPr>
            <w:rStyle w:val="Hyperlink"/>
            <w:noProof/>
          </w:rPr>
          <w:t>5.2.2 DBQ Forms</w:t>
        </w:r>
        <w:r>
          <w:rPr>
            <w:noProof/>
            <w:webHidden/>
          </w:rPr>
          <w:tab/>
        </w:r>
        <w:r>
          <w:rPr>
            <w:noProof/>
            <w:webHidden/>
          </w:rPr>
          <w:fldChar w:fldCharType="begin"/>
        </w:r>
        <w:r>
          <w:rPr>
            <w:noProof/>
            <w:webHidden/>
          </w:rPr>
          <w:instrText xml:space="preserve"> PAGEREF _Toc208907002 \h </w:instrText>
        </w:r>
        <w:r>
          <w:rPr>
            <w:noProof/>
            <w:webHidden/>
          </w:rPr>
        </w:r>
        <w:r>
          <w:rPr>
            <w:noProof/>
            <w:webHidden/>
          </w:rPr>
          <w:fldChar w:fldCharType="separate"/>
        </w:r>
        <w:r>
          <w:rPr>
            <w:noProof/>
            <w:webHidden/>
          </w:rPr>
          <w:t>19</w:t>
        </w:r>
        <w:r>
          <w:rPr>
            <w:noProof/>
            <w:webHidden/>
          </w:rPr>
          <w:fldChar w:fldCharType="end"/>
        </w:r>
      </w:hyperlink>
    </w:p>
    <w:p w14:paraId="6420E8D3" w14:textId="14BFAA3B"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3" w:history="1">
        <w:r w:rsidRPr="00B5476C">
          <w:rPr>
            <w:rStyle w:val="Hyperlink"/>
            <w:noProof/>
          </w:rPr>
          <w:t>5.2.3 Portal Service Registration and Authentication</w:t>
        </w:r>
        <w:r>
          <w:rPr>
            <w:noProof/>
            <w:webHidden/>
          </w:rPr>
          <w:tab/>
        </w:r>
        <w:r>
          <w:rPr>
            <w:noProof/>
            <w:webHidden/>
          </w:rPr>
          <w:fldChar w:fldCharType="begin"/>
        </w:r>
        <w:r>
          <w:rPr>
            <w:noProof/>
            <w:webHidden/>
          </w:rPr>
          <w:instrText xml:space="preserve"> PAGEREF _Toc208907003 \h </w:instrText>
        </w:r>
        <w:r>
          <w:rPr>
            <w:noProof/>
            <w:webHidden/>
          </w:rPr>
        </w:r>
        <w:r>
          <w:rPr>
            <w:noProof/>
            <w:webHidden/>
          </w:rPr>
          <w:fldChar w:fldCharType="separate"/>
        </w:r>
        <w:r>
          <w:rPr>
            <w:noProof/>
            <w:webHidden/>
          </w:rPr>
          <w:t>20</w:t>
        </w:r>
        <w:r>
          <w:rPr>
            <w:noProof/>
            <w:webHidden/>
          </w:rPr>
          <w:fldChar w:fldCharType="end"/>
        </w:r>
      </w:hyperlink>
    </w:p>
    <w:p w14:paraId="5D90E20F" w14:textId="47AAFF3A"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4" w:history="1">
        <w:r w:rsidRPr="00B5476C">
          <w:rPr>
            <w:rStyle w:val="Hyperlink"/>
            <w:noProof/>
          </w:rPr>
          <w:t>5.2.4 DBQ Submission</w:t>
        </w:r>
        <w:r>
          <w:rPr>
            <w:noProof/>
            <w:webHidden/>
          </w:rPr>
          <w:tab/>
        </w:r>
        <w:r>
          <w:rPr>
            <w:noProof/>
            <w:webHidden/>
          </w:rPr>
          <w:fldChar w:fldCharType="begin"/>
        </w:r>
        <w:r>
          <w:rPr>
            <w:noProof/>
            <w:webHidden/>
          </w:rPr>
          <w:instrText xml:space="preserve"> PAGEREF _Toc208907004 \h </w:instrText>
        </w:r>
        <w:r>
          <w:rPr>
            <w:noProof/>
            <w:webHidden/>
          </w:rPr>
        </w:r>
        <w:r>
          <w:rPr>
            <w:noProof/>
            <w:webHidden/>
          </w:rPr>
          <w:fldChar w:fldCharType="separate"/>
        </w:r>
        <w:r>
          <w:rPr>
            <w:noProof/>
            <w:webHidden/>
          </w:rPr>
          <w:t>21</w:t>
        </w:r>
        <w:r>
          <w:rPr>
            <w:noProof/>
            <w:webHidden/>
          </w:rPr>
          <w:fldChar w:fldCharType="end"/>
        </w:r>
      </w:hyperlink>
    </w:p>
    <w:p w14:paraId="1A3D3983" w14:textId="69DE8B7C"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5" w:history="1">
        <w:r w:rsidRPr="00B5476C">
          <w:rPr>
            <w:rStyle w:val="Hyperlink"/>
            <w:noProof/>
          </w:rPr>
          <w:t>5.2.5 Portal Service O&amp;M Support</w:t>
        </w:r>
        <w:r>
          <w:rPr>
            <w:noProof/>
            <w:webHidden/>
          </w:rPr>
          <w:tab/>
        </w:r>
        <w:r>
          <w:rPr>
            <w:noProof/>
            <w:webHidden/>
          </w:rPr>
          <w:fldChar w:fldCharType="begin"/>
        </w:r>
        <w:r>
          <w:rPr>
            <w:noProof/>
            <w:webHidden/>
          </w:rPr>
          <w:instrText xml:space="preserve"> PAGEREF _Toc208907005 \h </w:instrText>
        </w:r>
        <w:r>
          <w:rPr>
            <w:noProof/>
            <w:webHidden/>
          </w:rPr>
        </w:r>
        <w:r>
          <w:rPr>
            <w:noProof/>
            <w:webHidden/>
          </w:rPr>
          <w:fldChar w:fldCharType="separate"/>
        </w:r>
        <w:r>
          <w:rPr>
            <w:noProof/>
            <w:webHidden/>
          </w:rPr>
          <w:t>22</w:t>
        </w:r>
        <w:r>
          <w:rPr>
            <w:noProof/>
            <w:webHidden/>
          </w:rPr>
          <w:fldChar w:fldCharType="end"/>
        </w:r>
      </w:hyperlink>
    </w:p>
    <w:p w14:paraId="39D404D2" w14:textId="4604F890"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6" w:history="1">
        <w:r w:rsidRPr="00B5476C">
          <w:rPr>
            <w:rStyle w:val="Hyperlink"/>
            <w:noProof/>
          </w:rPr>
          <w:t>5.2.6 Portal Services Production Support</w:t>
        </w:r>
        <w:r>
          <w:rPr>
            <w:noProof/>
            <w:webHidden/>
          </w:rPr>
          <w:tab/>
        </w:r>
        <w:r>
          <w:rPr>
            <w:noProof/>
            <w:webHidden/>
          </w:rPr>
          <w:fldChar w:fldCharType="begin"/>
        </w:r>
        <w:r>
          <w:rPr>
            <w:noProof/>
            <w:webHidden/>
          </w:rPr>
          <w:instrText xml:space="preserve"> PAGEREF _Toc208907006 \h </w:instrText>
        </w:r>
        <w:r>
          <w:rPr>
            <w:noProof/>
            <w:webHidden/>
          </w:rPr>
        </w:r>
        <w:r>
          <w:rPr>
            <w:noProof/>
            <w:webHidden/>
          </w:rPr>
          <w:fldChar w:fldCharType="separate"/>
        </w:r>
        <w:r>
          <w:rPr>
            <w:noProof/>
            <w:webHidden/>
          </w:rPr>
          <w:t>23</w:t>
        </w:r>
        <w:r>
          <w:rPr>
            <w:noProof/>
            <w:webHidden/>
          </w:rPr>
          <w:fldChar w:fldCharType="end"/>
        </w:r>
      </w:hyperlink>
    </w:p>
    <w:p w14:paraId="15C9C8E7" w14:textId="3DED6E9A"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7" w:history="1">
        <w:r w:rsidRPr="00B5476C">
          <w:rPr>
            <w:rStyle w:val="Hyperlink"/>
            <w:noProof/>
          </w:rPr>
          <w:t>5.2.7 Portal Service Dashboard and Reporting</w:t>
        </w:r>
        <w:r>
          <w:rPr>
            <w:noProof/>
            <w:webHidden/>
          </w:rPr>
          <w:tab/>
        </w:r>
        <w:r>
          <w:rPr>
            <w:noProof/>
            <w:webHidden/>
          </w:rPr>
          <w:fldChar w:fldCharType="begin"/>
        </w:r>
        <w:r>
          <w:rPr>
            <w:noProof/>
            <w:webHidden/>
          </w:rPr>
          <w:instrText xml:space="preserve"> PAGEREF _Toc208907007 \h </w:instrText>
        </w:r>
        <w:r>
          <w:rPr>
            <w:noProof/>
            <w:webHidden/>
          </w:rPr>
        </w:r>
        <w:r>
          <w:rPr>
            <w:noProof/>
            <w:webHidden/>
          </w:rPr>
          <w:fldChar w:fldCharType="separate"/>
        </w:r>
        <w:r>
          <w:rPr>
            <w:noProof/>
            <w:webHidden/>
          </w:rPr>
          <w:t>25</w:t>
        </w:r>
        <w:r>
          <w:rPr>
            <w:noProof/>
            <w:webHidden/>
          </w:rPr>
          <w:fldChar w:fldCharType="end"/>
        </w:r>
      </w:hyperlink>
    </w:p>
    <w:p w14:paraId="792D0CDF" w14:textId="476C2EAD"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08" w:history="1">
        <w:r w:rsidRPr="00B5476C">
          <w:rPr>
            <w:rStyle w:val="Hyperlink"/>
            <w:noProof/>
          </w:rPr>
          <w:t>5.2.8 Training, Communications and Change Management</w:t>
        </w:r>
        <w:r>
          <w:rPr>
            <w:noProof/>
            <w:webHidden/>
          </w:rPr>
          <w:tab/>
        </w:r>
        <w:r>
          <w:rPr>
            <w:noProof/>
            <w:webHidden/>
          </w:rPr>
          <w:fldChar w:fldCharType="begin"/>
        </w:r>
        <w:r>
          <w:rPr>
            <w:noProof/>
            <w:webHidden/>
          </w:rPr>
          <w:instrText xml:space="preserve"> PAGEREF _Toc208907008 \h </w:instrText>
        </w:r>
        <w:r>
          <w:rPr>
            <w:noProof/>
            <w:webHidden/>
          </w:rPr>
        </w:r>
        <w:r>
          <w:rPr>
            <w:noProof/>
            <w:webHidden/>
          </w:rPr>
          <w:fldChar w:fldCharType="separate"/>
        </w:r>
        <w:r>
          <w:rPr>
            <w:noProof/>
            <w:webHidden/>
          </w:rPr>
          <w:t>26</w:t>
        </w:r>
        <w:r>
          <w:rPr>
            <w:noProof/>
            <w:webHidden/>
          </w:rPr>
          <w:fldChar w:fldCharType="end"/>
        </w:r>
      </w:hyperlink>
    </w:p>
    <w:p w14:paraId="5053C7BD" w14:textId="7C50CB93"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09" w:history="1">
        <w:r w:rsidRPr="00B5476C">
          <w:rPr>
            <w:rStyle w:val="Hyperlink"/>
            <w:noProof/>
          </w:rPr>
          <w:t>Task 5.3 Authority to Operate (ATO) Stewardship</w:t>
        </w:r>
        <w:r>
          <w:rPr>
            <w:noProof/>
            <w:webHidden/>
          </w:rPr>
          <w:tab/>
        </w:r>
        <w:r>
          <w:rPr>
            <w:noProof/>
            <w:webHidden/>
          </w:rPr>
          <w:fldChar w:fldCharType="begin"/>
        </w:r>
        <w:r>
          <w:rPr>
            <w:noProof/>
            <w:webHidden/>
          </w:rPr>
          <w:instrText xml:space="preserve"> PAGEREF _Toc208907009 \h </w:instrText>
        </w:r>
        <w:r>
          <w:rPr>
            <w:noProof/>
            <w:webHidden/>
          </w:rPr>
        </w:r>
        <w:r>
          <w:rPr>
            <w:noProof/>
            <w:webHidden/>
          </w:rPr>
          <w:fldChar w:fldCharType="separate"/>
        </w:r>
        <w:r>
          <w:rPr>
            <w:noProof/>
            <w:webHidden/>
          </w:rPr>
          <w:t>27</w:t>
        </w:r>
        <w:r>
          <w:rPr>
            <w:noProof/>
            <w:webHidden/>
          </w:rPr>
          <w:fldChar w:fldCharType="end"/>
        </w:r>
      </w:hyperlink>
    </w:p>
    <w:p w14:paraId="392279E6" w14:textId="5DDA5536" w:rsidR="004E2B57" w:rsidRDefault="004E2B57">
      <w:pPr>
        <w:pStyle w:val="TOC3"/>
        <w:tabs>
          <w:tab w:val="right" w:leader="dot" w:pos="8529"/>
        </w:tabs>
        <w:rPr>
          <w:rFonts w:asciiTheme="minorHAnsi" w:eastAsiaTheme="minorEastAsia" w:hAnsiTheme="minorHAnsi" w:cstheme="minorBidi"/>
          <w:noProof/>
          <w:color w:val="auto"/>
          <w:sz w:val="24"/>
        </w:rPr>
      </w:pPr>
      <w:hyperlink w:anchor="_Toc208907010" w:history="1">
        <w:r w:rsidRPr="00B5476C">
          <w:rPr>
            <w:rStyle w:val="Hyperlink"/>
            <w:noProof/>
          </w:rPr>
          <w:t>5.3.1 ATO Coordination/System Steward Duties</w:t>
        </w:r>
        <w:r>
          <w:rPr>
            <w:noProof/>
            <w:webHidden/>
          </w:rPr>
          <w:tab/>
        </w:r>
        <w:r>
          <w:rPr>
            <w:noProof/>
            <w:webHidden/>
          </w:rPr>
          <w:fldChar w:fldCharType="begin"/>
        </w:r>
        <w:r>
          <w:rPr>
            <w:noProof/>
            <w:webHidden/>
          </w:rPr>
          <w:instrText xml:space="preserve"> PAGEREF _Toc208907010 \h </w:instrText>
        </w:r>
        <w:r>
          <w:rPr>
            <w:noProof/>
            <w:webHidden/>
          </w:rPr>
        </w:r>
        <w:r>
          <w:rPr>
            <w:noProof/>
            <w:webHidden/>
          </w:rPr>
          <w:fldChar w:fldCharType="separate"/>
        </w:r>
        <w:r>
          <w:rPr>
            <w:noProof/>
            <w:webHidden/>
          </w:rPr>
          <w:t>27</w:t>
        </w:r>
        <w:r>
          <w:rPr>
            <w:noProof/>
            <w:webHidden/>
          </w:rPr>
          <w:fldChar w:fldCharType="end"/>
        </w:r>
      </w:hyperlink>
    </w:p>
    <w:p w14:paraId="7AAB3708" w14:textId="5DDDD3F0"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11" w:history="1">
        <w:r w:rsidRPr="00B5476C">
          <w:rPr>
            <w:rStyle w:val="Hyperlink"/>
            <w:noProof/>
          </w:rPr>
          <w:t>6.0 Optional Tasks</w:t>
        </w:r>
        <w:r>
          <w:rPr>
            <w:noProof/>
            <w:webHidden/>
          </w:rPr>
          <w:tab/>
        </w:r>
        <w:r>
          <w:rPr>
            <w:noProof/>
            <w:webHidden/>
          </w:rPr>
          <w:fldChar w:fldCharType="begin"/>
        </w:r>
        <w:r>
          <w:rPr>
            <w:noProof/>
            <w:webHidden/>
          </w:rPr>
          <w:instrText xml:space="preserve"> PAGEREF _Toc208907011 \h </w:instrText>
        </w:r>
        <w:r>
          <w:rPr>
            <w:noProof/>
            <w:webHidden/>
          </w:rPr>
        </w:r>
        <w:r>
          <w:rPr>
            <w:noProof/>
            <w:webHidden/>
          </w:rPr>
          <w:fldChar w:fldCharType="separate"/>
        </w:r>
        <w:r>
          <w:rPr>
            <w:noProof/>
            <w:webHidden/>
          </w:rPr>
          <w:t>29</w:t>
        </w:r>
        <w:r>
          <w:rPr>
            <w:noProof/>
            <w:webHidden/>
          </w:rPr>
          <w:fldChar w:fldCharType="end"/>
        </w:r>
      </w:hyperlink>
    </w:p>
    <w:p w14:paraId="156B1CE1" w14:textId="1F4B9B85"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12" w:history="1">
        <w:r w:rsidRPr="00B5476C">
          <w:rPr>
            <w:rStyle w:val="Hyperlink"/>
            <w:noProof/>
          </w:rPr>
          <w:t>6.1 Future Portal Services for PS Consolidation</w:t>
        </w:r>
        <w:r>
          <w:rPr>
            <w:noProof/>
            <w:webHidden/>
          </w:rPr>
          <w:tab/>
        </w:r>
        <w:r>
          <w:rPr>
            <w:noProof/>
            <w:webHidden/>
          </w:rPr>
          <w:fldChar w:fldCharType="begin"/>
        </w:r>
        <w:r>
          <w:rPr>
            <w:noProof/>
            <w:webHidden/>
          </w:rPr>
          <w:instrText xml:space="preserve"> PAGEREF _Toc208907012 \h </w:instrText>
        </w:r>
        <w:r>
          <w:rPr>
            <w:noProof/>
            <w:webHidden/>
          </w:rPr>
        </w:r>
        <w:r>
          <w:rPr>
            <w:noProof/>
            <w:webHidden/>
          </w:rPr>
          <w:fldChar w:fldCharType="separate"/>
        </w:r>
        <w:r>
          <w:rPr>
            <w:noProof/>
            <w:webHidden/>
          </w:rPr>
          <w:t>29</w:t>
        </w:r>
        <w:r>
          <w:rPr>
            <w:noProof/>
            <w:webHidden/>
          </w:rPr>
          <w:fldChar w:fldCharType="end"/>
        </w:r>
      </w:hyperlink>
    </w:p>
    <w:p w14:paraId="493F97AA" w14:textId="58F9336C"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13" w:history="1">
        <w:r w:rsidRPr="00B5476C">
          <w:rPr>
            <w:rStyle w:val="Hyperlink"/>
            <w:noProof/>
          </w:rPr>
          <w:t>6.2 Future Portal Services for VHA PS Submissions</w:t>
        </w:r>
        <w:r>
          <w:rPr>
            <w:noProof/>
            <w:webHidden/>
          </w:rPr>
          <w:tab/>
        </w:r>
        <w:r>
          <w:rPr>
            <w:noProof/>
            <w:webHidden/>
          </w:rPr>
          <w:fldChar w:fldCharType="begin"/>
        </w:r>
        <w:r>
          <w:rPr>
            <w:noProof/>
            <w:webHidden/>
          </w:rPr>
          <w:instrText xml:space="preserve"> PAGEREF _Toc208907013 \h </w:instrText>
        </w:r>
        <w:r>
          <w:rPr>
            <w:noProof/>
            <w:webHidden/>
          </w:rPr>
        </w:r>
        <w:r>
          <w:rPr>
            <w:noProof/>
            <w:webHidden/>
          </w:rPr>
          <w:fldChar w:fldCharType="separate"/>
        </w:r>
        <w:r>
          <w:rPr>
            <w:noProof/>
            <w:webHidden/>
          </w:rPr>
          <w:t>30</w:t>
        </w:r>
        <w:r>
          <w:rPr>
            <w:noProof/>
            <w:webHidden/>
          </w:rPr>
          <w:fldChar w:fldCharType="end"/>
        </w:r>
      </w:hyperlink>
    </w:p>
    <w:p w14:paraId="27AA29E1" w14:textId="29898053"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14" w:history="1">
        <w:r w:rsidRPr="00B5476C">
          <w:rPr>
            <w:rStyle w:val="Hyperlink"/>
            <w:noProof/>
          </w:rPr>
          <w:t>6.3 Transition Out</w:t>
        </w:r>
        <w:r>
          <w:rPr>
            <w:noProof/>
            <w:webHidden/>
          </w:rPr>
          <w:tab/>
        </w:r>
        <w:r>
          <w:rPr>
            <w:noProof/>
            <w:webHidden/>
          </w:rPr>
          <w:fldChar w:fldCharType="begin"/>
        </w:r>
        <w:r>
          <w:rPr>
            <w:noProof/>
            <w:webHidden/>
          </w:rPr>
          <w:instrText xml:space="preserve"> PAGEREF _Toc208907014 \h </w:instrText>
        </w:r>
        <w:r>
          <w:rPr>
            <w:noProof/>
            <w:webHidden/>
          </w:rPr>
        </w:r>
        <w:r>
          <w:rPr>
            <w:noProof/>
            <w:webHidden/>
          </w:rPr>
          <w:fldChar w:fldCharType="separate"/>
        </w:r>
        <w:r>
          <w:rPr>
            <w:noProof/>
            <w:webHidden/>
          </w:rPr>
          <w:t>31</w:t>
        </w:r>
        <w:r>
          <w:rPr>
            <w:noProof/>
            <w:webHidden/>
          </w:rPr>
          <w:fldChar w:fldCharType="end"/>
        </w:r>
      </w:hyperlink>
    </w:p>
    <w:p w14:paraId="46155D67" w14:textId="4FFC5D01"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15" w:history="1">
        <w:r w:rsidRPr="00B5476C">
          <w:rPr>
            <w:rStyle w:val="Hyperlink"/>
            <w:noProof/>
          </w:rPr>
          <w:t>7.0 KEY PERSONNEL</w:t>
        </w:r>
        <w:r>
          <w:rPr>
            <w:noProof/>
            <w:webHidden/>
          </w:rPr>
          <w:tab/>
        </w:r>
        <w:r>
          <w:rPr>
            <w:noProof/>
            <w:webHidden/>
          </w:rPr>
          <w:fldChar w:fldCharType="begin"/>
        </w:r>
        <w:r>
          <w:rPr>
            <w:noProof/>
            <w:webHidden/>
          </w:rPr>
          <w:instrText xml:space="preserve"> PAGEREF _Toc208907015 \h </w:instrText>
        </w:r>
        <w:r>
          <w:rPr>
            <w:noProof/>
            <w:webHidden/>
          </w:rPr>
        </w:r>
        <w:r>
          <w:rPr>
            <w:noProof/>
            <w:webHidden/>
          </w:rPr>
          <w:fldChar w:fldCharType="separate"/>
        </w:r>
        <w:r>
          <w:rPr>
            <w:noProof/>
            <w:webHidden/>
          </w:rPr>
          <w:t>32</w:t>
        </w:r>
        <w:r>
          <w:rPr>
            <w:noProof/>
            <w:webHidden/>
          </w:rPr>
          <w:fldChar w:fldCharType="end"/>
        </w:r>
      </w:hyperlink>
    </w:p>
    <w:p w14:paraId="3CAD08E4" w14:textId="5CFAA8CE"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16" w:history="1">
        <w:r w:rsidRPr="00B5476C">
          <w:rPr>
            <w:rStyle w:val="Hyperlink"/>
            <w:noProof/>
          </w:rPr>
          <w:t>7.1 Key Personnel and Qualifications</w:t>
        </w:r>
        <w:r>
          <w:rPr>
            <w:noProof/>
            <w:webHidden/>
          </w:rPr>
          <w:tab/>
        </w:r>
        <w:r>
          <w:rPr>
            <w:noProof/>
            <w:webHidden/>
          </w:rPr>
          <w:fldChar w:fldCharType="begin"/>
        </w:r>
        <w:r>
          <w:rPr>
            <w:noProof/>
            <w:webHidden/>
          </w:rPr>
          <w:instrText xml:space="preserve"> PAGEREF _Toc208907016 \h </w:instrText>
        </w:r>
        <w:r>
          <w:rPr>
            <w:noProof/>
            <w:webHidden/>
          </w:rPr>
        </w:r>
        <w:r>
          <w:rPr>
            <w:noProof/>
            <w:webHidden/>
          </w:rPr>
          <w:fldChar w:fldCharType="separate"/>
        </w:r>
        <w:r>
          <w:rPr>
            <w:noProof/>
            <w:webHidden/>
          </w:rPr>
          <w:t>32</w:t>
        </w:r>
        <w:r>
          <w:rPr>
            <w:noProof/>
            <w:webHidden/>
          </w:rPr>
          <w:fldChar w:fldCharType="end"/>
        </w:r>
      </w:hyperlink>
    </w:p>
    <w:p w14:paraId="553AEFD0" w14:textId="5E343E42" w:rsidR="004E2B57" w:rsidRDefault="004E2B57">
      <w:pPr>
        <w:pStyle w:val="TOC2"/>
        <w:tabs>
          <w:tab w:val="right" w:leader="dot" w:pos="8529"/>
        </w:tabs>
        <w:rPr>
          <w:rFonts w:asciiTheme="minorHAnsi" w:eastAsiaTheme="minorEastAsia" w:hAnsiTheme="minorHAnsi" w:cstheme="minorBidi"/>
          <w:noProof/>
          <w:color w:val="auto"/>
          <w:sz w:val="24"/>
        </w:rPr>
      </w:pPr>
      <w:hyperlink w:anchor="_Toc208907017" w:history="1">
        <w:r w:rsidRPr="00B5476C">
          <w:rPr>
            <w:rStyle w:val="Hyperlink"/>
            <w:noProof/>
          </w:rPr>
          <w:t>7.2 Personnel Qualifications</w:t>
        </w:r>
        <w:r>
          <w:rPr>
            <w:noProof/>
            <w:webHidden/>
          </w:rPr>
          <w:tab/>
        </w:r>
        <w:r>
          <w:rPr>
            <w:noProof/>
            <w:webHidden/>
          </w:rPr>
          <w:fldChar w:fldCharType="begin"/>
        </w:r>
        <w:r>
          <w:rPr>
            <w:noProof/>
            <w:webHidden/>
          </w:rPr>
          <w:instrText xml:space="preserve"> PAGEREF _Toc208907017 \h </w:instrText>
        </w:r>
        <w:r>
          <w:rPr>
            <w:noProof/>
            <w:webHidden/>
          </w:rPr>
        </w:r>
        <w:r>
          <w:rPr>
            <w:noProof/>
            <w:webHidden/>
          </w:rPr>
          <w:fldChar w:fldCharType="separate"/>
        </w:r>
        <w:r>
          <w:rPr>
            <w:noProof/>
            <w:webHidden/>
          </w:rPr>
          <w:t>35</w:t>
        </w:r>
        <w:r>
          <w:rPr>
            <w:noProof/>
            <w:webHidden/>
          </w:rPr>
          <w:fldChar w:fldCharType="end"/>
        </w:r>
      </w:hyperlink>
    </w:p>
    <w:p w14:paraId="510EE85C" w14:textId="21B9C763"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18" w:history="1">
        <w:r w:rsidRPr="00B5476C">
          <w:rPr>
            <w:rStyle w:val="Hyperlink"/>
            <w:noProof/>
          </w:rPr>
          <w:t>8.0 DELIVERABLES</w:t>
        </w:r>
        <w:r>
          <w:rPr>
            <w:noProof/>
            <w:webHidden/>
          </w:rPr>
          <w:tab/>
        </w:r>
        <w:r>
          <w:rPr>
            <w:noProof/>
            <w:webHidden/>
          </w:rPr>
          <w:fldChar w:fldCharType="begin"/>
        </w:r>
        <w:r>
          <w:rPr>
            <w:noProof/>
            <w:webHidden/>
          </w:rPr>
          <w:instrText xml:space="preserve"> PAGEREF _Toc208907018 \h </w:instrText>
        </w:r>
        <w:r>
          <w:rPr>
            <w:noProof/>
            <w:webHidden/>
          </w:rPr>
        </w:r>
        <w:r>
          <w:rPr>
            <w:noProof/>
            <w:webHidden/>
          </w:rPr>
          <w:fldChar w:fldCharType="separate"/>
        </w:r>
        <w:r>
          <w:rPr>
            <w:noProof/>
            <w:webHidden/>
          </w:rPr>
          <w:t>36</w:t>
        </w:r>
        <w:r>
          <w:rPr>
            <w:noProof/>
            <w:webHidden/>
          </w:rPr>
          <w:fldChar w:fldCharType="end"/>
        </w:r>
      </w:hyperlink>
    </w:p>
    <w:p w14:paraId="43F4FD8B" w14:textId="28D1E6FB"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19" w:history="1">
        <w:r w:rsidRPr="00B5476C">
          <w:rPr>
            <w:rStyle w:val="Hyperlink"/>
            <w:noProof/>
          </w:rPr>
          <w:t>9.0 QUALITY ASSURANCE SURVEILLANCE PLAN (QASP)</w:t>
        </w:r>
        <w:r>
          <w:rPr>
            <w:noProof/>
            <w:webHidden/>
          </w:rPr>
          <w:tab/>
        </w:r>
        <w:r>
          <w:rPr>
            <w:noProof/>
            <w:webHidden/>
          </w:rPr>
          <w:fldChar w:fldCharType="begin"/>
        </w:r>
        <w:r>
          <w:rPr>
            <w:noProof/>
            <w:webHidden/>
          </w:rPr>
          <w:instrText xml:space="preserve"> PAGEREF _Toc208907019 \h </w:instrText>
        </w:r>
        <w:r>
          <w:rPr>
            <w:noProof/>
            <w:webHidden/>
          </w:rPr>
        </w:r>
        <w:r>
          <w:rPr>
            <w:noProof/>
            <w:webHidden/>
          </w:rPr>
          <w:fldChar w:fldCharType="separate"/>
        </w:r>
        <w:r>
          <w:rPr>
            <w:noProof/>
            <w:webHidden/>
          </w:rPr>
          <w:t>44</w:t>
        </w:r>
        <w:r>
          <w:rPr>
            <w:noProof/>
            <w:webHidden/>
          </w:rPr>
          <w:fldChar w:fldCharType="end"/>
        </w:r>
      </w:hyperlink>
    </w:p>
    <w:p w14:paraId="28AF9B75" w14:textId="1386B872"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0" w:history="1">
        <w:r w:rsidRPr="00B5476C">
          <w:rPr>
            <w:rStyle w:val="Hyperlink"/>
            <w:noProof/>
          </w:rPr>
          <w:t>10. PERFORMANCE STANDARDS AND METRICS</w:t>
        </w:r>
        <w:r>
          <w:rPr>
            <w:noProof/>
            <w:webHidden/>
          </w:rPr>
          <w:tab/>
        </w:r>
        <w:r>
          <w:rPr>
            <w:noProof/>
            <w:webHidden/>
          </w:rPr>
          <w:fldChar w:fldCharType="begin"/>
        </w:r>
        <w:r>
          <w:rPr>
            <w:noProof/>
            <w:webHidden/>
          </w:rPr>
          <w:instrText xml:space="preserve"> PAGEREF _Toc208907020 \h </w:instrText>
        </w:r>
        <w:r>
          <w:rPr>
            <w:noProof/>
            <w:webHidden/>
          </w:rPr>
        </w:r>
        <w:r>
          <w:rPr>
            <w:noProof/>
            <w:webHidden/>
          </w:rPr>
          <w:fldChar w:fldCharType="separate"/>
        </w:r>
        <w:r>
          <w:rPr>
            <w:noProof/>
            <w:webHidden/>
          </w:rPr>
          <w:t>47</w:t>
        </w:r>
        <w:r>
          <w:rPr>
            <w:noProof/>
            <w:webHidden/>
          </w:rPr>
          <w:fldChar w:fldCharType="end"/>
        </w:r>
      </w:hyperlink>
    </w:p>
    <w:p w14:paraId="73EBA8CC" w14:textId="764BBA19"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1" w:history="1">
        <w:r w:rsidRPr="00B5476C">
          <w:rPr>
            <w:rStyle w:val="Hyperlink"/>
            <w:noProof/>
          </w:rPr>
          <w:t>11. METHODS OF QA SURVEILLANCE</w:t>
        </w:r>
        <w:r>
          <w:rPr>
            <w:noProof/>
            <w:webHidden/>
          </w:rPr>
          <w:tab/>
        </w:r>
        <w:r>
          <w:rPr>
            <w:noProof/>
            <w:webHidden/>
          </w:rPr>
          <w:fldChar w:fldCharType="begin"/>
        </w:r>
        <w:r>
          <w:rPr>
            <w:noProof/>
            <w:webHidden/>
          </w:rPr>
          <w:instrText xml:space="preserve"> PAGEREF _Toc208907021 \h </w:instrText>
        </w:r>
        <w:r>
          <w:rPr>
            <w:noProof/>
            <w:webHidden/>
          </w:rPr>
        </w:r>
        <w:r>
          <w:rPr>
            <w:noProof/>
            <w:webHidden/>
          </w:rPr>
          <w:fldChar w:fldCharType="separate"/>
        </w:r>
        <w:r>
          <w:rPr>
            <w:noProof/>
            <w:webHidden/>
          </w:rPr>
          <w:t>54</w:t>
        </w:r>
        <w:r>
          <w:rPr>
            <w:noProof/>
            <w:webHidden/>
          </w:rPr>
          <w:fldChar w:fldCharType="end"/>
        </w:r>
      </w:hyperlink>
    </w:p>
    <w:p w14:paraId="32B79D63" w14:textId="78EFD610"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2" w:history="1">
        <w:r w:rsidRPr="00B5476C">
          <w:rPr>
            <w:rStyle w:val="Hyperlink"/>
            <w:noProof/>
          </w:rPr>
          <w:t>12. RATINGS</w:t>
        </w:r>
        <w:r>
          <w:rPr>
            <w:noProof/>
            <w:webHidden/>
          </w:rPr>
          <w:tab/>
        </w:r>
        <w:r>
          <w:rPr>
            <w:noProof/>
            <w:webHidden/>
          </w:rPr>
          <w:fldChar w:fldCharType="begin"/>
        </w:r>
        <w:r>
          <w:rPr>
            <w:noProof/>
            <w:webHidden/>
          </w:rPr>
          <w:instrText xml:space="preserve"> PAGEREF _Toc208907022 \h </w:instrText>
        </w:r>
        <w:r>
          <w:rPr>
            <w:noProof/>
            <w:webHidden/>
          </w:rPr>
        </w:r>
        <w:r>
          <w:rPr>
            <w:noProof/>
            <w:webHidden/>
          </w:rPr>
          <w:fldChar w:fldCharType="separate"/>
        </w:r>
        <w:r>
          <w:rPr>
            <w:noProof/>
            <w:webHidden/>
          </w:rPr>
          <w:t>55</w:t>
        </w:r>
        <w:r>
          <w:rPr>
            <w:noProof/>
            <w:webHidden/>
          </w:rPr>
          <w:fldChar w:fldCharType="end"/>
        </w:r>
      </w:hyperlink>
    </w:p>
    <w:p w14:paraId="491D9B6F" w14:textId="649E473C"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3" w:history="1">
        <w:r w:rsidRPr="00B5476C">
          <w:rPr>
            <w:rStyle w:val="Hyperlink"/>
            <w:noProof/>
          </w:rPr>
          <w:t>13. DOCUMENTING PERFORMANCE</w:t>
        </w:r>
        <w:r>
          <w:rPr>
            <w:noProof/>
            <w:webHidden/>
          </w:rPr>
          <w:tab/>
        </w:r>
        <w:r>
          <w:rPr>
            <w:noProof/>
            <w:webHidden/>
          </w:rPr>
          <w:fldChar w:fldCharType="begin"/>
        </w:r>
        <w:r>
          <w:rPr>
            <w:noProof/>
            <w:webHidden/>
          </w:rPr>
          <w:instrText xml:space="preserve"> PAGEREF _Toc208907023 \h </w:instrText>
        </w:r>
        <w:r>
          <w:rPr>
            <w:noProof/>
            <w:webHidden/>
          </w:rPr>
        </w:r>
        <w:r>
          <w:rPr>
            <w:noProof/>
            <w:webHidden/>
          </w:rPr>
          <w:fldChar w:fldCharType="separate"/>
        </w:r>
        <w:r>
          <w:rPr>
            <w:noProof/>
            <w:webHidden/>
          </w:rPr>
          <w:t>55</w:t>
        </w:r>
        <w:r>
          <w:rPr>
            <w:noProof/>
            <w:webHidden/>
          </w:rPr>
          <w:fldChar w:fldCharType="end"/>
        </w:r>
      </w:hyperlink>
    </w:p>
    <w:p w14:paraId="0FE0BB35" w14:textId="06D114CF"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4" w:history="1">
        <w:r w:rsidRPr="00B5476C">
          <w:rPr>
            <w:rStyle w:val="Hyperlink"/>
            <w:noProof/>
          </w:rPr>
          <w:t>Appendix A</w:t>
        </w:r>
        <w:r>
          <w:rPr>
            <w:noProof/>
            <w:webHidden/>
          </w:rPr>
          <w:tab/>
        </w:r>
        <w:r>
          <w:rPr>
            <w:noProof/>
            <w:webHidden/>
          </w:rPr>
          <w:fldChar w:fldCharType="begin"/>
        </w:r>
        <w:r>
          <w:rPr>
            <w:noProof/>
            <w:webHidden/>
          </w:rPr>
          <w:instrText xml:space="preserve"> PAGEREF _Toc208907024 \h </w:instrText>
        </w:r>
        <w:r>
          <w:rPr>
            <w:noProof/>
            <w:webHidden/>
          </w:rPr>
        </w:r>
        <w:r>
          <w:rPr>
            <w:noProof/>
            <w:webHidden/>
          </w:rPr>
          <w:fldChar w:fldCharType="separate"/>
        </w:r>
        <w:r>
          <w:rPr>
            <w:noProof/>
            <w:webHidden/>
          </w:rPr>
          <w:t>58</w:t>
        </w:r>
        <w:r>
          <w:rPr>
            <w:noProof/>
            <w:webHidden/>
          </w:rPr>
          <w:fldChar w:fldCharType="end"/>
        </w:r>
      </w:hyperlink>
    </w:p>
    <w:p w14:paraId="3B7A977A" w14:textId="195F295C" w:rsidR="004E2B57" w:rsidRDefault="004E2B57">
      <w:pPr>
        <w:pStyle w:val="TOC1"/>
        <w:tabs>
          <w:tab w:val="right" w:leader="dot" w:pos="8529"/>
        </w:tabs>
        <w:rPr>
          <w:rFonts w:asciiTheme="minorHAnsi" w:eastAsiaTheme="minorEastAsia" w:hAnsiTheme="minorHAnsi" w:cstheme="minorBidi"/>
          <w:noProof/>
          <w:color w:val="auto"/>
          <w:sz w:val="24"/>
        </w:rPr>
      </w:pPr>
      <w:hyperlink w:anchor="_Toc208907025" w:history="1">
        <w:r w:rsidRPr="00B5476C">
          <w:rPr>
            <w:rStyle w:val="Hyperlink"/>
            <w:noProof/>
          </w:rPr>
          <w:t>Appendix B</w:t>
        </w:r>
        <w:r>
          <w:rPr>
            <w:noProof/>
            <w:webHidden/>
          </w:rPr>
          <w:tab/>
        </w:r>
        <w:r>
          <w:rPr>
            <w:noProof/>
            <w:webHidden/>
          </w:rPr>
          <w:fldChar w:fldCharType="begin"/>
        </w:r>
        <w:r>
          <w:rPr>
            <w:noProof/>
            <w:webHidden/>
          </w:rPr>
          <w:instrText xml:space="preserve"> PAGEREF _Toc208907025 \h </w:instrText>
        </w:r>
        <w:r>
          <w:rPr>
            <w:noProof/>
            <w:webHidden/>
          </w:rPr>
        </w:r>
        <w:r>
          <w:rPr>
            <w:noProof/>
            <w:webHidden/>
          </w:rPr>
          <w:fldChar w:fldCharType="separate"/>
        </w:r>
        <w:r>
          <w:rPr>
            <w:noProof/>
            <w:webHidden/>
          </w:rPr>
          <w:t>61</w:t>
        </w:r>
        <w:r>
          <w:rPr>
            <w:noProof/>
            <w:webHidden/>
          </w:rPr>
          <w:fldChar w:fldCharType="end"/>
        </w:r>
      </w:hyperlink>
    </w:p>
    <w:p w14:paraId="4116C662" w14:textId="2FEB6A93" w:rsidR="00EC3664" w:rsidRPr="00DE140B" w:rsidRDefault="00CF5CD5">
      <w:pPr>
        <w:pStyle w:val="Heading3"/>
        <w:spacing w:after="120" w:line="240" w:lineRule="auto"/>
        <w:ind w:left="0" w:firstLine="0"/>
      </w:pPr>
      <w:r w:rsidRPr="00DE140B">
        <w:fldChar w:fldCharType="end"/>
      </w:r>
    </w:p>
    <w:p w14:paraId="09086FAE" w14:textId="7F3C096E" w:rsidR="00A763C3" w:rsidRPr="00DE140B" w:rsidRDefault="006E48D2">
      <w:pPr>
        <w:pStyle w:val="Heading3"/>
        <w:spacing w:after="120" w:line="240" w:lineRule="auto"/>
        <w:ind w:left="0" w:firstLine="0"/>
      </w:pPr>
      <w:bookmarkStart w:id="0" w:name="_Toc208906986"/>
      <w:r w:rsidRPr="00DE140B">
        <w:t>1.0 INTRODUCTION</w:t>
      </w:r>
      <w:bookmarkEnd w:id="0"/>
    </w:p>
    <w:p w14:paraId="778E5B3C" w14:textId="77777777" w:rsidR="00D93DC9" w:rsidRPr="00DE140B" w:rsidRDefault="006E48D2" w:rsidP="00DF73CE">
      <w:pPr>
        <w:spacing w:after="120" w:line="240" w:lineRule="auto"/>
        <w:ind w:left="0"/>
      </w:pPr>
      <w:r w:rsidRPr="00DE140B">
        <w:t>The Department of Veterans Affairs (VA), Veterans Benefits Administration (VBA), Medical Disability Examination Office (MDEO) oversees several major programs in the administration of disability compensation benefits for Veterans and their families, ranging in size and complexity that require program management support and business analysis services. MDEO was established in 2016 to provide oversight for disability contract examinations supporting Veteran’s benefits determination.</w:t>
      </w:r>
    </w:p>
    <w:p w14:paraId="1FAE5604" w14:textId="7949686E" w:rsidR="00D93DC9" w:rsidRPr="00DE140B" w:rsidRDefault="00D93DC9" w:rsidP="00DF73CE">
      <w:pPr>
        <w:spacing w:after="120" w:line="240" w:lineRule="auto"/>
        <w:ind w:left="0"/>
      </w:pPr>
      <w:r w:rsidRPr="00DE140B">
        <w:t xml:space="preserve">A Disability Benefits Questionnaire (DBQ) is a form used by </w:t>
      </w:r>
      <w:r w:rsidR="001D5737" w:rsidRPr="00DE140B">
        <w:t>VA</w:t>
      </w:r>
      <w:r w:rsidRPr="00DE140B">
        <w:t xml:space="preserve"> to collect medical information that is necessary for processing</w:t>
      </w:r>
      <w:r w:rsidR="00FA2D3A" w:rsidRPr="00DE140B">
        <w:t xml:space="preserve"> </w:t>
      </w:r>
      <w:r w:rsidR="001F7416" w:rsidRPr="00DE140B">
        <w:t>Veter</w:t>
      </w:r>
      <w:r w:rsidR="00FA2D3A" w:rsidRPr="00DE140B">
        <w:t>ans’</w:t>
      </w:r>
      <w:r w:rsidRPr="00DE140B">
        <w:t xml:space="preserve"> disability claims. DBQs are designed to capture essential information about a</w:t>
      </w:r>
      <w:r w:rsidR="00FA2D3A" w:rsidRPr="00DE140B">
        <w:t xml:space="preserve"> Veteran’s</w:t>
      </w:r>
      <w:r w:rsidRPr="00DE140B">
        <w:t xml:space="preserve"> medical condition in order to determine the degree of their disability and eligibility for benefits.</w:t>
      </w:r>
    </w:p>
    <w:p w14:paraId="23B109E2" w14:textId="57150E2D" w:rsidR="00A763C3" w:rsidRPr="00DE140B" w:rsidRDefault="00D93DC9">
      <w:pPr>
        <w:spacing w:after="120" w:line="240" w:lineRule="auto"/>
        <w:ind w:left="0"/>
      </w:pPr>
      <w:r w:rsidRPr="00DE140B">
        <w:t>These forms include specific questions related to the</w:t>
      </w:r>
      <w:r w:rsidR="0000123E" w:rsidRPr="00DE140B">
        <w:t xml:space="preserve"> </w:t>
      </w:r>
      <w:r w:rsidR="00FA2D3A" w:rsidRPr="00DE140B">
        <w:t>Veter</w:t>
      </w:r>
      <w:r w:rsidR="004D5F39" w:rsidRPr="00DE140B">
        <w:t>an’s</w:t>
      </w:r>
      <w:r w:rsidRPr="00DE140B">
        <w:t xml:space="preserve"> medical condition, its severity, and the impact it has on their daily life and ability to work. Examples of information requested in a DBQ can include the</w:t>
      </w:r>
      <w:r w:rsidR="00955AAD" w:rsidRPr="00DE140B">
        <w:t xml:space="preserve"> Veteran</w:t>
      </w:r>
      <w:r w:rsidR="00172D82" w:rsidRPr="00DE140B">
        <w:t>’s</w:t>
      </w:r>
      <w:r w:rsidRPr="00DE140B">
        <w:t xml:space="preserve"> medical history, symptoms, physical exam findings, and diagnostic test results.</w:t>
      </w:r>
    </w:p>
    <w:p w14:paraId="4F3EF5C9" w14:textId="77777777" w:rsidR="006E25E4" w:rsidRPr="00DE140B" w:rsidRDefault="001E5385" w:rsidP="00DF73CE">
      <w:pPr>
        <w:spacing w:after="120" w:line="240" w:lineRule="auto"/>
        <w:ind w:left="0"/>
        <w:rPr>
          <w:szCs w:val="22"/>
        </w:rPr>
      </w:pPr>
      <w:r w:rsidRPr="00DE140B">
        <w:rPr>
          <w:szCs w:val="22"/>
        </w:rPr>
        <w:t>D</w:t>
      </w:r>
      <w:r w:rsidR="004B3899" w:rsidRPr="00DE140B">
        <w:rPr>
          <w:szCs w:val="22"/>
        </w:rPr>
        <w:t>isability compensation examinations</w:t>
      </w:r>
      <w:r w:rsidRPr="00DE140B">
        <w:rPr>
          <w:szCs w:val="22"/>
        </w:rPr>
        <w:t xml:space="preserve"> are a key component of the claims process</w:t>
      </w:r>
      <w:r w:rsidR="00FB7B09" w:rsidRPr="00DE140B">
        <w:rPr>
          <w:szCs w:val="22"/>
        </w:rPr>
        <w:t xml:space="preserve"> required</w:t>
      </w:r>
      <w:r w:rsidR="004B3899" w:rsidRPr="00DE140B">
        <w:rPr>
          <w:szCs w:val="22"/>
        </w:rPr>
        <w:t xml:space="preserve"> to evaluate the extent of disabilities for Veterans seeking benefits.  Examinations can be completed and submitted for one or multiple </w:t>
      </w:r>
      <w:r w:rsidR="003F3B6A" w:rsidRPr="00DE140B">
        <w:rPr>
          <w:szCs w:val="22"/>
        </w:rPr>
        <w:t>DBQs</w:t>
      </w:r>
      <w:r w:rsidR="00420037" w:rsidRPr="00DE140B">
        <w:rPr>
          <w:szCs w:val="22"/>
        </w:rPr>
        <w:t>.</w:t>
      </w:r>
    </w:p>
    <w:p w14:paraId="59D4D8E4" w14:textId="732926C2" w:rsidR="00A763C3" w:rsidRPr="00DE140B" w:rsidRDefault="004B3899">
      <w:pPr>
        <w:spacing w:after="120" w:line="240" w:lineRule="auto"/>
        <w:ind w:left="0"/>
        <w:rPr>
          <w:szCs w:val="22"/>
        </w:rPr>
      </w:pPr>
      <w:r w:rsidRPr="00DE140B">
        <w:rPr>
          <w:szCs w:val="22"/>
        </w:rPr>
        <w:t>Examinations are completed by contracted examination providers, the Veterans Health Administration and in some cases, non-VA healthcare providers (i.e. private clinicians).</w:t>
      </w:r>
    </w:p>
    <w:p w14:paraId="40078A99" w14:textId="475378DC" w:rsidR="004B3899" w:rsidRPr="00DE140B" w:rsidRDefault="004B3899" w:rsidP="00DF73CE">
      <w:pPr>
        <w:spacing w:after="0" w:line="240" w:lineRule="auto"/>
        <w:ind w:left="0" w:hanging="14"/>
        <w:rPr>
          <w:szCs w:val="22"/>
        </w:rPr>
      </w:pPr>
      <w:r w:rsidRPr="00DE140B">
        <w:rPr>
          <w:szCs w:val="22"/>
        </w:rPr>
        <w:t>DBQs are submitted in a variety of ways currently:</w:t>
      </w:r>
    </w:p>
    <w:p w14:paraId="7C5CE90B" w14:textId="77777777" w:rsidR="004B3899" w:rsidRPr="00DE140B" w:rsidRDefault="004B3899"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 w:val="22"/>
          <w:szCs w:val="22"/>
        </w:rPr>
        <w:t>Four (4) contracted examination providers have created their own portals for submitting examinations. While all electronic, the portals take different approaches to collecting information and providing results back to VBA. The portals are structured differently, creating challenges in advancing automation and other claims innovations. Maintaining multiple submission pathways requires significant effort and resources to validate and manage data handling and ongoing operations.  In some cases, it can also impact the quality\completeness of examinations submissions.</w:t>
      </w:r>
    </w:p>
    <w:p w14:paraId="1365468E" w14:textId="77777777" w:rsidR="004B3899" w:rsidRPr="00DE140B" w:rsidRDefault="004B3899"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 w:val="22"/>
          <w:szCs w:val="22"/>
        </w:rPr>
        <w:t>VHA has two submission pathways for examination completion. The Compensation and Pension Records Interchange (CAPRI), which is outdated\past end of life, and requires extensive development for DBQ updates. Additionally, the Electronic Health Record Modernization (EHRM) also created its own DBQ submission process using a PowerForms tool.</w:t>
      </w:r>
    </w:p>
    <w:p w14:paraId="2F507D4B" w14:textId="77777777" w:rsidR="004B3899" w:rsidRPr="00DE140B" w:rsidRDefault="004B3899" w:rsidP="00663D6C">
      <w:pPr>
        <w:pStyle w:val="ListParagraph"/>
        <w:numPr>
          <w:ilvl w:val="0"/>
          <w:numId w:val="5"/>
        </w:numPr>
        <w:spacing w:after="120" w:line="240" w:lineRule="auto"/>
        <w:ind w:left="540"/>
        <w:rPr>
          <w:rFonts w:ascii="Arial" w:hAnsi="Arial" w:cs="Arial"/>
          <w:sz w:val="22"/>
          <w:szCs w:val="22"/>
        </w:rPr>
      </w:pPr>
      <w:r w:rsidRPr="00DE140B">
        <w:rPr>
          <w:rFonts w:ascii="Arial" w:hAnsi="Arial" w:cs="Arial"/>
          <w:sz w:val="22"/>
          <w:szCs w:val="22"/>
        </w:rPr>
        <w:t>Private sector clinicians can submit paper-based DBQs on behalf of their patient/Veteran. These are entirely paper-based submissions and scanned as images allowing minimal automation and innovation opportunities.</w:t>
      </w:r>
    </w:p>
    <w:p w14:paraId="55917D74" w14:textId="5B9B45DC" w:rsidR="00A763C3" w:rsidRPr="00DE140B" w:rsidRDefault="004B3899">
      <w:pPr>
        <w:spacing w:after="120" w:line="240" w:lineRule="auto"/>
        <w:ind w:left="0"/>
        <w:rPr>
          <w:szCs w:val="22"/>
        </w:rPr>
      </w:pPr>
      <w:r w:rsidRPr="00DE140B">
        <w:rPr>
          <w:szCs w:val="22"/>
        </w:rPr>
        <w:t>A single portal service may standardize processes, increase efficiency,</w:t>
      </w:r>
      <w:r w:rsidR="00C3037C" w:rsidRPr="00DE140B">
        <w:rPr>
          <w:szCs w:val="22"/>
        </w:rPr>
        <w:t xml:space="preserve"> further enable automation</w:t>
      </w:r>
      <w:r w:rsidRPr="00DE140B">
        <w:rPr>
          <w:szCs w:val="22"/>
        </w:rPr>
        <w:t xml:space="preserve"> and ultimately reduce the costs associated with paying for these services across multiple methods. </w:t>
      </w:r>
    </w:p>
    <w:p w14:paraId="2886CC64" w14:textId="46BB37BC" w:rsidR="00A763C3" w:rsidRPr="00DE140B" w:rsidRDefault="00E858CD">
      <w:pPr>
        <w:spacing w:after="120" w:line="240" w:lineRule="auto"/>
        <w:ind w:left="0"/>
        <w:rPr>
          <w:rStyle w:val="normaltextrun"/>
          <w:shd w:val="clear" w:color="auto" w:fill="FFFFFF"/>
        </w:rPr>
      </w:pPr>
      <w:r w:rsidRPr="00DE140B">
        <w:rPr>
          <w:rStyle w:val="normaltextrun"/>
          <w:shd w:val="clear" w:color="auto" w:fill="FFFFFF"/>
        </w:rPr>
        <w:t xml:space="preserve">Additionally, On January 2, 2025, the president signed into </w:t>
      </w:r>
      <w:bookmarkStart w:id="1" w:name="_Hlk197458923"/>
      <w:r w:rsidRPr="00DE140B">
        <w:rPr>
          <w:rStyle w:val="normaltextrun"/>
          <w:shd w:val="clear" w:color="auto" w:fill="FFFFFF"/>
        </w:rPr>
        <w:t>law the Senator Elizabeth Dole 21st Century Veterans Healthcare and Benefits Improvement Act</w:t>
      </w:r>
      <w:bookmarkEnd w:id="1"/>
      <w:r w:rsidRPr="00DE140B">
        <w:rPr>
          <w:rStyle w:val="normaltextrun"/>
          <w:shd w:val="clear" w:color="auto" w:fill="FFFFFF"/>
        </w:rPr>
        <w:t>, or the Dole Act, incorporating and enacting more than 90 pieces of legislation focused on improving health care benefits and services for Veterans and their caregivers.</w:t>
      </w:r>
    </w:p>
    <w:p w14:paraId="2A871CEB" w14:textId="77777777" w:rsidR="00E858CD" w:rsidRPr="00DE140B" w:rsidRDefault="00E858CD" w:rsidP="00DF73CE">
      <w:pPr>
        <w:spacing w:after="120" w:line="240" w:lineRule="auto"/>
        <w:ind w:left="0"/>
        <w:rPr>
          <w:shd w:val="clear" w:color="auto" w:fill="FFFFFF"/>
        </w:rPr>
      </w:pPr>
      <w:r w:rsidRPr="00DE140B">
        <w:rPr>
          <w:rStyle w:val="normaltextrun"/>
          <w:shd w:val="clear" w:color="auto" w:fill="FFFFFF"/>
        </w:rPr>
        <w:t xml:space="preserve">Section 306 of the Dole Act, titled Modernization of Department of Veterans Affairs Disability Benefit Questionnaires, levies the requirement that VA take those steps necessary to </w:t>
      </w:r>
      <w:r w:rsidRPr="00DE140B">
        <w:rPr>
          <w:shd w:val="clear" w:color="auto" w:fill="FFFFFF"/>
        </w:rPr>
        <w:t>enable the seamless transmission of Disability Benefits Questionnaire (DBQ) data from authorized non-VA healthcare providers using machine-readable formats.</w:t>
      </w:r>
    </w:p>
    <w:p w14:paraId="223FFB6B" w14:textId="675A70CD" w:rsidR="00E858CD" w:rsidRPr="00DE140B" w:rsidRDefault="00E858CD" w:rsidP="00DF73CE">
      <w:pPr>
        <w:spacing w:after="120" w:line="240" w:lineRule="auto"/>
        <w:ind w:left="0"/>
      </w:pPr>
      <w:r w:rsidRPr="00DE140B">
        <w:rPr>
          <w:shd w:val="clear" w:color="auto" w:fill="FFFFFF"/>
        </w:rPr>
        <w:t xml:space="preserve">Timely examination and DBQ completions are a critical component of the disability claim process.  As </w:t>
      </w:r>
      <w:r w:rsidR="5C03147A" w:rsidRPr="00DE140B">
        <w:rPr>
          <w:shd w:val="clear" w:color="auto" w:fill="FFFFFF"/>
        </w:rPr>
        <w:t xml:space="preserve">in recent years </w:t>
      </w:r>
      <w:r w:rsidRPr="00DE140B">
        <w:rPr>
          <w:shd w:val="clear" w:color="auto" w:fill="FFFFFF"/>
        </w:rPr>
        <w:t xml:space="preserve">VBA completes </w:t>
      </w:r>
      <w:r w:rsidR="00F05146" w:rsidRPr="00DE140B">
        <w:rPr>
          <w:shd w:val="clear" w:color="auto" w:fill="FFFFFF"/>
        </w:rPr>
        <w:t>approximately</w:t>
      </w:r>
      <w:r w:rsidR="3E5B2B17" w:rsidRPr="00DE140B">
        <w:rPr>
          <w:shd w:val="clear" w:color="auto" w:fill="FFFFFF"/>
        </w:rPr>
        <w:t xml:space="preserve"> 3.4 million</w:t>
      </w:r>
      <w:r w:rsidRPr="00DE140B">
        <w:rPr>
          <w:shd w:val="clear" w:color="auto" w:fill="FFFFFF"/>
        </w:rPr>
        <w:t xml:space="preserve"> examinations per year,</w:t>
      </w:r>
      <w:r w:rsidR="0ABCCF32" w:rsidRPr="00DE140B">
        <w:rPr>
          <w:shd w:val="clear" w:color="auto" w:fill="FFFFFF"/>
        </w:rPr>
        <w:t xml:space="preserve"> resulting in 9.3 million individual completed DBQs,</w:t>
      </w:r>
      <w:r w:rsidRPr="00DE140B">
        <w:rPr>
          <w:shd w:val="clear" w:color="auto" w:fill="FFFFFF"/>
        </w:rPr>
        <w:t xml:space="preserve"> it is crucial that potential vendors providing these services have a proven track record in enterprise level solutions. </w:t>
      </w:r>
      <w:r w:rsidR="08FC6EFB" w:rsidRPr="00DE140B">
        <w:rPr>
          <w:shd w:val="clear" w:color="auto" w:fill="FFFFFF"/>
        </w:rPr>
        <w:t>Projections for Fi</w:t>
      </w:r>
      <w:r w:rsidR="30F20F2B" w:rsidRPr="00DE140B">
        <w:rPr>
          <w:shd w:val="clear" w:color="auto" w:fill="FFFFFF"/>
        </w:rPr>
        <w:t xml:space="preserve">scal Year (FY) </w:t>
      </w:r>
      <w:r w:rsidR="554A78C3" w:rsidRPr="00DE140B">
        <w:rPr>
          <w:shd w:val="clear" w:color="auto" w:fill="FFFFFF"/>
        </w:rPr>
        <w:t>20</w:t>
      </w:r>
      <w:r w:rsidR="30F20F2B" w:rsidRPr="00DE140B">
        <w:rPr>
          <w:shd w:val="clear" w:color="auto" w:fill="FFFFFF"/>
        </w:rPr>
        <w:t xml:space="preserve">26 </w:t>
      </w:r>
      <w:r w:rsidR="245A1739" w:rsidRPr="00DE140B">
        <w:rPr>
          <w:shd w:val="clear" w:color="auto" w:fill="FFFFFF"/>
        </w:rPr>
        <w:t xml:space="preserve">show increased volumes </w:t>
      </w:r>
      <w:r w:rsidR="3A2A981B" w:rsidRPr="00DE140B">
        <w:rPr>
          <w:shd w:val="clear" w:color="auto" w:fill="FFFFFF"/>
        </w:rPr>
        <w:t>with an</w:t>
      </w:r>
      <w:r w:rsidR="245A1739" w:rsidRPr="00DE140B">
        <w:rPr>
          <w:shd w:val="clear" w:color="auto" w:fill="FFFFFF"/>
        </w:rPr>
        <w:t xml:space="preserve"> expected </w:t>
      </w:r>
      <w:r w:rsidR="30F20F2B" w:rsidRPr="00DE140B">
        <w:rPr>
          <w:shd w:val="clear" w:color="auto" w:fill="FFFFFF"/>
        </w:rPr>
        <w:t>12 million DBQs</w:t>
      </w:r>
      <w:r w:rsidR="79236FD3" w:rsidRPr="00DE140B">
        <w:rPr>
          <w:shd w:val="clear" w:color="auto" w:fill="FFFFFF"/>
        </w:rPr>
        <w:t xml:space="preserve"> to be completed</w:t>
      </w:r>
      <w:r w:rsidR="10437508" w:rsidRPr="00DE140B">
        <w:rPr>
          <w:shd w:val="clear" w:color="auto" w:fill="FFFFFF"/>
        </w:rPr>
        <w:t xml:space="preserve">. </w:t>
      </w:r>
      <w:r w:rsidRPr="00DE140B">
        <w:rPr>
          <w:shd w:val="clear" w:color="auto" w:fill="FFFFFF"/>
        </w:rPr>
        <w:t xml:space="preserve">They also must possess </w:t>
      </w:r>
      <w:r w:rsidRPr="00DE140B">
        <w:t>deep institutional/corporate experience and knowledge in the development and maintenance of an informational technology (IT</w:t>
      </w:r>
      <w:r w:rsidRPr="00DE140B">
        <w:rPr>
          <w:bCs/>
        </w:rPr>
        <w:t>)</w:t>
      </w:r>
      <w:r w:rsidRPr="00DE140B">
        <w:t xml:space="preserve"> network capable of interfacing with various VA systems in order to process incoming examination requests and to transmit examination results and other data back into the VA’s systems.</w:t>
      </w:r>
    </w:p>
    <w:p w14:paraId="1ED7FD2D" w14:textId="58375BBE" w:rsidR="00E858CD" w:rsidRPr="00DE140B" w:rsidRDefault="00E858CD" w:rsidP="00DF73CE">
      <w:pPr>
        <w:spacing w:after="120" w:line="240" w:lineRule="auto"/>
        <w:ind w:left="0"/>
        <w:rPr>
          <w:shd w:val="clear" w:color="auto" w:fill="FFFFFF"/>
        </w:rPr>
      </w:pPr>
      <w:r w:rsidRPr="00DE140B">
        <w:rPr>
          <w:shd w:val="clear" w:color="auto" w:fill="FFFFFF"/>
        </w:rPr>
        <w:t>A vendor’s experience conducting VA disability compensation examinations and developing DBQs for fast, accurate and easy submission is paramount to ensuring that the claims process operates smoothly and effectively and that Veterans and their families are in no way negatively impacted.  If the DBQ process were delayed or halted due to poor product delivery or service, Veterans socioeconomic status and entitlement to healthcare could be significantly delayed.  This procurement must consider vendors with demonstrated expertise and proven success in these areas to guarantee the seamless continuation of services to our</w:t>
      </w:r>
      <w:r w:rsidR="00824F53" w:rsidRPr="00DE140B">
        <w:rPr>
          <w:shd w:val="clear" w:color="auto" w:fill="FFFFFF"/>
        </w:rPr>
        <w:t xml:space="preserve"> Veterans</w:t>
      </w:r>
      <w:r w:rsidRPr="00DE140B">
        <w:rPr>
          <w:shd w:val="clear" w:color="auto" w:fill="FFFFFF"/>
        </w:rPr>
        <w:t>.</w:t>
      </w:r>
    </w:p>
    <w:p w14:paraId="4E90960D" w14:textId="32CBAD46" w:rsidR="00A763C3" w:rsidRPr="00DE140B" w:rsidRDefault="006E48D2">
      <w:pPr>
        <w:pStyle w:val="Heading3"/>
        <w:spacing w:after="120" w:line="240" w:lineRule="auto"/>
        <w:ind w:left="0" w:right="6"/>
      </w:pPr>
      <w:bookmarkStart w:id="2" w:name="_Toc208906987"/>
      <w:r w:rsidRPr="00DE140B">
        <w:t>2.0 PURPOSE</w:t>
      </w:r>
      <w:bookmarkEnd w:id="2"/>
    </w:p>
    <w:p w14:paraId="1BD95820" w14:textId="718CF107" w:rsidR="00A763C3" w:rsidRPr="00DE140B" w:rsidRDefault="006E48D2">
      <w:pPr>
        <w:spacing w:after="120" w:line="240" w:lineRule="auto"/>
        <w:ind w:left="0" w:right="54"/>
      </w:pPr>
      <w:r w:rsidRPr="00DE140B">
        <w:t>The requirement is for program management</w:t>
      </w:r>
      <w:r w:rsidR="009B083E" w:rsidRPr="00DE140B">
        <w:t xml:space="preserve"> </w:t>
      </w:r>
      <w:r w:rsidRPr="00DE140B">
        <w:t xml:space="preserve">support services. Program management services support business activities span </w:t>
      </w:r>
      <w:r w:rsidR="00DE140B">
        <w:t>three</w:t>
      </w:r>
      <w:r w:rsidRPr="00DE140B">
        <w:t xml:space="preserve"> (</w:t>
      </w:r>
      <w:r w:rsidR="00DE140B">
        <w:t>3</w:t>
      </w:r>
      <w:r w:rsidRPr="00DE140B">
        <w:t xml:space="preserve">) primary task areas: </w:t>
      </w:r>
      <w:r w:rsidR="0020183B" w:rsidRPr="00DE140B">
        <w:t>program/</w:t>
      </w:r>
      <w:r w:rsidRPr="00DE140B">
        <w:t xml:space="preserve">project management, </w:t>
      </w:r>
      <w:r w:rsidR="00DE140B">
        <w:t>Contract Services Required to be Developed</w:t>
      </w:r>
      <w:r w:rsidR="003C05AC" w:rsidRPr="00DE140B">
        <w:t xml:space="preserve">, </w:t>
      </w:r>
      <w:r w:rsidR="003951F3" w:rsidRPr="00DE140B">
        <w:t xml:space="preserve">and </w:t>
      </w:r>
      <w:r w:rsidRPr="00DE140B">
        <w:t>ATO Stewardship.</w:t>
      </w:r>
    </w:p>
    <w:p w14:paraId="197CA01A" w14:textId="3FB6B403" w:rsidR="001C5F4D" w:rsidRDefault="001C5F4D" w:rsidP="00DF73CE">
      <w:pPr>
        <w:spacing w:after="120" w:line="240" w:lineRule="auto"/>
        <w:ind w:left="0" w:firstLine="0"/>
      </w:pPr>
      <w:r w:rsidRPr="00DE140B">
        <w:t xml:space="preserve">The </w:t>
      </w:r>
      <w:r w:rsidR="00634CB3" w:rsidRPr="00DE140B">
        <w:t>Contractor</w:t>
      </w:r>
      <w:r w:rsidRPr="00DE140B">
        <w:t xml:space="preserve"> shall have real and proven experience (not conceptual) in building, implementing, and supporting daily operations in a functioning capacity that allows a provider to complete disability benefit questionnaires (DBQ) or VA disability exam and submit one or more DBQs into the VA system of record through the designed web portal.  All 82 DBQs will need to be converted into an online fillable form within 30 business days from the project teams specified date. The contractor shall have a proven track record in creating and implementing into production an enterprise level Government medical web portal meeting all security compliance requirements and being effectively sized to support a user base of disability claim process handling VBA requests with an approximate 3.4 million examinations per year and receives 9.3 million completed DBQs. </w:t>
      </w:r>
      <w:r w:rsidR="00F95104" w:rsidRPr="00F95104">
        <w:t xml:space="preserve">The Contractor shall provide a professional turnkey solution based on web platform hosting services including but not limited to the setup, configuration, management, maintenance, and support of the web hosting infrastructure. </w:t>
      </w:r>
      <w:r w:rsidRPr="00DE140B">
        <w:t xml:space="preserve">The contractor must have a portfolio of previous projects demonstrating the successful implementation of such portals along with experience in interfacing these portals with the VA system of record. </w:t>
      </w:r>
      <w:r w:rsidR="00C03B15" w:rsidRPr="00DE140B">
        <w:t>Contractor</w:t>
      </w:r>
      <w:r w:rsidRPr="00DE140B">
        <w:t xml:space="preserve"> must have an understanding of federal security regulations such as FISMA, NIST, and HIPAA. Experience with enterprise-level access management and scalability solutions. Recommendations or endorsements from previous government or VA projects required.</w:t>
      </w:r>
    </w:p>
    <w:p w14:paraId="7C169093" w14:textId="2783ADE4" w:rsidR="00A763C3" w:rsidRPr="00DE140B" w:rsidRDefault="006E48D2">
      <w:pPr>
        <w:pStyle w:val="Heading3"/>
        <w:spacing w:after="120" w:line="240" w:lineRule="auto"/>
        <w:ind w:left="0" w:right="6"/>
      </w:pPr>
      <w:bookmarkStart w:id="3" w:name="_Toc208906988"/>
      <w:r w:rsidRPr="00DE140B">
        <w:t>3.0 TYPE OF ORDER</w:t>
      </w:r>
      <w:bookmarkEnd w:id="3"/>
    </w:p>
    <w:p w14:paraId="565BF3F7" w14:textId="6F064516" w:rsidR="00A763C3" w:rsidRPr="00DE140B" w:rsidRDefault="0011673C">
      <w:pPr>
        <w:spacing w:after="0" w:line="259" w:lineRule="auto"/>
        <w:ind w:left="0" w:firstLine="0"/>
      </w:pPr>
      <w:r w:rsidRPr="00DE140B">
        <w:t>The Government shall award a Firm Fixed Price Task Order.</w:t>
      </w:r>
    </w:p>
    <w:p w14:paraId="08B54626" w14:textId="358A66D0" w:rsidR="00A763C3" w:rsidRPr="00DE140B" w:rsidRDefault="00FF7686">
      <w:pPr>
        <w:pStyle w:val="Heading3"/>
        <w:spacing w:after="120" w:line="240" w:lineRule="auto"/>
        <w:ind w:left="0" w:right="6"/>
      </w:pPr>
      <w:bookmarkStart w:id="4" w:name="_Toc208906989"/>
      <w:r w:rsidRPr="00DE140B">
        <w:t xml:space="preserve">4.0 </w:t>
      </w:r>
      <w:r w:rsidR="006E48D2" w:rsidRPr="00DE140B">
        <w:t>PERFORMANCE DETAILS</w:t>
      </w:r>
      <w:bookmarkEnd w:id="4"/>
    </w:p>
    <w:p w14:paraId="2D50E544" w14:textId="57620EF4" w:rsidR="00A763C3" w:rsidRPr="00DE140B" w:rsidRDefault="006E48D2">
      <w:pPr>
        <w:ind w:left="0" w:right="6"/>
        <w:rPr>
          <w:b/>
        </w:rPr>
      </w:pPr>
      <w:r w:rsidRPr="00DE140B">
        <w:rPr>
          <w:b/>
        </w:rPr>
        <w:t>P</w:t>
      </w:r>
      <w:r w:rsidR="00BE6E81" w:rsidRPr="00DE140B">
        <w:rPr>
          <w:b/>
        </w:rPr>
        <w:t>eriod of Performance</w:t>
      </w:r>
    </w:p>
    <w:p w14:paraId="5C3F6CE3" w14:textId="3C3D5123" w:rsidR="00E3034E" w:rsidRPr="00DE140B" w:rsidRDefault="006E48D2" w:rsidP="00DF73CE">
      <w:pPr>
        <w:ind w:left="0" w:right="54"/>
      </w:pPr>
      <w:r w:rsidRPr="00DE140B">
        <w:t xml:space="preserve">Period-of-Performance (POP) </w:t>
      </w:r>
      <w:r w:rsidR="00862862" w:rsidRPr="00DE140B">
        <w:t xml:space="preserve">shall </w:t>
      </w:r>
      <w:r w:rsidR="006A056F" w:rsidRPr="00DE140B">
        <w:t>be for one (1)</w:t>
      </w:r>
      <w:r w:rsidR="00D921CC" w:rsidRPr="00DE140B">
        <w:t xml:space="preserve"> year (12-months), with four (4)</w:t>
      </w:r>
      <w:r w:rsidR="00A65DE4" w:rsidRPr="00DE140B">
        <w:t xml:space="preserve"> 12</w:t>
      </w:r>
      <w:r w:rsidR="004863E4" w:rsidRPr="00DE140B">
        <w:t>-month option periods.</w:t>
      </w:r>
    </w:p>
    <w:p w14:paraId="137823CB" w14:textId="4A5C7657" w:rsidR="00A763C3" w:rsidRPr="00DE140B" w:rsidRDefault="004B2E37">
      <w:pPr>
        <w:ind w:left="0" w:right="6"/>
        <w:rPr>
          <w:b/>
        </w:rPr>
      </w:pPr>
      <w:r w:rsidRPr="00DE140B">
        <w:rPr>
          <w:b/>
        </w:rPr>
        <w:t xml:space="preserve">Place of Performance </w:t>
      </w:r>
    </w:p>
    <w:p w14:paraId="0301DE2B" w14:textId="68886623" w:rsidR="00A763C3" w:rsidRPr="00DE140B" w:rsidRDefault="00503B14">
      <w:pPr>
        <w:spacing w:after="120" w:line="240" w:lineRule="auto"/>
        <w:ind w:left="0" w:right="54"/>
      </w:pPr>
      <w:r w:rsidRPr="00DE140B">
        <w:t>Although work performed under this contract shall primarily occur at the Contractor’s location; there are instances in which the Contractor must be present at VBA locations. No specified number of staff is mandatory in the performance of this PWS, unless explicitly indicated; but, during the course of performance the Contractor shall either locate key personnel at, or travel to the following government locations:</w:t>
      </w:r>
    </w:p>
    <w:p w14:paraId="79B4CCAB" w14:textId="03120B96" w:rsidR="00A763C3" w:rsidRPr="00DE140B" w:rsidRDefault="00503B14">
      <w:pPr>
        <w:spacing w:after="120" w:line="240" w:lineRule="auto"/>
        <w:ind w:left="0" w:right="54"/>
      </w:pPr>
      <w:r w:rsidRPr="00DE140B">
        <w:t>The VBA locations are</w:t>
      </w:r>
    </w:p>
    <w:p w14:paraId="281CAD0B" w14:textId="04C954BF" w:rsidR="00A763C3" w:rsidRPr="00DE140B" w:rsidRDefault="00503B14" w:rsidP="00663D6C">
      <w:pPr>
        <w:pStyle w:val="ListParagraph"/>
        <w:numPr>
          <w:ilvl w:val="0"/>
          <w:numId w:val="29"/>
        </w:numPr>
        <w:spacing w:after="120" w:line="240" w:lineRule="auto"/>
        <w:ind w:right="54"/>
        <w:rPr>
          <w:rFonts w:ascii="Arial" w:hAnsi="Arial" w:cs="Arial"/>
          <w:sz w:val="22"/>
          <w:szCs w:val="22"/>
        </w:rPr>
      </w:pPr>
      <w:r w:rsidRPr="00DE140B">
        <w:rPr>
          <w:rFonts w:ascii="Arial" w:hAnsi="Arial" w:cs="Arial"/>
          <w:szCs w:val="22"/>
        </w:rPr>
        <w:t>VBA Central Office, 1800 G Street NW in Washington, D.C.</w:t>
      </w:r>
    </w:p>
    <w:p w14:paraId="2F6D76FB" w14:textId="1C7C9CA4" w:rsidR="00503B14" w:rsidRPr="00DE140B" w:rsidRDefault="00503B14" w:rsidP="00663D6C">
      <w:pPr>
        <w:pStyle w:val="ListParagraph"/>
        <w:numPr>
          <w:ilvl w:val="0"/>
          <w:numId w:val="29"/>
        </w:numPr>
        <w:spacing w:after="120" w:line="240" w:lineRule="auto"/>
        <w:ind w:right="54"/>
        <w:rPr>
          <w:rFonts w:ascii="Arial" w:hAnsi="Arial" w:cs="Arial"/>
          <w:szCs w:val="22"/>
        </w:rPr>
      </w:pPr>
      <w:r w:rsidRPr="00DE140B">
        <w:rPr>
          <w:rFonts w:ascii="Arial" w:hAnsi="Arial" w:cs="Arial"/>
          <w:sz w:val="22"/>
          <w:szCs w:val="22"/>
        </w:rPr>
        <w:t>Hines Information Technology Center (ITC), Building 215, 1st Ave North of 21st Street in Hines, IL 60141</w:t>
      </w:r>
    </w:p>
    <w:p w14:paraId="6F273F35" w14:textId="4106932E" w:rsidR="00A763C3" w:rsidRPr="00DE140B" w:rsidRDefault="00503B14">
      <w:pPr>
        <w:spacing w:after="120" w:line="240" w:lineRule="auto"/>
        <w:ind w:left="0" w:right="54"/>
      </w:pPr>
      <w:r w:rsidRPr="00DE140B">
        <w:t xml:space="preserve">Senior members of the contractor’s management staff may be required to attend meetings to brief internal and external stakeholders and executive leaders. </w:t>
      </w:r>
    </w:p>
    <w:p w14:paraId="17F9208A" w14:textId="0EF4B1AF" w:rsidR="00503B14" w:rsidRPr="00DE140B" w:rsidRDefault="00503B14" w:rsidP="00DF73CE">
      <w:pPr>
        <w:spacing w:after="120" w:line="240" w:lineRule="auto"/>
        <w:ind w:left="0" w:right="54"/>
      </w:pPr>
      <w:r w:rsidRPr="00DE140B">
        <w:t>No work shall be performed outside the Continental United States (CONUS)</w:t>
      </w:r>
    </w:p>
    <w:p w14:paraId="098C9036" w14:textId="6629A0CF" w:rsidR="006E737A" w:rsidRPr="00DE140B" w:rsidRDefault="00C549FD" w:rsidP="00DF73CE">
      <w:pPr>
        <w:spacing w:after="120" w:line="240" w:lineRule="auto"/>
        <w:ind w:left="0" w:right="54"/>
        <w:rPr>
          <w:b/>
          <w:bCs/>
        </w:rPr>
      </w:pPr>
      <w:r w:rsidRPr="00DE140B">
        <w:rPr>
          <w:b/>
          <w:bCs/>
        </w:rPr>
        <w:t>Recognized</w:t>
      </w:r>
      <w:r w:rsidR="006E737A" w:rsidRPr="00DE140B">
        <w:rPr>
          <w:b/>
          <w:bCs/>
        </w:rPr>
        <w:t xml:space="preserve"> H</w:t>
      </w:r>
      <w:r w:rsidRPr="00DE140B">
        <w:rPr>
          <w:b/>
          <w:bCs/>
        </w:rPr>
        <w:t>olidays</w:t>
      </w:r>
    </w:p>
    <w:p w14:paraId="36C3F37B" w14:textId="77777777" w:rsidR="00887844" w:rsidRPr="00DE140B" w:rsidRDefault="00887844" w:rsidP="00DF73CE">
      <w:pPr>
        <w:spacing w:after="120" w:line="240" w:lineRule="auto"/>
        <w:ind w:left="0" w:right="54"/>
      </w:pPr>
      <w:r w:rsidRPr="00DE140B">
        <w:t>Work at a Government site shall not take place on Federal holidays or weekends unless directed by the CO.</w:t>
      </w:r>
    </w:p>
    <w:p w14:paraId="1660967E" w14:textId="6C9A2646" w:rsidR="00887844" w:rsidRPr="00DE140B" w:rsidRDefault="00887844" w:rsidP="00DF73CE">
      <w:pPr>
        <w:spacing w:after="120" w:line="240" w:lineRule="auto"/>
        <w:ind w:left="0" w:right="54"/>
      </w:pPr>
      <w:r w:rsidRPr="00DE140B">
        <w:t>There are eleven (11) Federal holidays set by law (USC Title 5 Section 6103) that VA follows:</w:t>
      </w:r>
    </w:p>
    <w:p w14:paraId="4FB0C7A5" w14:textId="51149B37" w:rsidR="00A763C3" w:rsidRPr="00DE140B" w:rsidRDefault="00887844">
      <w:pPr>
        <w:spacing w:after="120" w:line="240" w:lineRule="auto"/>
        <w:ind w:left="0" w:right="54"/>
      </w:pPr>
      <w:r w:rsidRPr="00DE140B">
        <w:t>Under current definitions, five are set by dates:</w:t>
      </w:r>
    </w:p>
    <w:p w14:paraId="7429A2EA" w14:textId="18B6CE23" w:rsidR="00887844" w:rsidRPr="00DE140B" w:rsidRDefault="00887844" w:rsidP="00663D6C">
      <w:pPr>
        <w:pStyle w:val="ListParagraph"/>
        <w:numPr>
          <w:ilvl w:val="0"/>
          <w:numId w:val="30"/>
        </w:numPr>
        <w:spacing w:after="0" w:line="240" w:lineRule="auto"/>
        <w:ind w:left="706" w:right="58"/>
        <w:rPr>
          <w:rFonts w:ascii="Arial" w:hAnsi="Arial" w:cs="Arial"/>
          <w:sz w:val="22"/>
          <w:szCs w:val="22"/>
        </w:rPr>
      </w:pPr>
      <w:r w:rsidRPr="00DE140B">
        <w:rPr>
          <w:rFonts w:ascii="Arial" w:hAnsi="Arial" w:cs="Arial"/>
          <w:sz w:val="22"/>
          <w:szCs w:val="22"/>
        </w:rPr>
        <w:t>New Year's Day, January 1</w:t>
      </w:r>
    </w:p>
    <w:p w14:paraId="7C5BDC12" w14:textId="29201D1D" w:rsidR="00887844" w:rsidRPr="00DE140B" w:rsidRDefault="00887844" w:rsidP="00663D6C">
      <w:pPr>
        <w:pStyle w:val="ListParagraph"/>
        <w:numPr>
          <w:ilvl w:val="0"/>
          <w:numId w:val="30"/>
        </w:numPr>
        <w:spacing w:after="0" w:line="240" w:lineRule="auto"/>
        <w:ind w:left="706" w:right="58"/>
        <w:rPr>
          <w:rFonts w:ascii="Arial" w:hAnsi="Arial" w:cs="Arial"/>
          <w:sz w:val="22"/>
          <w:szCs w:val="22"/>
        </w:rPr>
      </w:pPr>
      <w:r w:rsidRPr="00DE140B">
        <w:rPr>
          <w:rFonts w:ascii="Arial" w:hAnsi="Arial" w:cs="Arial"/>
          <w:sz w:val="22"/>
          <w:szCs w:val="22"/>
        </w:rPr>
        <w:t>Juneteenth National Independence Day, June 19</w:t>
      </w:r>
    </w:p>
    <w:p w14:paraId="6B16A27C" w14:textId="1E6C3A50" w:rsidR="00887844" w:rsidRPr="00DE140B" w:rsidRDefault="00887844" w:rsidP="00663D6C">
      <w:pPr>
        <w:pStyle w:val="ListParagraph"/>
        <w:numPr>
          <w:ilvl w:val="0"/>
          <w:numId w:val="30"/>
        </w:numPr>
        <w:spacing w:after="0" w:line="240" w:lineRule="auto"/>
        <w:ind w:left="706" w:right="58"/>
        <w:rPr>
          <w:rFonts w:ascii="Arial" w:hAnsi="Arial" w:cs="Arial"/>
          <w:sz w:val="22"/>
          <w:szCs w:val="22"/>
        </w:rPr>
      </w:pPr>
      <w:r w:rsidRPr="00DE140B">
        <w:rPr>
          <w:rFonts w:ascii="Arial" w:hAnsi="Arial" w:cs="Arial"/>
          <w:sz w:val="22"/>
          <w:szCs w:val="22"/>
        </w:rPr>
        <w:t>Independence Day, July 4</w:t>
      </w:r>
    </w:p>
    <w:p w14:paraId="5E646A4D" w14:textId="2C69C0CA" w:rsidR="00887844" w:rsidRPr="00DE140B" w:rsidRDefault="00887844" w:rsidP="00663D6C">
      <w:pPr>
        <w:pStyle w:val="ListParagraph"/>
        <w:numPr>
          <w:ilvl w:val="0"/>
          <w:numId w:val="30"/>
        </w:numPr>
        <w:spacing w:after="0" w:line="240" w:lineRule="auto"/>
        <w:ind w:left="706" w:right="58"/>
        <w:rPr>
          <w:rFonts w:ascii="Arial" w:hAnsi="Arial" w:cs="Arial"/>
          <w:sz w:val="22"/>
          <w:szCs w:val="22"/>
        </w:rPr>
      </w:pPr>
      <w:r w:rsidRPr="00DE140B">
        <w:rPr>
          <w:rFonts w:ascii="Arial" w:hAnsi="Arial" w:cs="Arial"/>
          <w:sz w:val="22"/>
          <w:szCs w:val="22"/>
        </w:rPr>
        <w:t>Veterans Day, November 11</w:t>
      </w:r>
    </w:p>
    <w:p w14:paraId="4D4F0488" w14:textId="10EAED59" w:rsidR="00887844" w:rsidRPr="00DE140B" w:rsidRDefault="00887844" w:rsidP="00663D6C">
      <w:pPr>
        <w:pStyle w:val="ListParagraph"/>
        <w:numPr>
          <w:ilvl w:val="0"/>
          <w:numId w:val="30"/>
        </w:numPr>
        <w:spacing w:after="120" w:line="240" w:lineRule="auto"/>
        <w:ind w:left="706" w:right="58"/>
        <w:rPr>
          <w:rFonts w:ascii="Arial" w:hAnsi="Arial" w:cs="Arial"/>
          <w:sz w:val="22"/>
          <w:szCs w:val="22"/>
        </w:rPr>
      </w:pPr>
      <w:r w:rsidRPr="00DE140B">
        <w:rPr>
          <w:rFonts w:ascii="Arial" w:hAnsi="Arial" w:cs="Arial"/>
          <w:sz w:val="22"/>
          <w:szCs w:val="22"/>
        </w:rPr>
        <w:t>Christmas Day, December 25</w:t>
      </w:r>
    </w:p>
    <w:p w14:paraId="6B67245B" w14:textId="77777777" w:rsidR="00887844" w:rsidRPr="00DE140B" w:rsidRDefault="00887844" w:rsidP="00DF73CE">
      <w:pPr>
        <w:spacing w:after="120" w:line="240" w:lineRule="auto"/>
        <w:ind w:left="0" w:right="54" w:firstLine="0"/>
      </w:pPr>
      <w:r w:rsidRPr="00DE140B">
        <w:t>If any of the above falls on a Saturday, then Friday shall be observed as a holiday.  Similarly, if one falls on a Sunday, then Monday shall be observed as a holiday.</w:t>
      </w:r>
    </w:p>
    <w:p w14:paraId="6EEAABDF" w14:textId="77777777" w:rsidR="00887844" w:rsidRPr="00DE140B" w:rsidRDefault="00887844" w:rsidP="00DF73CE">
      <w:pPr>
        <w:spacing w:after="120" w:line="240" w:lineRule="auto"/>
        <w:ind w:left="0" w:right="54" w:firstLine="0"/>
      </w:pPr>
      <w:r w:rsidRPr="00DE140B">
        <w:t>The other six (6) are set by a day of the week and month:</w:t>
      </w:r>
    </w:p>
    <w:p w14:paraId="3BD06ABF" w14:textId="60CE098E" w:rsidR="00887844"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Martin Luther King's Birthday, Third Monday in January</w:t>
      </w:r>
    </w:p>
    <w:p w14:paraId="459BE80B" w14:textId="5EBBDF48" w:rsidR="00887844"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Washington's Birthday, Third Monday in February</w:t>
      </w:r>
    </w:p>
    <w:p w14:paraId="0921D2DA" w14:textId="6F4DA632" w:rsidR="00887844"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Memorial Day, Last Monday in May</w:t>
      </w:r>
    </w:p>
    <w:p w14:paraId="71A2BB67" w14:textId="0DEE4217" w:rsidR="00887844"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Labor Day, First Monday in September</w:t>
      </w:r>
    </w:p>
    <w:p w14:paraId="0AFC3FD4" w14:textId="6868762A" w:rsidR="00887844"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Columbus Day, Second Monday in October</w:t>
      </w:r>
    </w:p>
    <w:p w14:paraId="6AE77C88" w14:textId="6DB3B016" w:rsidR="008F7678" w:rsidRPr="00DE140B" w:rsidRDefault="00887844" w:rsidP="00663D6C">
      <w:pPr>
        <w:pStyle w:val="ListParagraph"/>
        <w:numPr>
          <w:ilvl w:val="0"/>
          <w:numId w:val="30"/>
        </w:numPr>
        <w:spacing w:after="120" w:line="240" w:lineRule="auto"/>
        <w:ind w:left="706" w:right="58"/>
        <w:rPr>
          <w:rFonts w:ascii="Arial" w:hAnsi="Arial" w:cs="Arial"/>
          <w:szCs w:val="22"/>
        </w:rPr>
      </w:pPr>
      <w:r w:rsidRPr="00DE140B">
        <w:rPr>
          <w:rFonts w:ascii="Arial" w:hAnsi="Arial" w:cs="Arial"/>
          <w:sz w:val="22"/>
          <w:szCs w:val="22"/>
        </w:rPr>
        <w:t>Thanksgiving, Fourth Thursday in November</w:t>
      </w:r>
    </w:p>
    <w:p w14:paraId="17A5C132" w14:textId="4CD5712C" w:rsidR="009F3E12" w:rsidRPr="00DE140B" w:rsidRDefault="0099295D" w:rsidP="00DF73CE">
      <w:pPr>
        <w:spacing w:after="120" w:line="240" w:lineRule="auto"/>
        <w:ind w:left="0" w:right="54"/>
        <w:rPr>
          <w:b/>
          <w:bCs/>
        </w:rPr>
      </w:pPr>
      <w:r w:rsidRPr="00DE140B">
        <w:rPr>
          <w:b/>
          <w:bCs/>
        </w:rPr>
        <w:t>Hours of Operation</w:t>
      </w:r>
    </w:p>
    <w:p w14:paraId="11CE7D46" w14:textId="357F33D7" w:rsidR="00691586" w:rsidRPr="00DE140B" w:rsidRDefault="00BC1671" w:rsidP="00DF73CE">
      <w:pPr>
        <w:spacing w:after="120" w:line="240" w:lineRule="auto"/>
        <w:ind w:left="0" w:right="54" w:firstLine="0"/>
      </w:pPr>
      <w:r w:rsidRPr="00DE140B">
        <w:t>Contractor is responsible for conducting business between Monday through Friday. The contractor shall, at all times maintain an adequate workforce for the uninterrupted performance of all tasks defined within this PWS.</w:t>
      </w:r>
    </w:p>
    <w:p w14:paraId="4BE7D44A" w14:textId="31781DD9" w:rsidR="00A763C3" w:rsidRPr="00DE140B" w:rsidRDefault="007C67E1">
      <w:pPr>
        <w:spacing w:after="120" w:line="240" w:lineRule="auto"/>
        <w:ind w:left="0" w:right="54"/>
        <w:rPr>
          <w:b/>
          <w:bCs/>
        </w:rPr>
      </w:pPr>
      <w:r w:rsidRPr="00DE140B">
        <w:rPr>
          <w:b/>
          <w:bCs/>
        </w:rPr>
        <w:t>Travel</w:t>
      </w:r>
    </w:p>
    <w:p w14:paraId="17C80270" w14:textId="362FB194" w:rsidR="00A763C3" w:rsidRPr="00DE140B" w:rsidRDefault="00F87B01">
      <w:pPr>
        <w:spacing w:after="120" w:line="240" w:lineRule="auto"/>
        <w:ind w:left="0" w:right="54"/>
      </w:pPr>
      <w:r w:rsidRPr="00DE140B">
        <w:t>The Government anticipates minimal travel to or from VBA, VA, U.S. Government, or U.S. Government contracted sites under this effort to perform the tasks associated with the effort, as well as, to attend program-related meetings or conferences through the period of performance. Travel will not be allowed when virtual means of communication will suffice. No travel expense shall be incurred by the Contractor unless authorized in writing by the COR</w:t>
      </w:r>
      <w:r w:rsidR="00DE140B">
        <w:t>/ACOR</w:t>
      </w:r>
      <w:r w:rsidRPr="00DE140B">
        <w:t>. Justification from the Contractor shall be provided to the Government for all contractor requested travel within a minimum of five days advance notice. VBA cannot estimate the total number of trips for this effort, but the Contractor shall use the requirements in the PWS below to form their estimate.</w:t>
      </w:r>
    </w:p>
    <w:p w14:paraId="6F123736" w14:textId="3465DAFD" w:rsidR="00A763C3" w:rsidRPr="00DE140B" w:rsidRDefault="00F87B01">
      <w:pPr>
        <w:spacing w:after="120" w:line="240" w:lineRule="auto"/>
        <w:ind w:left="0" w:right="54"/>
      </w:pPr>
      <w:r w:rsidRPr="00DE140B">
        <w:t>Authorized travel shall be conducted in accordance with the terms of the PWS, and travel expenses shall be made in accordance with Federal Travel Regulations (FTR) and FAR 31.205-46, Travel Costs. Each contractor invoice must include copies of all receipts that support the travel costs claimed in the invoice. For purposes of calculating travel reimbursement, the Contractor shall use its headquarters facility as the duty station. Local travel, within a 50-mile radius from the place of performance is considered the cost of doing business and will not be reimbursed. Non-local travel will require advance written authorization from the COR</w:t>
      </w:r>
      <w:r w:rsidR="00DE140B">
        <w:t>/ACOR</w:t>
      </w:r>
      <w:r w:rsidRPr="00DE140B">
        <w:t>. Expenses for travel will be reimbursed based on actual expenses incurred up to the limits authorized by the current General Services Administration’s (GSA) per diem rates published on the GSA website at https://www.gsa.gov/travel/plan-book/per-diem-rates. Contractors performing official travel shall include copies of all receipts that support the travel costs claimed in the invoice. General and Administrative (G&amp;A) cost shall not be applied. No travel shall be planned unless prior approval has been obtained, in writing, from the COR</w:t>
      </w:r>
      <w:r w:rsidR="00DE140B">
        <w:t>/ACOR</w:t>
      </w:r>
      <w:r w:rsidRPr="00DE140B">
        <w:t xml:space="preserve"> or Contracting Officer. </w:t>
      </w:r>
    </w:p>
    <w:p w14:paraId="28DCF91F" w14:textId="7ADEC730" w:rsidR="00A763C3" w:rsidRPr="00DE140B" w:rsidRDefault="00F87B01" w:rsidP="00663D6C">
      <w:pPr>
        <w:pStyle w:val="ListParagraph"/>
        <w:numPr>
          <w:ilvl w:val="0"/>
          <w:numId w:val="30"/>
        </w:numPr>
        <w:spacing w:after="120" w:line="240" w:lineRule="auto"/>
        <w:ind w:left="706" w:right="58"/>
        <w:rPr>
          <w:rFonts w:ascii="Arial" w:hAnsi="Arial" w:cs="Arial"/>
          <w:sz w:val="22"/>
          <w:szCs w:val="22"/>
        </w:rPr>
      </w:pPr>
      <w:r w:rsidRPr="00DE140B">
        <w:rPr>
          <w:rFonts w:ascii="Arial" w:hAnsi="Arial" w:cs="Arial"/>
          <w:szCs w:val="22"/>
        </w:rPr>
        <w:t>FAR 31.205-46 (Travel Costs) can be referenced at Part 31 - Contract Cost Principles and Procedures | Acquisition.GOV.</w:t>
      </w:r>
    </w:p>
    <w:p w14:paraId="404DE052" w14:textId="477851D1" w:rsidR="00A763C3" w:rsidRPr="00DE140B" w:rsidRDefault="00F87B01" w:rsidP="00663D6C">
      <w:pPr>
        <w:pStyle w:val="ListParagraph"/>
        <w:numPr>
          <w:ilvl w:val="0"/>
          <w:numId w:val="30"/>
        </w:numPr>
        <w:spacing w:after="120" w:line="240" w:lineRule="auto"/>
        <w:ind w:left="706" w:right="58"/>
        <w:rPr>
          <w:rFonts w:ascii="Arial" w:hAnsi="Arial" w:cs="Arial"/>
          <w:sz w:val="22"/>
          <w:szCs w:val="22"/>
        </w:rPr>
      </w:pPr>
      <w:r w:rsidRPr="00DE140B">
        <w:rPr>
          <w:rFonts w:ascii="Arial" w:hAnsi="Arial" w:cs="Arial"/>
          <w:szCs w:val="22"/>
        </w:rPr>
        <w:t xml:space="preserve">The FTR can be referenced at http://www.gsa.gov/portal/content/102886. </w:t>
      </w:r>
    </w:p>
    <w:p w14:paraId="06A37D43" w14:textId="4009D232" w:rsidR="00A763C3" w:rsidRPr="00DE140B" w:rsidRDefault="006E48D2">
      <w:pPr>
        <w:pStyle w:val="Heading3"/>
        <w:spacing w:before="240" w:after="240" w:line="240" w:lineRule="auto"/>
        <w:ind w:left="0" w:hanging="14"/>
      </w:pPr>
      <w:bookmarkStart w:id="5" w:name="_Toc208906990"/>
      <w:r w:rsidRPr="00DE140B">
        <w:t>5.0 TASK STATEMENT</w:t>
      </w:r>
      <w:bookmarkEnd w:id="5"/>
    </w:p>
    <w:p w14:paraId="49093427" w14:textId="16749C0E" w:rsidR="00A763C3" w:rsidRPr="00DE140B" w:rsidRDefault="006E48D2">
      <w:pPr>
        <w:spacing w:after="120" w:line="240" w:lineRule="auto"/>
        <w:ind w:left="0" w:right="126"/>
        <w:jc w:val="both"/>
      </w:pPr>
      <w:r w:rsidRPr="00DE140B">
        <w:t>Services performed shall be of a non-personal nature. MDEO will not provide supervision of Contractor personnel. Contractors shall not perform inherently governmental functions including decision-making, supervision of government employees, supervision of other Contractors on other contracts and activities that create the appearance of performing such functions.</w:t>
      </w:r>
    </w:p>
    <w:p w14:paraId="01229A95" w14:textId="35D505DB" w:rsidR="00A763C3" w:rsidRPr="00DE140B" w:rsidRDefault="006E48D2">
      <w:pPr>
        <w:spacing w:after="120" w:line="240" w:lineRule="auto"/>
        <w:ind w:left="0" w:right="54"/>
      </w:pPr>
      <w:r w:rsidRPr="00DE140B">
        <w:t>The Contractor shall perform the following:</w:t>
      </w:r>
    </w:p>
    <w:p w14:paraId="2790F483" w14:textId="6A1DFCFD" w:rsidR="00A763C3" w:rsidRPr="00DE140B" w:rsidRDefault="006E48D2">
      <w:pPr>
        <w:pStyle w:val="Heading4"/>
        <w:spacing w:before="240" w:after="240" w:line="240" w:lineRule="auto"/>
        <w:ind w:left="0" w:hanging="14"/>
      </w:pPr>
      <w:bookmarkStart w:id="6" w:name="_Toc208906991"/>
      <w:r w:rsidRPr="00DE140B">
        <w:t xml:space="preserve">Task 5.1 </w:t>
      </w:r>
      <w:r w:rsidR="0077158D" w:rsidRPr="00DE140B">
        <w:t>P</w:t>
      </w:r>
      <w:r w:rsidR="0015387E" w:rsidRPr="00DE140B">
        <w:t>rogram</w:t>
      </w:r>
      <w:r w:rsidR="0077158D" w:rsidRPr="00DE140B">
        <w:t>/</w:t>
      </w:r>
      <w:r w:rsidRPr="00DE140B">
        <w:t>Project Management</w:t>
      </w:r>
      <w:bookmarkEnd w:id="6"/>
    </w:p>
    <w:p w14:paraId="7F0109C6" w14:textId="3FD6B754" w:rsidR="00A763C3" w:rsidRPr="00DE140B" w:rsidRDefault="006E48D2">
      <w:pPr>
        <w:spacing w:after="120" w:line="240" w:lineRule="auto"/>
        <w:ind w:left="0" w:right="54"/>
      </w:pPr>
      <w:r w:rsidRPr="00DE140B">
        <w:t xml:space="preserve">The </w:t>
      </w:r>
      <w:r w:rsidR="00663C49" w:rsidRPr="00DE140B">
        <w:t>program/</w:t>
      </w:r>
      <w:r w:rsidRPr="00DE140B">
        <w:t>project management task requires the Contractor to plan, monitor, and manage the tasks and subtasks outlined in this PWS.</w:t>
      </w:r>
    </w:p>
    <w:p w14:paraId="7F382219" w14:textId="7E9E6EBE" w:rsidR="00A763C3" w:rsidRPr="00DE140B" w:rsidRDefault="006E48D2">
      <w:pPr>
        <w:spacing w:after="120" w:line="240" w:lineRule="auto"/>
        <w:ind w:left="0" w:right="54"/>
      </w:pPr>
      <w:r w:rsidRPr="00DE140B">
        <w:t>The Government Contracting Officer (CO), Contract Specialist, (CS)</w:t>
      </w:r>
      <w:r w:rsidR="00DE140B">
        <w:t>,</w:t>
      </w:r>
      <w:r w:rsidRPr="00DE140B">
        <w:rPr>
          <w:bCs/>
        </w:rPr>
        <w:t xml:space="preserve"> Contracting Officer’s</w:t>
      </w:r>
      <w:r w:rsidR="00412A50" w:rsidRPr="00DE140B">
        <w:rPr>
          <w:bCs/>
        </w:rPr>
        <w:t xml:space="preserve"> </w:t>
      </w:r>
      <w:r w:rsidRPr="00DE140B">
        <w:rPr>
          <w:bCs/>
        </w:rPr>
        <w:t>Representative (COR)</w:t>
      </w:r>
      <w:r w:rsidR="00DE140B">
        <w:rPr>
          <w:bCs/>
        </w:rPr>
        <w:t xml:space="preserve">, and Assistant </w:t>
      </w:r>
      <w:r w:rsidR="00DE140B" w:rsidRPr="00DE140B">
        <w:rPr>
          <w:bCs/>
        </w:rPr>
        <w:t>Contracting Officer’s Representative (</w:t>
      </w:r>
      <w:r w:rsidR="00DE140B">
        <w:rPr>
          <w:bCs/>
        </w:rPr>
        <w:t>A</w:t>
      </w:r>
      <w:r w:rsidR="00DE140B" w:rsidRPr="00DE140B">
        <w:rPr>
          <w:bCs/>
        </w:rPr>
        <w:t>COR</w:t>
      </w:r>
      <w:r w:rsidR="003735D5" w:rsidRPr="00DE140B">
        <w:rPr>
          <w:bCs/>
        </w:rPr>
        <w:t xml:space="preserve">), </w:t>
      </w:r>
      <w:r w:rsidR="003735D5" w:rsidRPr="00DE140B">
        <w:rPr>
          <w:b/>
        </w:rPr>
        <w:t>will</w:t>
      </w:r>
      <w:r w:rsidRPr="00DE140B">
        <w:t xml:space="preserve"> be the Contractor’s key points of contact. The Contractor’s Project Manager will be COR’s key point of contact. The COR will determine the appropriate lines of communication with the Contractor for the delivery of contracted services.</w:t>
      </w:r>
    </w:p>
    <w:p w14:paraId="27810C2C" w14:textId="791B1A2F" w:rsidR="00A763C3" w:rsidRPr="00DE140B" w:rsidRDefault="006E48D2">
      <w:pPr>
        <w:spacing w:after="120" w:line="240" w:lineRule="auto"/>
        <w:ind w:left="0" w:right="820"/>
        <w:jc w:val="both"/>
      </w:pPr>
      <w:r w:rsidRPr="00DE140B">
        <w:t>The COR</w:t>
      </w:r>
      <w:r w:rsidR="00DE140B">
        <w:t>/ACOR</w:t>
      </w:r>
      <w:r w:rsidRPr="00DE140B">
        <w:t xml:space="preserve"> will use a Quality Assurance Surveillance Plan (QASP) (See Section </w:t>
      </w:r>
      <w:r w:rsidR="000541BC" w:rsidRPr="00DE140B">
        <w:t>9</w:t>
      </w:r>
      <w:r w:rsidR="00F05146" w:rsidRPr="00DE140B">
        <w:t xml:space="preserve"> below</w:t>
      </w:r>
      <w:r w:rsidRPr="00DE140B">
        <w:t>) throughout the life of the contract to ensure that the Contractor is performing the services required by this PWS at an acceptable level of performance.</w:t>
      </w:r>
    </w:p>
    <w:p w14:paraId="1CBCCDD3" w14:textId="253003B8" w:rsidR="00A763C3" w:rsidRPr="00DE140B" w:rsidRDefault="006E48D2">
      <w:pPr>
        <w:spacing w:after="120" w:line="240" w:lineRule="auto"/>
        <w:ind w:left="0" w:right="54"/>
      </w:pPr>
      <w:r w:rsidRPr="00DE140B">
        <w:t>The Contractor shall maintain quality control processes and procedures necessary to ensure its products and services meet the requirements of this contract. The Contractor shall identify, record, track, and correct issues and/or problems affecting the performance of this contract, including its deliverables and the timing of the deliverables. The Contractor shall immediately provide the COR with written notification of any issues that will materially alter the Contractor’s performance of this PWS as soon as the Contractor becomes aware of the issue. The Contractor shall submit the records of any issues/problems to the COR</w:t>
      </w:r>
      <w:r w:rsidR="00DE140B">
        <w:t>/ACOR</w:t>
      </w:r>
      <w:r w:rsidRPr="00DE140B">
        <w:t xml:space="preserve"> upon request.</w:t>
      </w:r>
    </w:p>
    <w:p w14:paraId="1230E954" w14:textId="5C5A6FFA" w:rsidR="00A763C3" w:rsidRPr="00DE140B" w:rsidRDefault="006E48D2">
      <w:pPr>
        <w:spacing w:after="120" w:line="240" w:lineRule="auto"/>
        <w:ind w:left="0" w:right="54"/>
      </w:pPr>
      <w:r w:rsidRPr="00DE140B">
        <w:t>The government, through the COR</w:t>
      </w:r>
      <w:r w:rsidR="00DE140B">
        <w:t>/ACOR</w:t>
      </w:r>
      <w:r w:rsidRPr="00DE140B">
        <w:t>, will review and approve all work products and deliverables submitted by the Contractor. The COR</w:t>
      </w:r>
      <w:r w:rsidR="00DE140B">
        <w:t>/ACOR</w:t>
      </w:r>
      <w:r w:rsidRPr="00DE140B">
        <w:t xml:space="preserve"> will determine the process for final approval and acceptance of all deliverables. Acceptance of deliverables will be based on an assessment of technical accuracy, clarity, timeliness, sufficient level of detail, and completeness. Deliverables shall be complete, well-written, and meet contractual requirements. The Contractor shall proofread all deliverables regardless of whether they are in draft or final version prior to delivery to MDEO</w:t>
      </w:r>
      <w:r w:rsidR="00F2348A" w:rsidRPr="00DE140B">
        <w:t xml:space="preserve"> or Project Management Team</w:t>
      </w:r>
      <w:r w:rsidRPr="00DE140B">
        <w:t>.</w:t>
      </w:r>
    </w:p>
    <w:p w14:paraId="35315595" w14:textId="468D0B92" w:rsidR="007D2795" w:rsidRPr="00DE140B" w:rsidRDefault="007D2795" w:rsidP="00DF73CE">
      <w:pPr>
        <w:spacing w:after="120" w:line="240" w:lineRule="auto"/>
        <w:ind w:left="0" w:right="54"/>
      </w:pPr>
      <w:r w:rsidRPr="00DE140B">
        <w:t>A Project Management Plan (PMP) shall be submitted within ten (10) business days of contract award and briefed to the COR</w:t>
      </w:r>
      <w:r w:rsidR="00DE140B">
        <w:t>/ACOR</w:t>
      </w:r>
      <w:r w:rsidRPr="00DE140B">
        <w:t xml:space="preserve"> and other </w:t>
      </w:r>
      <w:r w:rsidR="00F2348A" w:rsidRPr="00DE140B">
        <w:t>P</w:t>
      </w:r>
      <w:r w:rsidRPr="00DE140B">
        <w:t xml:space="preserve">roject </w:t>
      </w:r>
      <w:r w:rsidR="00F2348A" w:rsidRPr="00DE140B">
        <w:t>Management T</w:t>
      </w:r>
      <w:r w:rsidRPr="00DE140B">
        <w:t xml:space="preserve">eam members. The Work Breakdown Structure (WBS), Project Schedule, </w:t>
      </w:r>
      <w:r w:rsidR="00596FF8" w:rsidRPr="00DE140B">
        <w:t>Risk</w:t>
      </w:r>
      <w:r w:rsidR="008879BB" w:rsidRPr="00DE140B">
        <w:t xml:space="preserve"> and Issue Log,</w:t>
      </w:r>
      <w:r w:rsidR="00374D86" w:rsidRPr="00DE140B">
        <w:t xml:space="preserve"> </w:t>
      </w:r>
      <w:r w:rsidRPr="00DE140B">
        <w:t xml:space="preserve">and Risk Management Plan shall also be submitted within ten (10) business days of contract award.  The PMP and Risk Management Plan shall be updated quarterly. The WBS, </w:t>
      </w:r>
      <w:r w:rsidR="00F2348A" w:rsidRPr="00DE140B">
        <w:t>P</w:t>
      </w:r>
      <w:r w:rsidRPr="00DE140B">
        <w:t xml:space="preserve">roject </w:t>
      </w:r>
      <w:r w:rsidR="00F2348A" w:rsidRPr="00DE140B">
        <w:t>S</w:t>
      </w:r>
      <w:r w:rsidRPr="00DE140B">
        <w:t xml:space="preserve">chedule, </w:t>
      </w:r>
      <w:r w:rsidR="00F2348A" w:rsidRPr="00DE140B">
        <w:t>R</w:t>
      </w:r>
      <w:r w:rsidRPr="00DE140B">
        <w:t xml:space="preserve">isk </w:t>
      </w:r>
      <w:r w:rsidR="00F2348A" w:rsidRPr="00DE140B">
        <w:t>R</w:t>
      </w:r>
      <w:r w:rsidRPr="00DE140B">
        <w:t xml:space="preserve">egister, </w:t>
      </w:r>
      <w:r w:rsidR="007E4A75" w:rsidRPr="00DE140B">
        <w:t xml:space="preserve">and </w:t>
      </w:r>
      <w:r w:rsidR="00F2348A" w:rsidRPr="00DE140B">
        <w:t>R</w:t>
      </w:r>
      <w:r w:rsidR="007E4A75" w:rsidRPr="00DE140B">
        <w:t xml:space="preserve">isk </w:t>
      </w:r>
      <w:r w:rsidRPr="00DE140B">
        <w:t xml:space="preserve">and </w:t>
      </w:r>
      <w:r w:rsidR="00F2348A" w:rsidRPr="00DE140B">
        <w:t>I</w:t>
      </w:r>
      <w:r w:rsidRPr="00DE140B">
        <w:t>ssue tracker shall be updated weekly</w:t>
      </w:r>
      <w:r w:rsidR="00B13EDD" w:rsidRPr="00DE140B">
        <w:t>. A</w:t>
      </w:r>
      <w:r w:rsidRPr="00DE140B">
        <w:t xml:space="preserve"> negative response is needed if no updates are required.</w:t>
      </w:r>
    </w:p>
    <w:p w14:paraId="40AD059A" w14:textId="0EE775BD" w:rsidR="007D2795" w:rsidRPr="00DE140B" w:rsidRDefault="007D2795" w:rsidP="00DF73CE">
      <w:pPr>
        <w:spacing w:after="120" w:line="240" w:lineRule="auto"/>
        <w:ind w:left="0" w:right="54"/>
      </w:pPr>
      <w:r w:rsidRPr="00DE140B">
        <w:t>Where a written milestone deliverable is required in draft form, the Contractor shall deliver the product within five (5) business days</w:t>
      </w:r>
      <w:r w:rsidR="00C9390F" w:rsidRPr="00DE140B">
        <w:t xml:space="preserve"> from </w:t>
      </w:r>
      <w:r w:rsidR="00F2348A" w:rsidRPr="00DE140B">
        <w:t>the specified</w:t>
      </w:r>
      <w:r w:rsidR="00C9390F" w:rsidRPr="00DE140B">
        <w:t xml:space="preserve"> date</w:t>
      </w:r>
      <w:r w:rsidR="0092580E" w:rsidRPr="00DE140B">
        <w:t xml:space="preserve"> provided by the COR</w:t>
      </w:r>
      <w:r w:rsidR="00DE140B">
        <w:t>/ACOR</w:t>
      </w:r>
      <w:r w:rsidR="0092580E" w:rsidRPr="00DE140B">
        <w:t xml:space="preserve"> or Program/Pr</w:t>
      </w:r>
      <w:r w:rsidR="00A100CF" w:rsidRPr="00DE140B">
        <w:t>oject Manager</w:t>
      </w:r>
      <w:r w:rsidRPr="00DE140B">
        <w:t xml:space="preserve">, or otherwise mutually determined by the parties without sacrificing quality. </w:t>
      </w:r>
      <w:r w:rsidR="00451D76" w:rsidRPr="00DE140B">
        <w:t>MDEO</w:t>
      </w:r>
      <w:r w:rsidRPr="00DE140B">
        <w:t xml:space="preserve"> </w:t>
      </w:r>
      <w:r w:rsidR="004B0638" w:rsidRPr="00DE140B">
        <w:t xml:space="preserve">and Project Management </w:t>
      </w:r>
      <w:r w:rsidR="00F2348A" w:rsidRPr="00DE140B">
        <w:t>T</w:t>
      </w:r>
      <w:r w:rsidR="004B0638" w:rsidRPr="00DE140B">
        <w:t xml:space="preserve">eam </w:t>
      </w:r>
      <w:r w:rsidRPr="00DE140B">
        <w:t>will complete their review of the draft deliverable no later than five (5) business days from the date of receipt. The Contractor shall have three (3) business days to submit the final deliverable from date of receipt of the Government's comments.</w:t>
      </w:r>
    </w:p>
    <w:p w14:paraId="61375908" w14:textId="77777777" w:rsidR="0022172C" w:rsidRPr="00DE140B" w:rsidRDefault="007D2795" w:rsidP="00DF73CE">
      <w:pPr>
        <w:spacing w:after="120" w:line="240" w:lineRule="auto"/>
        <w:ind w:left="0" w:right="54"/>
        <w:rPr>
          <w:szCs w:val="22"/>
        </w:rPr>
      </w:pPr>
      <w:r w:rsidRPr="00DE140B">
        <w:rPr>
          <w:szCs w:val="22"/>
        </w:rPr>
        <w:t>The Contractor shall</w:t>
      </w:r>
      <w:r w:rsidR="0022172C" w:rsidRPr="00DE140B">
        <w:rPr>
          <w:szCs w:val="22"/>
        </w:rPr>
        <w:t>:</w:t>
      </w:r>
    </w:p>
    <w:p w14:paraId="0A5C0054" w14:textId="2A930989" w:rsidR="005F3E4D" w:rsidRPr="00DE140B" w:rsidRDefault="004A4145" w:rsidP="00663D6C">
      <w:pPr>
        <w:pStyle w:val="ListParagraph"/>
        <w:numPr>
          <w:ilvl w:val="0"/>
          <w:numId w:val="56"/>
        </w:numPr>
        <w:spacing w:after="120" w:line="240" w:lineRule="auto"/>
        <w:ind w:right="54"/>
        <w:rPr>
          <w:rFonts w:ascii="Arial" w:hAnsi="Arial" w:cs="Arial"/>
          <w:szCs w:val="22"/>
        </w:rPr>
      </w:pPr>
      <w:r w:rsidRPr="00DE140B">
        <w:rPr>
          <w:rFonts w:ascii="Arial" w:hAnsi="Arial" w:cs="Arial"/>
          <w:szCs w:val="22"/>
        </w:rPr>
        <w:t>C</w:t>
      </w:r>
      <w:r w:rsidR="007D2795" w:rsidRPr="00DE140B">
        <w:rPr>
          <w:rFonts w:ascii="Arial" w:hAnsi="Arial" w:cs="Arial"/>
          <w:szCs w:val="22"/>
        </w:rPr>
        <w:t>omplete each deliverable by the due date as defined in this PWS and the Quality Assurance Surveillance Plan.</w:t>
      </w:r>
    </w:p>
    <w:p w14:paraId="0945F683" w14:textId="3789C7EC" w:rsidR="00D71002" w:rsidRPr="00DE140B" w:rsidRDefault="00D71002" w:rsidP="00DF73CE">
      <w:pPr>
        <w:spacing w:after="120" w:line="240" w:lineRule="auto"/>
        <w:ind w:left="990" w:right="54" w:hanging="270"/>
        <w:rPr>
          <w:b/>
          <w:bCs/>
          <w:szCs w:val="22"/>
        </w:rPr>
      </w:pPr>
      <w:r w:rsidRPr="00DE140B">
        <w:rPr>
          <w:b/>
          <w:bCs/>
          <w:szCs w:val="22"/>
        </w:rPr>
        <w:t>Deliverable</w:t>
      </w:r>
      <w:r w:rsidR="000B47F6" w:rsidRPr="00DE140B">
        <w:rPr>
          <w:b/>
          <w:bCs/>
          <w:szCs w:val="22"/>
        </w:rPr>
        <w:t>s</w:t>
      </w:r>
      <w:r w:rsidRPr="00DE140B">
        <w:rPr>
          <w:b/>
          <w:bCs/>
          <w:szCs w:val="22"/>
        </w:rPr>
        <w:t>:</w:t>
      </w:r>
    </w:p>
    <w:p w14:paraId="6E7C1634" w14:textId="1F2A6504" w:rsidR="00831B98" w:rsidRPr="00DE140B" w:rsidRDefault="00D71002" w:rsidP="00663D6C">
      <w:pPr>
        <w:pStyle w:val="ListParagraph"/>
        <w:numPr>
          <w:ilvl w:val="0"/>
          <w:numId w:val="10"/>
        </w:numPr>
        <w:spacing w:after="120" w:line="240" w:lineRule="auto"/>
        <w:ind w:left="990" w:right="54" w:hanging="270"/>
        <w:rPr>
          <w:rFonts w:ascii="Arial" w:hAnsi="Arial" w:cs="Arial"/>
          <w:szCs w:val="22"/>
        </w:rPr>
      </w:pPr>
      <w:r w:rsidRPr="00DE140B">
        <w:rPr>
          <w:rFonts w:ascii="Arial" w:hAnsi="Arial" w:cs="Arial"/>
          <w:sz w:val="22"/>
          <w:szCs w:val="22"/>
        </w:rPr>
        <w:t xml:space="preserve">Initial </w:t>
      </w:r>
      <w:r w:rsidR="00D32229" w:rsidRPr="00DE140B">
        <w:rPr>
          <w:rFonts w:ascii="Arial" w:hAnsi="Arial" w:cs="Arial"/>
          <w:sz w:val="22"/>
          <w:szCs w:val="22"/>
        </w:rPr>
        <w:t>Program</w:t>
      </w:r>
      <w:r w:rsidRPr="00DE140B">
        <w:rPr>
          <w:rFonts w:ascii="Arial" w:hAnsi="Arial" w:cs="Arial"/>
          <w:sz w:val="22"/>
          <w:szCs w:val="22"/>
        </w:rPr>
        <w:t xml:space="preserve">/Project Management Plan </w:t>
      </w:r>
      <w:r w:rsidR="00B0324B" w:rsidRPr="00DE140B">
        <w:rPr>
          <w:rFonts w:ascii="Arial" w:hAnsi="Arial" w:cs="Arial"/>
          <w:sz w:val="22"/>
          <w:szCs w:val="22"/>
        </w:rPr>
        <w:t>due within ten</w:t>
      </w:r>
      <w:r w:rsidR="007E20CB" w:rsidRPr="00DE140B">
        <w:rPr>
          <w:rFonts w:ascii="Arial" w:hAnsi="Arial" w:cs="Arial"/>
          <w:sz w:val="22"/>
          <w:szCs w:val="22"/>
        </w:rPr>
        <w:t xml:space="preserve"> (10) business days of contract award</w:t>
      </w:r>
      <w:r w:rsidR="00FA048E" w:rsidRPr="00DE140B">
        <w:rPr>
          <w:rFonts w:ascii="Arial" w:hAnsi="Arial" w:cs="Arial"/>
          <w:sz w:val="22"/>
          <w:szCs w:val="22"/>
        </w:rPr>
        <w:t xml:space="preserve">. </w:t>
      </w:r>
      <w:r w:rsidR="008573D2" w:rsidRPr="00DE140B">
        <w:rPr>
          <w:rFonts w:ascii="Arial" w:hAnsi="Arial" w:cs="Arial"/>
          <w:sz w:val="22"/>
          <w:szCs w:val="22"/>
        </w:rPr>
        <w:t xml:space="preserve">Subsequent updates due </w:t>
      </w:r>
      <w:r w:rsidR="00F51BB9" w:rsidRPr="00DE140B">
        <w:rPr>
          <w:rFonts w:ascii="Arial" w:hAnsi="Arial" w:cs="Arial"/>
          <w:sz w:val="22"/>
          <w:szCs w:val="22"/>
        </w:rPr>
        <w:t>quarterly</w:t>
      </w:r>
      <w:r w:rsidRPr="00DE140B">
        <w:rPr>
          <w:rFonts w:ascii="Arial" w:hAnsi="Arial" w:cs="Arial"/>
          <w:sz w:val="22"/>
          <w:szCs w:val="22"/>
        </w:rPr>
        <w:t>.</w:t>
      </w:r>
    </w:p>
    <w:p w14:paraId="0D142A20" w14:textId="4C38375F" w:rsidR="00545C22" w:rsidRPr="00DE140B" w:rsidRDefault="005B3B3B" w:rsidP="00663D6C">
      <w:pPr>
        <w:pStyle w:val="ListParagraph"/>
        <w:numPr>
          <w:ilvl w:val="0"/>
          <w:numId w:val="10"/>
        </w:numPr>
        <w:spacing w:after="120" w:line="240" w:lineRule="auto"/>
        <w:ind w:left="990" w:right="54" w:hanging="270"/>
        <w:rPr>
          <w:rFonts w:ascii="Arial" w:hAnsi="Arial" w:cs="Arial"/>
          <w:sz w:val="22"/>
          <w:szCs w:val="22"/>
        </w:rPr>
      </w:pPr>
      <w:r w:rsidRPr="00DE140B">
        <w:rPr>
          <w:rFonts w:ascii="Arial" w:hAnsi="Arial" w:cs="Arial"/>
          <w:sz w:val="22"/>
          <w:szCs w:val="22"/>
        </w:rPr>
        <w:t xml:space="preserve">Initial </w:t>
      </w:r>
      <w:r w:rsidR="00BD775D" w:rsidRPr="00DE140B">
        <w:rPr>
          <w:rFonts w:ascii="Arial" w:hAnsi="Arial" w:cs="Arial"/>
          <w:sz w:val="22"/>
          <w:szCs w:val="22"/>
        </w:rPr>
        <w:t>WBS</w:t>
      </w:r>
      <w:r w:rsidRPr="00DE140B">
        <w:rPr>
          <w:rFonts w:ascii="Arial" w:hAnsi="Arial" w:cs="Arial"/>
          <w:sz w:val="22"/>
          <w:szCs w:val="22"/>
        </w:rPr>
        <w:t xml:space="preserve"> </w:t>
      </w:r>
      <w:r w:rsidR="000C03AE" w:rsidRPr="00DE140B">
        <w:rPr>
          <w:rFonts w:ascii="Arial" w:hAnsi="Arial" w:cs="Arial"/>
          <w:sz w:val="22"/>
          <w:szCs w:val="22"/>
        </w:rPr>
        <w:t>due within ten (10) business days of contract award</w:t>
      </w:r>
      <w:r w:rsidR="00F81A1F" w:rsidRPr="00DE140B">
        <w:rPr>
          <w:rFonts w:ascii="Arial" w:hAnsi="Arial" w:cs="Arial"/>
          <w:sz w:val="22"/>
          <w:szCs w:val="22"/>
        </w:rPr>
        <w:t xml:space="preserve">. Subsequent updates due </w:t>
      </w:r>
      <w:r w:rsidR="002269AD" w:rsidRPr="00DE140B">
        <w:rPr>
          <w:rFonts w:ascii="Arial" w:hAnsi="Arial" w:cs="Arial"/>
          <w:sz w:val="22"/>
          <w:szCs w:val="22"/>
        </w:rPr>
        <w:t>weekly.</w:t>
      </w:r>
    </w:p>
    <w:p w14:paraId="03BBB2BE" w14:textId="0778AFCF" w:rsidR="00CC0099" w:rsidRPr="00DE140B" w:rsidRDefault="000159CA" w:rsidP="00663D6C">
      <w:pPr>
        <w:pStyle w:val="ListParagraph"/>
        <w:numPr>
          <w:ilvl w:val="0"/>
          <w:numId w:val="10"/>
        </w:numPr>
        <w:spacing w:after="120" w:line="240" w:lineRule="auto"/>
        <w:ind w:left="990" w:hanging="270"/>
        <w:rPr>
          <w:rFonts w:ascii="Arial" w:hAnsi="Arial" w:cs="Arial"/>
          <w:sz w:val="22"/>
          <w:szCs w:val="22"/>
        </w:rPr>
      </w:pPr>
      <w:r w:rsidRPr="00DE140B">
        <w:rPr>
          <w:rFonts w:ascii="Arial" w:hAnsi="Arial" w:cs="Arial"/>
          <w:sz w:val="22"/>
          <w:szCs w:val="22"/>
        </w:rPr>
        <w:t xml:space="preserve">Initial </w:t>
      </w:r>
      <w:r w:rsidR="00726C05" w:rsidRPr="00DE140B">
        <w:rPr>
          <w:rFonts w:ascii="Arial" w:hAnsi="Arial" w:cs="Arial"/>
          <w:sz w:val="22"/>
          <w:szCs w:val="22"/>
        </w:rPr>
        <w:t xml:space="preserve">Project Schedule </w:t>
      </w:r>
      <w:r w:rsidR="00F3402B" w:rsidRPr="00DE140B">
        <w:rPr>
          <w:rFonts w:ascii="Arial" w:hAnsi="Arial" w:cs="Arial"/>
          <w:sz w:val="22"/>
          <w:szCs w:val="22"/>
        </w:rPr>
        <w:t>due within ten (10) business days of contract award. Subsequent updates due weekly.</w:t>
      </w:r>
    </w:p>
    <w:p w14:paraId="38795F42" w14:textId="77777777" w:rsidR="007D0F02" w:rsidRPr="00DE140B" w:rsidRDefault="00006A2B" w:rsidP="00663D6C">
      <w:pPr>
        <w:pStyle w:val="ListParagraph"/>
        <w:numPr>
          <w:ilvl w:val="0"/>
          <w:numId w:val="10"/>
        </w:numPr>
        <w:spacing w:after="120" w:line="240" w:lineRule="auto"/>
        <w:ind w:left="990" w:hanging="270"/>
        <w:rPr>
          <w:rFonts w:ascii="Arial" w:hAnsi="Arial" w:cs="Arial"/>
          <w:sz w:val="22"/>
          <w:szCs w:val="22"/>
        </w:rPr>
      </w:pPr>
      <w:r w:rsidRPr="00DE140B">
        <w:rPr>
          <w:rFonts w:ascii="Arial" w:hAnsi="Arial" w:cs="Arial"/>
          <w:sz w:val="22"/>
          <w:szCs w:val="22"/>
        </w:rPr>
        <w:t>Initial</w:t>
      </w:r>
      <w:r w:rsidR="00CE658D" w:rsidRPr="00DE140B">
        <w:rPr>
          <w:rFonts w:ascii="Arial" w:hAnsi="Arial" w:cs="Arial"/>
          <w:sz w:val="22"/>
          <w:szCs w:val="22"/>
        </w:rPr>
        <w:t xml:space="preserve"> Risk Register</w:t>
      </w:r>
      <w:r w:rsidR="00CA2170" w:rsidRPr="00DE140B">
        <w:rPr>
          <w:rFonts w:ascii="Arial" w:hAnsi="Arial" w:cs="Arial"/>
          <w:sz w:val="22"/>
          <w:szCs w:val="22"/>
        </w:rPr>
        <w:t xml:space="preserve"> </w:t>
      </w:r>
      <w:r w:rsidR="007D0F02" w:rsidRPr="00DE140B">
        <w:rPr>
          <w:rFonts w:ascii="Arial" w:hAnsi="Arial" w:cs="Arial"/>
          <w:sz w:val="22"/>
          <w:szCs w:val="22"/>
        </w:rPr>
        <w:t>due within ten (10) business days of contract award. Subsequent updates due weekly.</w:t>
      </w:r>
    </w:p>
    <w:p w14:paraId="453AA74D" w14:textId="77777777" w:rsidR="007D0F02" w:rsidRPr="00DE140B" w:rsidRDefault="003D05B7" w:rsidP="00663D6C">
      <w:pPr>
        <w:pStyle w:val="ListParagraph"/>
        <w:numPr>
          <w:ilvl w:val="0"/>
          <w:numId w:val="10"/>
        </w:numPr>
        <w:spacing w:after="120" w:line="240" w:lineRule="auto"/>
        <w:ind w:left="990" w:hanging="270"/>
        <w:rPr>
          <w:rFonts w:ascii="Arial" w:hAnsi="Arial" w:cs="Arial"/>
          <w:sz w:val="22"/>
          <w:szCs w:val="22"/>
        </w:rPr>
      </w:pPr>
      <w:r w:rsidRPr="00DE140B">
        <w:rPr>
          <w:rFonts w:ascii="Arial" w:hAnsi="Arial" w:cs="Arial"/>
          <w:sz w:val="22"/>
          <w:szCs w:val="22"/>
        </w:rPr>
        <w:t xml:space="preserve">Initial </w:t>
      </w:r>
      <w:r w:rsidR="004D70CE" w:rsidRPr="00DE140B">
        <w:rPr>
          <w:rFonts w:ascii="Arial" w:hAnsi="Arial" w:cs="Arial"/>
          <w:sz w:val="22"/>
          <w:szCs w:val="22"/>
        </w:rPr>
        <w:t>Risk and Issue log</w:t>
      </w:r>
      <w:r w:rsidRPr="00DE140B">
        <w:rPr>
          <w:rFonts w:ascii="Arial" w:hAnsi="Arial" w:cs="Arial"/>
          <w:sz w:val="22"/>
          <w:szCs w:val="22"/>
        </w:rPr>
        <w:t xml:space="preserve"> </w:t>
      </w:r>
      <w:r w:rsidR="007D0F02" w:rsidRPr="00DE140B">
        <w:rPr>
          <w:rFonts w:ascii="Arial" w:hAnsi="Arial" w:cs="Arial"/>
          <w:sz w:val="22"/>
          <w:szCs w:val="22"/>
        </w:rPr>
        <w:t>due within ten (10) business days of contract award. Subsequent updates due weekly.</w:t>
      </w:r>
    </w:p>
    <w:p w14:paraId="18DB623C" w14:textId="0362960B" w:rsidR="00322969" w:rsidRPr="00DE140B" w:rsidRDefault="00716512" w:rsidP="00663D6C">
      <w:pPr>
        <w:pStyle w:val="ListParagraph"/>
        <w:numPr>
          <w:ilvl w:val="0"/>
          <w:numId w:val="10"/>
        </w:numPr>
        <w:spacing w:after="120" w:line="240" w:lineRule="auto"/>
        <w:ind w:left="990" w:right="54" w:hanging="270"/>
        <w:rPr>
          <w:rFonts w:ascii="Arial" w:hAnsi="Arial" w:cs="Arial"/>
          <w:sz w:val="22"/>
          <w:szCs w:val="22"/>
        </w:rPr>
      </w:pPr>
      <w:r w:rsidRPr="00DE140B">
        <w:rPr>
          <w:rFonts w:ascii="Arial" w:hAnsi="Arial" w:cs="Arial"/>
          <w:sz w:val="22"/>
          <w:szCs w:val="22"/>
        </w:rPr>
        <w:t xml:space="preserve">Initial </w:t>
      </w:r>
      <w:r w:rsidR="00B2115B" w:rsidRPr="00DE140B">
        <w:rPr>
          <w:rFonts w:ascii="Arial" w:hAnsi="Arial" w:cs="Arial"/>
          <w:sz w:val="22"/>
          <w:szCs w:val="22"/>
        </w:rPr>
        <w:t>Risk Management Plan</w:t>
      </w:r>
      <w:r w:rsidRPr="00DE140B">
        <w:rPr>
          <w:rFonts w:ascii="Arial" w:hAnsi="Arial" w:cs="Arial"/>
          <w:sz w:val="22"/>
          <w:szCs w:val="22"/>
        </w:rPr>
        <w:t xml:space="preserve"> </w:t>
      </w:r>
      <w:r w:rsidR="00322969" w:rsidRPr="00DE140B">
        <w:rPr>
          <w:rFonts w:ascii="Arial" w:hAnsi="Arial" w:cs="Arial"/>
          <w:sz w:val="22"/>
          <w:szCs w:val="22"/>
        </w:rPr>
        <w:t>due within ten (10) business days of contract award. Subsequent updates due quarterly.</w:t>
      </w:r>
    </w:p>
    <w:p w14:paraId="73F8B875" w14:textId="00FD01D3" w:rsidR="00EF24F6" w:rsidRPr="00DE140B" w:rsidRDefault="00D477FF" w:rsidP="00663D6C">
      <w:pPr>
        <w:pStyle w:val="ListParagraph"/>
        <w:numPr>
          <w:ilvl w:val="0"/>
          <w:numId w:val="10"/>
        </w:numPr>
        <w:spacing w:after="120" w:line="240" w:lineRule="auto"/>
        <w:ind w:left="990" w:right="54" w:hanging="270"/>
        <w:rPr>
          <w:rFonts w:ascii="Arial" w:hAnsi="Arial" w:cs="Arial"/>
          <w:sz w:val="22"/>
          <w:szCs w:val="22"/>
        </w:rPr>
      </w:pPr>
      <w:r w:rsidRPr="00DE140B">
        <w:rPr>
          <w:rFonts w:ascii="Arial" w:hAnsi="Arial" w:cs="Arial"/>
          <w:sz w:val="22"/>
          <w:szCs w:val="22"/>
        </w:rPr>
        <w:t>Milestone deliverable</w:t>
      </w:r>
      <w:r w:rsidR="00EC7837" w:rsidRPr="00DE140B">
        <w:rPr>
          <w:rFonts w:ascii="Arial" w:hAnsi="Arial" w:cs="Arial"/>
          <w:sz w:val="22"/>
          <w:szCs w:val="22"/>
        </w:rPr>
        <w:t xml:space="preserve"> </w:t>
      </w:r>
      <w:r w:rsidR="00D825A9" w:rsidRPr="00DE140B">
        <w:rPr>
          <w:rFonts w:ascii="Arial" w:hAnsi="Arial" w:cs="Arial"/>
          <w:sz w:val="22"/>
          <w:szCs w:val="22"/>
        </w:rPr>
        <w:t xml:space="preserve">draft </w:t>
      </w:r>
      <w:r w:rsidR="009A69CE" w:rsidRPr="00DE140B">
        <w:rPr>
          <w:rFonts w:ascii="Arial" w:hAnsi="Arial" w:cs="Arial"/>
          <w:sz w:val="22"/>
          <w:szCs w:val="22"/>
        </w:rPr>
        <w:t>due within five (5)</w:t>
      </w:r>
      <w:r w:rsidR="001B7508" w:rsidRPr="00DE140B">
        <w:rPr>
          <w:rFonts w:ascii="Arial" w:hAnsi="Arial" w:cs="Arial"/>
          <w:sz w:val="22"/>
          <w:szCs w:val="22"/>
        </w:rPr>
        <w:t xml:space="preserve"> business days</w:t>
      </w:r>
      <w:r w:rsidR="005207B5" w:rsidRPr="00DE140B">
        <w:rPr>
          <w:rFonts w:ascii="Arial" w:hAnsi="Arial" w:cs="Arial"/>
          <w:sz w:val="22"/>
          <w:szCs w:val="22"/>
        </w:rPr>
        <w:t xml:space="preserve"> </w:t>
      </w:r>
      <w:r w:rsidR="00B64E91" w:rsidRPr="00DE140B">
        <w:rPr>
          <w:rFonts w:ascii="Arial" w:hAnsi="Arial" w:cs="Arial"/>
          <w:sz w:val="22"/>
          <w:szCs w:val="22"/>
        </w:rPr>
        <w:t>from specified date provided by the COR</w:t>
      </w:r>
      <w:r w:rsidR="00DE140B">
        <w:rPr>
          <w:rFonts w:ascii="Arial" w:hAnsi="Arial" w:cs="Arial"/>
          <w:sz w:val="22"/>
          <w:szCs w:val="22"/>
        </w:rPr>
        <w:t>/ACOR</w:t>
      </w:r>
      <w:r w:rsidR="00B64E91" w:rsidRPr="00DE140B">
        <w:rPr>
          <w:rFonts w:ascii="Arial" w:hAnsi="Arial" w:cs="Arial"/>
          <w:sz w:val="22"/>
          <w:szCs w:val="22"/>
        </w:rPr>
        <w:t xml:space="preserve"> or Program/Project Manager, or otherwise mutually determined by the parties without sacrificing quality.</w:t>
      </w:r>
    </w:p>
    <w:p w14:paraId="4BCF89D4" w14:textId="2FD58378" w:rsidR="00D85360" w:rsidRPr="00DE140B" w:rsidRDefault="009D320C" w:rsidP="00663D6C">
      <w:pPr>
        <w:pStyle w:val="ListParagraph"/>
        <w:numPr>
          <w:ilvl w:val="0"/>
          <w:numId w:val="10"/>
        </w:numPr>
        <w:spacing w:after="120" w:line="240" w:lineRule="auto"/>
        <w:ind w:left="990" w:right="54" w:hanging="270"/>
        <w:rPr>
          <w:rFonts w:ascii="Arial" w:hAnsi="Arial" w:cs="Arial"/>
          <w:sz w:val="22"/>
          <w:szCs w:val="22"/>
        </w:rPr>
      </w:pPr>
      <w:r w:rsidRPr="00DE140B">
        <w:rPr>
          <w:rFonts w:ascii="Arial" w:hAnsi="Arial" w:cs="Arial"/>
          <w:sz w:val="22"/>
          <w:szCs w:val="22"/>
        </w:rPr>
        <w:t>Finalized d</w:t>
      </w:r>
      <w:r w:rsidR="00226A65" w:rsidRPr="00DE140B">
        <w:rPr>
          <w:rFonts w:ascii="Arial" w:hAnsi="Arial" w:cs="Arial"/>
          <w:sz w:val="22"/>
          <w:szCs w:val="22"/>
        </w:rPr>
        <w:t xml:space="preserve">eliverables </w:t>
      </w:r>
      <w:r w:rsidR="00D85360" w:rsidRPr="00DE140B">
        <w:rPr>
          <w:rFonts w:ascii="Arial" w:hAnsi="Arial" w:cs="Arial"/>
          <w:sz w:val="22"/>
          <w:szCs w:val="22"/>
        </w:rPr>
        <w:t xml:space="preserve">shall </w:t>
      </w:r>
      <w:r w:rsidR="00330163" w:rsidRPr="00DE140B">
        <w:rPr>
          <w:rFonts w:ascii="Arial" w:hAnsi="Arial" w:cs="Arial"/>
          <w:sz w:val="22"/>
          <w:szCs w:val="22"/>
        </w:rPr>
        <w:t xml:space="preserve">be completed </w:t>
      </w:r>
      <w:r w:rsidR="006434A5" w:rsidRPr="00DE140B">
        <w:rPr>
          <w:rFonts w:ascii="Arial" w:hAnsi="Arial" w:cs="Arial"/>
          <w:sz w:val="22"/>
          <w:szCs w:val="22"/>
        </w:rPr>
        <w:t>within</w:t>
      </w:r>
      <w:r w:rsidR="00D85360" w:rsidRPr="00DE140B">
        <w:rPr>
          <w:rFonts w:ascii="Arial" w:hAnsi="Arial" w:cs="Arial"/>
          <w:sz w:val="22"/>
          <w:szCs w:val="22"/>
        </w:rPr>
        <w:t xml:space="preserve"> three (3) business days from date of receipt of the Government's comments.</w:t>
      </w:r>
    </w:p>
    <w:p w14:paraId="7973EE8A" w14:textId="1BC99AD5" w:rsidR="00A763C3" w:rsidRPr="00DE140B" w:rsidRDefault="006E48D2" w:rsidP="00ED6D6B">
      <w:pPr>
        <w:pStyle w:val="Heading5"/>
        <w:spacing w:before="120" w:after="120" w:line="240" w:lineRule="auto"/>
        <w:ind w:left="100" w:hanging="14"/>
      </w:pPr>
      <w:bookmarkStart w:id="7" w:name="_Toc208906992"/>
      <w:r w:rsidRPr="00DE140B">
        <w:t>5.1.1</w:t>
      </w:r>
      <w:r w:rsidR="0076492D" w:rsidRPr="00DE140B">
        <w:t xml:space="preserve"> </w:t>
      </w:r>
      <w:r w:rsidRPr="00DE140B">
        <w:t>Kick-off Meeting</w:t>
      </w:r>
      <w:bookmarkEnd w:id="7"/>
    </w:p>
    <w:p w14:paraId="4C2E6E31" w14:textId="035A6B5B" w:rsidR="00E3034E" w:rsidRPr="00DE140B" w:rsidRDefault="006E48D2" w:rsidP="00DF73CE">
      <w:pPr>
        <w:spacing w:after="120" w:line="240" w:lineRule="auto"/>
        <w:ind w:left="89" w:right="54"/>
      </w:pPr>
      <w:r w:rsidRPr="00DE140B">
        <w:t xml:space="preserve">The Contractor shall conduct a kick-off meeting at MDEO’s offices, or another site designated by MDEO including TEAMS call </w:t>
      </w:r>
      <w:r w:rsidRPr="00DE140B">
        <w:rPr>
          <w:b/>
          <w:i/>
        </w:rPr>
        <w:t>NLT 10 calendar days after order award</w:t>
      </w:r>
      <w:r w:rsidRPr="00DE140B">
        <w:t xml:space="preserve">. </w:t>
      </w:r>
      <w:r w:rsidR="00493DDB" w:rsidRPr="00DE140B">
        <w:t xml:space="preserve">The agenda </w:t>
      </w:r>
      <w:r w:rsidR="00EE0CF9" w:rsidRPr="00DE140B">
        <w:t xml:space="preserve">and all briefing </w:t>
      </w:r>
      <w:r w:rsidR="0044712F" w:rsidRPr="00DE140B">
        <w:t xml:space="preserve">material </w:t>
      </w:r>
      <w:r w:rsidR="00493DDB" w:rsidRPr="00DE140B">
        <w:t xml:space="preserve">for the kick-off meeting shall be provided </w:t>
      </w:r>
      <w:r w:rsidR="009B36BB" w:rsidRPr="00DE140B">
        <w:t xml:space="preserve">two (2) </w:t>
      </w:r>
      <w:r w:rsidR="00F2348A" w:rsidRPr="00DE140B">
        <w:t xml:space="preserve">business </w:t>
      </w:r>
      <w:r w:rsidR="009B36BB" w:rsidRPr="00DE140B">
        <w:t>days prior to the meeting.</w:t>
      </w:r>
      <w:r w:rsidR="00BB275F" w:rsidRPr="00DE140B">
        <w:t xml:space="preserve"> </w:t>
      </w:r>
      <w:r w:rsidRPr="00DE140B">
        <w:t xml:space="preserve">At this meeting, the Contractor shall present its overall approach for meeting MDEO’s </w:t>
      </w:r>
      <w:r w:rsidR="00F2348A" w:rsidRPr="00DE140B">
        <w:t xml:space="preserve">and Project Management Teams </w:t>
      </w:r>
      <w:r w:rsidRPr="00DE140B">
        <w:t xml:space="preserve">needs and for ensuring quality deliverables over the course of the contract. Participants will include all key contractor personnel and VA staff. At the kick-off meeting, the contractor shall present the details of its strategic vision, intended approach, and approximated project schedule for review and approval </w:t>
      </w:r>
      <w:r w:rsidR="00980C42" w:rsidRPr="00DE140B">
        <w:t xml:space="preserve">by </w:t>
      </w:r>
      <w:r w:rsidRPr="00DE140B">
        <w:t>MDEO</w:t>
      </w:r>
      <w:r w:rsidR="00F2348A" w:rsidRPr="00DE140B">
        <w:t xml:space="preserve"> and the Project Management Team</w:t>
      </w:r>
      <w:r w:rsidRPr="00DE140B">
        <w:t>.</w:t>
      </w:r>
    </w:p>
    <w:p w14:paraId="2C4639B3" w14:textId="2DDBF44B" w:rsidR="00E3034E" w:rsidRPr="00DE140B" w:rsidRDefault="006E48D2" w:rsidP="00DF73CE">
      <w:pPr>
        <w:spacing w:after="120" w:line="240" w:lineRule="auto"/>
        <w:ind w:left="89" w:right="54"/>
      </w:pPr>
      <w:r w:rsidRPr="00DE140B">
        <w:t>The kick-off meeting will serve to resolve strategic questions, refine goals, define success, and explore the biggest challenges and breakthrough opportunities for MDEO</w:t>
      </w:r>
      <w:r w:rsidR="00F2348A" w:rsidRPr="00DE140B">
        <w:t xml:space="preserve"> and the Project Management Team</w:t>
      </w:r>
      <w:r w:rsidRPr="00DE140B">
        <w:t>.</w:t>
      </w:r>
    </w:p>
    <w:p w14:paraId="7987A2AB" w14:textId="04E71B0A" w:rsidR="00E3034E" w:rsidRPr="00DE140B" w:rsidRDefault="006E48D2" w:rsidP="00DF73CE">
      <w:pPr>
        <w:spacing w:after="120" w:line="240" w:lineRule="auto"/>
        <w:ind w:left="96" w:firstLine="0"/>
      </w:pPr>
      <w:r w:rsidRPr="00DE140B">
        <w:t>Following the kick-off meeting, the Contractor shall provide an Action Item List and Meeting Minutes to the COR</w:t>
      </w:r>
      <w:r w:rsidR="00DE140B">
        <w:t>/ACOR</w:t>
      </w:r>
      <w:r w:rsidR="005628D8" w:rsidRPr="00DE140B">
        <w:t>, CO and Program/Project Manager</w:t>
      </w:r>
      <w:r w:rsidR="00187B00" w:rsidRPr="00DE140B">
        <w:t xml:space="preserve"> within </w:t>
      </w:r>
      <w:r w:rsidR="00B43BAE" w:rsidRPr="00DE140B">
        <w:t>2 bu</w:t>
      </w:r>
      <w:r w:rsidR="00055DBA" w:rsidRPr="00DE140B">
        <w:t>siness days</w:t>
      </w:r>
      <w:r w:rsidR="007E0168" w:rsidRPr="00DE140B">
        <w:t xml:space="preserve"> after</w:t>
      </w:r>
      <w:r w:rsidR="005F1DA3" w:rsidRPr="00DE140B">
        <w:t xml:space="preserve"> the</w:t>
      </w:r>
      <w:r w:rsidR="00D9335C" w:rsidRPr="00DE140B">
        <w:t xml:space="preserve"> </w:t>
      </w:r>
      <w:r w:rsidR="00346A0E" w:rsidRPr="00DE140B">
        <w:t>kick</w:t>
      </w:r>
      <w:r w:rsidR="00483703" w:rsidRPr="00DE140B">
        <w:t>-off meeting.</w:t>
      </w:r>
      <w:r w:rsidRPr="00DE140B">
        <w:t xml:space="preserve"> The Action Item List shall detail all relevant activities and related due dates to be performed by the Contractor in relation to ramping up to begin performance, as well as to administer the contract over all periods of performance. Any anticipated action items and due dates requested of the Government shall be included in the Action Item List, as well. The Contractor shall deliver meeting minutes resulting from the kick-off meeting </w:t>
      </w:r>
      <w:r w:rsidR="00421CCA" w:rsidRPr="00DE140B">
        <w:t xml:space="preserve">within two (2) business days </w:t>
      </w:r>
      <w:r w:rsidR="008B422B" w:rsidRPr="00DE140B">
        <w:t>after the</w:t>
      </w:r>
      <w:r w:rsidR="005F61D5" w:rsidRPr="00DE140B">
        <w:t xml:space="preserve"> kick-off meeting </w:t>
      </w:r>
      <w:r w:rsidRPr="00DE140B">
        <w:t>so that a written record of the discussion can be made a part of the contract file.</w:t>
      </w:r>
    </w:p>
    <w:p w14:paraId="6F9318B8" w14:textId="050EF995" w:rsidR="00A763C3" w:rsidRPr="00DE140B" w:rsidRDefault="006E48D2" w:rsidP="000B47F6">
      <w:pPr>
        <w:spacing w:after="120" w:line="240" w:lineRule="auto"/>
        <w:ind w:left="89" w:right="54"/>
        <w:rPr>
          <w:szCs w:val="22"/>
        </w:rPr>
      </w:pPr>
      <w:r w:rsidRPr="00DE140B">
        <w:rPr>
          <w:szCs w:val="22"/>
        </w:rPr>
        <w:t>The kick-off meeting shall include the following topics:</w:t>
      </w:r>
    </w:p>
    <w:p w14:paraId="79283CF5" w14:textId="39C227B9" w:rsidR="00A763C3" w:rsidRPr="00DE140B" w:rsidRDefault="006E48D2" w:rsidP="00663D6C">
      <w:pPr>
        <w:pStyle w:val="ListParagraph"/>
        <w:numPr>
          <w:ilvl w:val="0"/>
          <w:numId w:val="55"/>
        </w:numPr>
        <w:spacing w:after="120" w:line="240" w:lineRule="auto"/>
        <w:rPr>
          <w:rFonts w:ascii="Arial" w:hAnsi="Arial" w:cs="Arial"/>
          <w:sz w:val="22"/>
          <w:szCs w:val="22"/>
        </w:rPr>
      </w:pPr>
      <w:r w:rsidRPr="00DE140B">
        <w:rPr>
          <w:rFonts w:ascii="Arial" w:hAnsi="Arial" w:cs="Arial"/>
          <w:szCs w:val="22"/>
        </w:rPr>
        <w:t>Management Approach: To include project assumptions, risk management and constraints, and the overall approach to project management;</w:t>
      </w:r>
    </w:p>
    <w:p w14:paraId="17B7756C" w14:textId="484C9EDC" w:rsidR="00A763C3" w:rsidRPr="00DE140B" w:rsidRDefault="006E48D2" w:rsidP="00663D6C">
      <w:pPr>
        <w:pStyle w:val="ListParagraph"/>
        <w:numPr>
          <w:ilvl w:val="0"/>
          <w:numId w:val="55"/>
        </w:numPr>
        <w:spacing w:after="120" w:line="240" w:lineRule="auto"/>
        <w:rPr>
          <w:rFonts w:ascii="Arial" w:hAnsi="Arial" w:cs="Arial"/>
          <w:sz w:val="22"/>
          <w:szCs w:val="22"/>
        </w:rPr>
      </w:pPr>
      <w:r w:rsidRPr="00DE140B">
        <w:rPr>
          <w:rFonts w:ascii="Arial" w:hAnsi="Arial" w:cs="Arial"/>
          <w:szCs w:val="22"/>
        </w:rPr>
        <w:t>Project Management Plan (PMP): To include the methodology for implementing the project in a phased approach and a preliminary project schedule, including general task descriptions, task dependencies, task durations, milestones, resources, and deliverables for each short- and long-term phase, and identification of the critical path;</w:t>
      </w:r>
    </w:p>
    <w:p w14:paraId="742071CB" w14:textId="7CDCD9F1" w:rsidR="00A763C3" w:rsidRPr="00DE140B" w:rsidRDefault="006E48D2" w:rsidP="00663D6C">
      <w:pPr>
        <w:pStyle w:val="ListParagraph"/>
        <w:numPr>
          <w:ilvl w:val="0"/>
          <w:numId w:val="55"/>
        </w:numPr>
        <w:spacing w:after="120" w:line="240" w:lineRule="auto"/>
        <w:rPr>
          <w:rFonts w:ascii="Arial" w:hAnsi="Arial" w:cs="Arial"/>
          <w:sz w:val="22"/>
          <w:szCs w:val="22"/>
        </w:rPr>
      </w:pPr>
      <w:r w:rsidRPr="00DE140B">
        <w:rPr>
          <w:rFonts w:ascii="Arial" w:hAnsi="Arial" w:cs="Arial"/>
          <w:szCs w:val="22"/>
        </w:rPr>
        <w:t>Staffing Approach: To include the roles, responsibilities, and allocations of each staff resource assigned to the effort; the approach to transitioning staff between each life cycle phase; and the approach to estimating levels of resources required;</w:t>
      </w:r>
    </w:p>
    <w:p w14:paraId="1BBA767A" w14:textId="75F0DA22" w:rsidR="00A763C3" w:rsidRPr="00DE140B" w:rsidRDefault="006E48D2" w:rsidP="00663D6C">
      <w:pPr>
        <w:pStyle w:val="ListParagraph"/>
        <w:numPr>
          <w:ilvl w:val="0"/>
          <w:numId w:val="55"/>
        </w:numPr>
        <w:spacing w:after="120" w:line="240" w:lineRule="auto"/>
        <w:rPr>
          <w:rFonts w:ascii="Arial" w:hAnsi="Arial" w:cs="Arial"/>
          <w:sz w:val="22"/>
          <w:szCs w:val="22"/>
        </w:rPr>
      </w:pPr>
      <w:r w:rsidRPr="00DE140B">
        <w:rPr>
          <w:rFonts w:ascii="Arial" w:hAnsi="Arial" w:cs="Arial"/>
          <w:szCs w:val="22"/>
        </w:rPr>
        <w:t>Communication Approach: To include the methodology for communicating status, issues, and risks to MDEO</w:t>
      </w:r>
      <w:r w:rsidR="00F2348A" w:rsidRPr="00DE140B">
        <w:rPr>
          <w:rFonts w:ascii="Arial" w:hAnsi="Arial" w:cs="Arial"/>
          <w:szCs w:val="22"/>
        </w:rPr>
        <w:t xml:space="preserve"> and the Project Management Team</w:t>
      </w:r>
      <w:r w:rsidRPr="00DE140B">
        <w:rPr>
          <w:rFonts w:ascii="Arial" w:hAnsi="Arial" w:cs="Arial"/>
          <w:szCs w:val="22"/>
        </w:rPr>
        <w:t>, through the COR</w:t>
      </w:r>
      <w:r w:rsidR="00DE140B">
        <w:rPr>
          <w:rFonts w:ascii="Arial" w:hAnsi="Arial" w:cs="Arial"/>
          <w:szCs w:val="22"/>
        </w:rPr>
        <w:t>/ACOR</w:t>
      </w:r>
      <w:r w:rsidRPr="00DE140B">
        <w:rPr>
          <w:rFonts w:ascii="Arial" w:hAnsi="Arial" w:cs="Arial"/>
          <w:szCs w:val="22"/>
        </w:rPr>
        <w:t>; and</w:t>
      </w:r>
    </w:p>
    <w:p w14:paraId="5B5FF85E" w14:textId="4D4D97F7" w:rsidR="00A763C3" w:rsidRPr="00DE140B" w:rsidRDefault="006E48D2" w:rsidP="00663D6C">
      <w:pPr>
        <w:pStyle w:val="ListParagraph"/>
        <w:numPr>
          <w:ilvl w:val="0"/>
          <w:numId w:val="55"/>
        </w:numPr>
        <w:spacing w:after="120" w:line="240" w:lineRule="auto"/>
        <w:rPr>
          <w:rFonts w:ascii="Arial" w:hAnsi="Arial" w:cs="Arial"/>
          <w:sz w:val="22"/>
          <w:szCs w:val="22"/>
        </w:rPr>
      </w:pPr>
      <w:r w:rsidRPr="00DE140B">
        <w:rPr>
          <w:rFonts w:ascii="Arial" w:hAnsi="Arial" w:cs="Arial"/>
          <w:szCs w:val="22"/>
        </w:rPr>
        <w:t xml:space="preserve">On-boarding: The Contractor shall describe its progress on on-boarding key personnel and other staff as well as working with other MDEO </w:t>
      </w:r>
      <w:r w:rsidR="00F2348A" w:rsidRPr="00DE140B">
        <w:rPr>
          <w:rFonts w:ascii="Arial" w:hAnsi="Arial" w:cs="Arial"/>
          <w:szCs w:val="22"/>
        </w:rPr>
        <w:t xml:space="preserve">and </w:t>
      </w:r>
      <w:r w:rsidR="003735D5" w:rsidRPr="00DE140B">
        <w:rPr>
          <w:rFonts w:ascii="Arial" w:hAnsi="Arial" w:cs="Arial"/>
          <w:szCs w:val="22"/>
        </w:rPr>
        <w:t>Project</w:t>
      </w:r>
      <w:r w:rsidR="00F2348A" w:rsidRPr="00DE140B">
        <w:rPr>
          <w:rFonts w:ascii="Arial" w:hAnsi="Arial" w:cs="Arial"/>
          <w:szCs w:val="22"/>
        </w:rPr>
        <w:t xml:space="preserve"> Management Team </w:t>
      </w:r>
      <w:r w:rsidRPr="00DE140B">
        <w:rPr>
          <w:rFonts w:ascii="Arial" w:hAnsi="Arial" w:cs="Arial"/>
          <w:szCs w:val="22"/>
        </w:rPr>
        <w:t>staff to gain an understanding of the ongoing work.</w:t>
      </w:r>
    </w:p>
    <w:p w14:paraId="6CF17815" w14:textId="332BCCA6" w:rsidR="00571E54" w:rsidRPr="00DE140B" w:rsidRDefault="00571E54" w:rsidP="00DF73CE">
      <w:pPr>
        <w:spacing w:after="120" w:line="240" w:lineRule="auto"/>
        <w:ind w:left="990" w:right="54" w:hanging="270"/>
        <w:rPr>
          <w:b/>
          <w:bCs/>
          <w:szCs w:val="22"/>
        </w:rPr>
      </w:pPr>
      <w:r w:rsidRPr="00DE140B">
        <w:rPr>
          <w:b/>
          <w:bCs/>
          <w:szCs w:val="22"/>
        </w:rPr>
        <w:t>Deliverable</w:t>
      </w:r>
      <w:r w:rsidR="00E00945" w:rsidRPr="00DE140B">
        <w:rPr>
          <w:b/>
          <w:bCs/>
          <w:szCs w:val="22"/>
        </w:rPr>
        <w:t>s</w:t>
      </w:r>
      <w:r w:rsidRPr="00DE140B">
        <w:rPr>
          <w:b/>
          <w:bCs/>
          <w:szCs w:val="22"/>
        </w:rPr>
        <w:t>:</w:t>
      </w:r>
    </w:p>
    <w:p w14:paraId="68366B16" w14:textId="52C54943" w:rsidR="005E42C0" w:rsidRPr="00DE140B" w:rsidRDefault="00950E20" w:rsidP="00663D6C">
      <w:pPr>
        <w:pStyle w:val="ListParagraph"/>
        <w:numPr>
          <w:ilvl w:val="0"/>
          <w:numId w:val="20"/>
        </w:numPr>
        <w:spacing w:after="120" w:line="240" w:lineRule="auto"/>
        <w:ind w:left="1080"/>
        <w:rPr>
          <w:rFonts w:ascii="Arial" w:hAnsi="Arial" w:cs="Arial"/>
          <w:bCs/>
          <w:sz w:val="22"/>
          <w:szCs w:val="22"/>
        </w:rPr>
      </w:pPr>
      <w:r w:rsidRPr="00DE140B">
        <w:rPr>
          <w:rFonts w:ascii="Arial" w:hAnsi="Arial" w:cs="Arial"/>
          <w:bCs/>
          <w:sz w:val="22"/>
          <w:szCs w:val="22"/>
        </w:rPr>
        <w:t xml:space="preserve">Kick-off meeting </w:t>
      </w:r>
      <w:r w:rsidR="00FA371A" w:rsidRPr="00DE140B">
        <w:rPr>
          <w:rFonts w:ascii="Arial" w:hAnsi="Arial" w:cs="Arial"/>
          <w:bCs/>
          <w:sz w:val="22"/>
          <w:szCs w:val="22"/>
        </w:rPr>
        <w:t xml:space="preserve">to be scheduled </w:t>
      </w:r>
      <w:r w:rsidR="005F569F" w:rsidRPr="00DE140B">
        <w:rPr>
          <w:rFonts w:ascii="Arial" w:hAnsi="Arial" w:cs="Arial"/>
          <w:bCs/>
          <w:sz w:val="22"/>
          <w:szCs w:val="22"/>
        </w:rPr>
        <w:t xml:space="preserve">within </w:t>
      </w:r>
      <w:r w:rsidR="000269D1" w:rsidRPr="00DE140B">
        <w:rPr>
          <w:rFonts w:ascii="Arial" w:hAnsi="Arial" w:cs="Arial"/>
          <w:bCs/>
          <w:sz w:val="22"/>
          <w:szCs w:val="22"/>
        </w:rPr>
        <w:t>10 calendar days of contract award</w:t>
      </w:r>
    </w:p>
    <w:p w14:paraId="2E07611B" w14:textId="4C23B373" w:rsidR="00BB275F" w:rsidRPr="00DE140B" w:rsidRDefault="006322EC" w:rsidP="00663D6C">
      <w:pPr>
        <w:pStyle w:val="ListParagraph"/>
        <w:numPr>
          <w:ilvl w:val="0"/>
          <w:numId w:val="20"/>
        </w:numPr>
        <w:spacing w:after="120" w:line="240" w:lineRule="auto"/>
        <w:ind w:left="1080"/>
        <w:rPr>
          <w:rFonts w:ascii="Arial" w:hAnsi="Arial" w:cs="Arial"/>
          <w:bCs/>
          <w:sz w:val="22"/>
          <w:szCs w:val="22"/>
        </w:rPr>
      </w:pPr>
      <w:r w:rsidRPr="00DE140B">
        <w:rPr>
          <w:rFonts w:ascii="Arial" w:hAnsi="Arial" w:cs="Arial"/>
          <w:bCs/>
          <w:sz w:val="22"/>
          <w:szCs w:val="22"/>
        </w:rPr>
        <w:t xml:space="preserve">Kick-off meeting agenda </w:t>
      </w:r>
      <w:r w:rsidR="0044712F" w:rsidRPr="00DE140B">
        <w:rPr>
          <w:rFonts w:ascii="Arial" w:hAnsi="Arial" w:cs="Arial"/>
          <w:bCs/>
          <w:sz w:val="22"/>
          <w:szCs w:val="22"/>
        </w:rPr>
        <w:t xml:space="preserve">and all briefing material </w:t>
      </w:r>
      <w:r w:rsidR="00391914" w:rsidRPr="00DE140B">
        <w:rPr>
          <w:rFonts w:ascii="Arial" w:hAnsi="Arial" w:cs="Arial"/>
          <w:bCs/>
          <w:sz w:val="22"/>
          <w:szCs w:val="22"/>
        </w:rPr>
        <w:t xml:space="preserve">due </w:t>
      </w:r>
      <w:r w:rsidR="00F90DCB" w:rsidRPr="00DE140B">
        <w:rPr>
          <w:rFonts w:ascii="Arial" w:hAnsi="Arial" w:cs="Arial"/>
          <w:bCs/>
          <w:sz w:val="22"/>
          <w:szCs w:val="22"/>
        </w:rPr>
        <w:t xml:space="preserve">two (2) </w:t>
      </w:r>
      <w:r w:rsidR="00F2348A" w:rsidRPr="00DE140B">
        <w:rPr>
          <w:rFonts w:ascii="Arial" w:hAnsi="Arial" w:cs="Arial"/>
          <w:bCs/>
          <w:sz w:val="22"/>
          <w:szCs w:val="22"/>
        </w:rPr>
        <w:t>business</w:t>
      </w:r>
      <w:r w:rsidR="00F90DCB" w:rsidRPr="00DE140B">
        <w:rPr>
          <w:rFonts w:ascii="Arial" w:hAnsi="Arial" w:cs="Arial"/>
          <w:bCs/>
          <w:sz w:val="22"/>
          <w:szCs w:val="22"/>
        </w:rPr>
        <w:t xml:space="preserve"> days before the meeting</w:t>
      </w:r>
      <w:r w:rsidR="00FA371A" w:rsidRPr="00DE140B">
        <w:rPr>
          <w:rFonts w:ascii="Arial" w:hAnsi="Arial" w:cs="Arial"/>
          <w:bCs/>
          <w:sz w:val="22"/>
          <w:szCs w:val="22"/>
        </w:rPr>
        <w:t>.</w:t>
      </w:r>
    </w:p>
    <w:p w14:paraId="7EC1B321" w14:textId="77777777" w:rsidR="00CB733A" w:rsidRPr="00DE140B" w:rsidRDefault="00172C7A" w:rsidP="00663D6C">
      <w:pPr>
        <w:pStyle w:val="ListParagraph"/>
        <w:numPr>
          <w:ilvl w:val="0"/>
          <w:numId w:val="20"/>
        </w:numPr>
        <w:spacing w:after="120" w:line="240" w:lineRule="auto"/>
        <w:ind w:left="1080"/>
        <w:rPr>
          <w:rFonts w:ascii="Arial" w:hAnsi="Arial" w:cs="Arial"/>
          <w:bCs/>
          <w:sz w:val="22"/>
          <w:szCs w:val="22"/>
        </w:rPr>
      </w:pPr>
      <w:r w:rsidRPr="00DE140B">
        <w:rPr>
          <w:rFonts w:ascii="Arial" w:hAnsi="Arial" w:cs="Arial"/>
          <w:bCs/>
          <w:sz w:val="22"/>
          <w:szCs w:val="22"/>
        </w:rPr>
        <w:t>Action Item list</w:t>
      </w:r>
      <w:r w:rsidR="00A46135" w:rsidRPr="00DE140B">
        <w:rPr>
          <w:rFonts w:ascii="Arial" w:hAnsi="Arial" w:cs="Arial"/>
          <w:bCs/>
          <w:sz w:val="22"/>
          <w:szCs w:val="22"/>
        </w:rPr>
        <w:t xml:space="preserve"> </w:t>
      </w:r>
      <w:r w:rsidR="00A6502E" w:rsidRPr="00DE140B">
        <w:rPr>
          <w:rFonts w:ascii="Arial" w:hAnsi="Arial" w:cs="Arial"/>
          <w:bCs/>
          <w:sz w:val="22"/>
          <w:szCs w:val="22"/>
        </w:rPr>
        <w:t>due two (2) business days</w:t>
      </w:r>
      <w:r w:rsidR="00CE728D" w:rsidRPr="00DE140B">
        <w:rPr>
          <w:rFonts w:ascii="Arial" w:hAnsi="Arial" w:cs="Arial"/>
          <w:bCs/>
          <w:sz w:val="22"/>
          <w:szCs w:val="22"/>
        </w:rPr>
        <w:t xml:space="preserve"> after kick-off meeting.</w:t>
      </w:r>
    </w:p>
    <w:p w14:paraId="6454407D" w14:textId="20E63671" w:rsidR="00017485" w:rsidRPr="00DE140B" w:rsidRDefault="00017485" w:rsidP="00663D6C">
      <w:pPr>
        <w:pStyle w:val="ListParagraph"/>
        <w:numPr>
          <w:ilvl w:val="0"/>
          <w:numId w:val="20"/>
        </w:numPr>
        <w:spacing w:after="120" w:line="240" w:lineRule="auto"/>
        <w:ind w:left="1080"/>
        <w:rPr>
          <w:rFonts w:ascii="Arial" w:hAnsi="Arial" w:cs="Arial"/>
          <w:bCs/>
          <w:sz w:val="22"/>
          <w:szCs w:val="22"/>
        </w:rPr>
      </w:pPr>
      <w:r w:rsidRPr="00DE140B">
        <w:rPr>
          <w:rFonts w:ascii="Arial" w:hAnsi="Arial" w:cs="Arial"/>
          <w:bCs/>
          <w:sz w:val="22"/>
          <w:szCs w:val="22"/>
        </w:rPr>
        <w:t xml:space="preserve">Meeting minutes due </w:t>
      </w:r>
      <w:r w:rsidR="003735D5">
        <w:rPr>
          <w:rFonts w:ascii="Arial" w:hAnsi="Arial" w:cs="Arial"/>
          <w:bCs/>
          <w:sz w:val="22"/>
          <w:szCs w:val="22"/>
        </w:rPr>
        <w:t>one</w:t>
      </w:r>
      <w:r w:rsidRPr="00DE140B">
        <w:rPr>
          <w:rFonts w:ascii="Arial" w:hAnsi="Arial" w:cs="Arial"/>
          <w:bCs/>
          <w:sz w:val="22"/>
          <w:szCs w:val="22"/>
        </w:rPr>
        <w:t xml:space="preserve"> (</w:t>
      </w:r>
      <w:r w:rsidR="003735D5">
        <w:rPr>
          <w:rFonts w:ascii="Arial" w:hAnsi="Arial" w:cs="Arial"/>
          <w:bCs/>
          <w:sz w:val="22"/>
          <w:szCs w:val="22"/>
        </w:rPr>
        <w:t>1</w:t>
      </w:r>
      <w:r w:rsidRPr="00DE140B">
        <w:rPr>
          <w:rFonts w:ascii="Arial" w:hAnsi="Arial" w:cs="Arial"/>
          <w:bCs/>
          <w:sz w:val="22"/>
          <w:szCs w:val="22"/>
        </w:rPr>
        <w:t>) business day after kick-off meeting.</w:t>
      </w:r>
    </w:p>
    <w:p w14:paraId="0BC80405" w14:textId="425AEE0A" w:rsidR="00A763C3" w:rsidRPr="00DE140B" w:rsidRDefault="006E48D2">
      <w:pPr>
        <w:pStyle w:val="Heading5"/>
        <w:spacing w:before="120" w:after="120" w:line="240" w:lineRule="auto"/>
        <w:ind w:left="100" w:hanging="14"/>
      </w:pPr>
      <w:bookmarkStart w:id="8" w:name="_Toc208906993"/>
      <w:r w:rsidRPr="00DE140B">
        <w:t>5.1.2 Project Management Plan (PMP)/Work Plan</w:t>
      </w:r>
      <w:bookmarkEnd w:id="8"/>
    </w:p>
    <w:p w14:paraId="5FDCEA09" w14:textId="73267477" w:rsidR="00E3034E" w:rsidRPr="00DE140B" w:rsidRDefault="006E48D2" w:rsidP="00DF73CE">
      <w:pPr>
        <w:spacing w:after="120" w:line="240" w:lineRule="auto"/>
        <w:ind w:left="89" w:right="54"/>
        <w:rPr>
          <w:szCs w:val="22"/>
        </w:rPr>
      </w:pPr>
      <w:r w:rsidRPr="00DE140B">
        <w:t xml:space="preserve">The Contractor shall develop a </w:t>
      </w:r>
      <w:r w:rsidR="00DC03EE" w:rsidRPr="00DE140B">
        <w:t>Program/</w:t>
      </w:r>
      <w:r w:rsidRPr="00DE140B">
        <w:t xml:space="preserve">Project Management Plan that includes the methodology for implementing the project in a phased approach and a draft Integrated Master Schedule (IMS). The IMS shall include general task descriptions, task dependencies, task durations, milestones, resources, and deliverables for each near- and long-term phase, and the identification of critical path activities. The PMP shall contain all deliverables, </w:t>
      </w:r>
      <w:r w:rsidR="008B6D6B" w:rsidRPr="00DE140B">
        <w:t xml:space="preserve">risks, </w:t>
      </w:r>
      <w:r w:rsidRPr="00DE140B">
        <w:t xml:space="preserve">project tasks, </w:t>
      </w:r>
      <w:r w:rsidR="00743EA5" w:rsidRPr="00DE140B">
        <w:t xml:space="preserve">milestones, </w:t>
      </w:r>
      <w:r w:rsidRPr="00DE140B">
        <w:t xml:space="preserve">staffing, the Contractor’s staffing approach and plan, and associated timeframes. </w:t>
      </w:r>
      <w:r w:rsidR="00F862F5" w:rsidRPr="00DE140B">
        <w:t xml:space="preserve">The Contractor shall update and maintain the approved PMP throughout the Contract’s period of performance. </w:t>
      </w:r>
      <w:r w:rsidRPr="00DE140B">
        <w:t>Due to COR</w:t>
      </w:r>
      <w:r w:rsidR="00DE140B">
        <w:t>/ACOR</w:t>
      </w:r>
      <w:r w:rsidR="004878D6" w:rsidRPr="00DE140B">
        <w:t xml:space="preserve"> and the Project Management </w:t>
      </w:r>
      <w:r w:rsidR="003735D5" w:rsidRPr="00DE140B">
        <w:t>Team NLT</w:t>
      </w:r>
      <w:r w:rsidRPr="00DE140B">
        <w:t xml:space="preserve"> </w:t>
      </w:r>
      <w:r w:rsidR="00601C10" w:rsidRPr="00DE140B">
        <w:t xml:space="preserve">10 </w:t>
      </w:r>
      <w:r w:rsidR="00FF6197" w:rsidRPr="00DE140B">
        <w:t>business</w:t>
      </w:r>
      <w:r w:rsidR="004878D6" w:rsidRPr="00DE140B">
        <w:t xml:space="preserve"> </w:t>
      </w:r>
      <w:r w:rsidRPr="00DE140B">
        <w:t xml:space="preserve">days from award of order. </w:t>
      </w:r>
      <w:r w:rsidR="00522955" w:rsidRPr="00DE140B">
        <w:rPr>
          <w:szCs w:val="22"/>
        </w:rPr>
        <w:t xml:space="preserve">Subsequent PMP </w:t>
      </w:r>
      <w:r w:rsidR="009B4321" w:rsidRPr="00DE140B">
        <w:rPr>
          <w:szCs w:val="22"/>
        </w:rPr>
        <w:t>updates</w:t>
      </w:r>
      <w:r w:rsidR="00522955" w:rsidRPr="00DE140B">
        <w:rPr>
          <w:szCs w:val="22"/>
        </w:rPr>
        <w:t xml:space="preserve"> shall be </w:t>
      </w:r>
      <w:r w:rsidR="00AC44C2" w:rsidRPr="00DE140B">
        <w:rPr>
          <w:szCs w:val="22"/>
        </w:rPr>
        <w:t xml:space="preserve">provided </w:t>
      </w:r>
      <w:r w:rsidR="00522955" w:rsidRPr="00DE140B">
        <w:rPr>
          <w:szCs w:val="22"/>
        </w:rPr>
        <w:t>quarterly.</w:t>
      </w:r>
    </w:p>
    <w:p w14:paraId="4A3277F0" w14:textId="4907A3A3" w:rsidR="00F37BDF" w:rsidRPr="00DE140B" w:rsidRDefault="00F37BDF" w:rsidP="00DF73CE">
      <w:pPr>
        <w:spacing w:after="120" w:line="240" w:lineRule="auto"/>
        <w:ind w:left="990" w:right="54" w:hanging="270"/>
        <w:rPr>
          <w:b/>
          <w:bCs/>
          <w:szCs w:val="22"/>
        </w:rPr>
      </w:pPr>
      <w:r w:rsidRPr="00DE140B">
        <w:rPr>
          <w:b/>
          <w:bCs/>
          <w:szCs w:val="22"/>
        </w:rPr>
        <w:t>Deliverable</w:t>
      </w:r>
      <w:r w:rsidR="00356537" w:rsidRPr="00DE140B">
        <w:rPr>
          <w:b/>
          <w:bCs/>
          <w:szCs w:val="22"/>
        </w:rPr>
        <w:t>:</w:t>
      </w:r>
    </w:p>
    <w:p w14:paraId="134EED70" w14:textId="5855D5DE" w:rsidR="00A763C3" w:rsidRPr="00DE140B" w:rsidRDefault="00EE6014" w:rsidP="00663D6C">
      <w:pPr>
        <w:pStyle w:val="ListParagraph"/>
        <w:numPr>
          <w:ilvl w:val="0"/>
          <w:numId w:val="31"/>
        </w:numPr>
        <w:spacing w:after="0" w:line="259" w:lineRule="auto"/>
        <w:ind w:left="1080"/>
        <w:rPr>
          <w:rFonts w:ascii="Arial" w:hAnsi="Arial" w:cs="Arial"/>
          <w:bCs/>
          <w:sz w:val="22"/>
          <w:szCs w:val="22"/>
        </w:rPr>
      </w:pPr>
      <w:r w:rsidRPr="00DE140B">
        <w:rPr>
          <w:rFonts w:ascii="Arial" w:hAnsi="Arial" w:cs="Arial"/>
          <w:bCs/>
          <w:szCs w:val="22"/>
        </w:rPr>
        <w:t xml:space="preserve">Initial Program/Project Management Plan </w:t>
      </w:r>
      <w:r w:rsidR="00A14383" w:rsidRPr="00DE140B">
        <w:rPr>
          <w:rFonts w:ascii="Arial" w:hAnsi="Arial" w:cs="Arial"/>
          <w:bCs/>
          <w:szCs w:val="22"/>
        </w:rPr>
        <w:t xml:space="preserve">due </w:t>
      </w:r>
      <w:r w:rsidR="00957D3F" w:rsidRPr="00DE140B">
        <w:rPr>
          <w:rFonts w:ascii="Arial" w:hAnsi="Arial" w:cs="Arial"/>
          <w:bCs/>
          <w:szCs w:val="22"/>
        </w:rPr>
        <w:t>ten</w:t>
      </w:r>
      <w:r w:rsidR="00C35674" w:rsidRPr="00DE140B">
        <w:rPr>
          <w:rFonts w:ascii="Arial" w:hAnsi="Arial" w:cs="Arial"/>
          <w:bCs/>
          <w:szCs w:val="22"/>
        </w:rPr>
        <w:t xml:space="preserve"> (1</w:t>
      </w:r>
      <w:r w:rsidR="00957D3F" w:rsidRPr="00DE140B">
        <w:rPr>
          <w:rFonts w:ascii="Arial" w:hAnsi="Arial" w:cs="Arial"/>
          <w:bCs/>
          <w:szCs w:val="22"/>
        </w:rPr>
        <w:t>0</w:t>
      </w:r>
      <w:r w:rsidR="00C35674" w:rsidRPr="00DE140B">
        <w:rPr>
          <w:rFonts w:ascii="Arial" w:hAnsi="Arial" w:cs="Arial"/>
          <w:bCs/>
          <w:szCs w:val="22"/>
        </w:rPr>
        <w:t>)</w:t>
      </w:r>
      <w:r w:rsidR="003120A5" w:rsidRPr="00DE140B">
        <w:rPr>
          <w:rFonts w:ascii="Arial" w:hAnsi="Arial" w:cs="Arial"/>
          <w:bCs/>
          <w:szCs w:val="22"/>
        </w:rPr>
        <w:t xml:space="preserve"> business days from contract award</w:t>
      </w:r>
      <w:r w:rsidR="00BA6C63" w:rsidRPr="00DE140B">
        <w:rPr>
          <w:rFonts w:ascii="Arial" w:hAnsi="Arial" w:cs="Arial"/>
          <w:bCs/>
          <w:szCs w:val="22"/>
        </w:rPr>
        <w:t xml:space="preserve">. </w:t>
      </w:r>
      <w:r w:rsidR="007477C9" w:rsidRPr="00DE140B">
        <w:rPr>
          <w:rFonts w:ascii="Arial" w:hAnsi="Arial" w:cs="Arial"/>
          <w:bCs/>
          <w:szCs w:val="22"/>
        </w:rPr>
        <w:t>Subsequent</w:t>
      </w:r>
      <w:r w:rsidR="00BA6C63" w:rsidRPr="00DE140B">
        <w:rPr>
          <w:rFonts w:ascii="Arial" w:hAnsi="Arial" w:cs="Arial"/>
          <w:bCs/>
          <w:szCs w:val="22"/>
        </w:rPr>
        <w:t xml:space="preserve"> updates </w:t>
      </w:r>
      <w:r w:rsidR="00EB4E52" w:rsidRPr="00DE140B">
        <w:rPr>
          <w:rFonts w:ascii="Arial" w:hAnsi="Arial" w:cs="Arial"/>
          <w:bCs/>
          <w:szCs w:val="22"/>
        </w:rPr>
        <w:t>due qua</w:t>
      </w:r>
      <w:r w:rsidR="00233536" w:rsidRPr="00DE140B">
        <w:rPr>
          <w:rFonts w:ascii="Arial" w:hAnsi="Arial" w:cs="Arial"/>
          <w:bCs/>
          <w:szCs w:val="22"/>
        </w:rPr>
        <w:t>rterly</w:t>
      </w:r>
      <w:r w:rsidR="00AD4D15" w:rsidRPr="00DE140B">
        <w:rPr>
          <w:rFonts w:ascii="Arial" w:hAnsi="Arial" w:cs="Arial"/>
          <w:bCs/>
          <w:szCs w:val="22"/>
        </w:rPr>
        <w:t>.</w:t>
      </w:r>
    </w:p>
    <w:p w14:paraId="55F7AF50" w14:textId="563790A0" w:rsidR="00A763C3" w:rsidRPr="00DE140B" w:rsidRDefault="006E48D2" w:rsidP="00ED6D6B">
      <w:pPr>
        <w:pStyle w:val="Heading5"/>
        <w:spacing w:before="120" w:after="120" w:line="240" w:lineRule="auto"/>
        <w:ind w:left="100" w:hanging="14"/>
      </w:pPr>
      <w:bookmarkStart w:id="9" w:name="_Toc208906994"/>
      <w:r w:rsidRPr="00DE140B">
        <w:t>5.1.3 Meetings and Report</w:t>
      </w:r>
      <w:bookmarkEnd w:id="9"/>
    </w:p>
    <w:p w14:paraId="1A0D70CC" w14:textId="6BD09F9B" w:rsidR="00A763C3" w:rsidRPr="00DE140B" w:rsidRDefault="006E48D2" w:rsidP="00DF73CE">
      <w:pPr>
        <w:spacing w:after="120" w:line="240" w:lineRule="auto"/>
        <w:ind w:left="89" w:right="54"/>
      </w:pPr>
      <w:r w:rsidRPr="00DE140B">
        <w:t>The Contractor shall conduct weekly touchpoints and MPSR (also known as monthly status report) to keep the COR</w:t>
      </w:r>
      <w:r w:rsidR="00DE140B">
        <w:t>/ACOR</w:t>
      </w:r>
      <w:r w:rsidR="00BF028A" w:rsidRPr="00DE140B">
        <w:t xml:space="preserve">, </w:t>
      </w:r>
      <w:r w:rsidR="00E56519" w:rsidRPr="00DE140B">
        <w:t>Program/</w:t>
      </w:r>
      <w:r w:rsidR="00727712" w:rsidRPr="00DE140B">
        <w:t>Project Manager</w:t>
      </w:r>
      <w:r w:rsidR="00C771D9" w:rsidRPr="00DE140B">
        <w:t xml:space="preserve">, </w:t>
      </w:r>
      <w:r w:rsidRPr="00DE140B">
        <w:t>and MDEO Leadership informed of program and project status. The Contractor shall maintain meeting minutes for the weekly touchpoint meetings. In addition, if requested by MDEO</w:t>
      </w:r>
      <w:r w:rsidR="004878D6" w:rsidRPr="00DE140B">
        <w:t xml:space="preserve"> or Project Management Team</w:t>
      </w:r>
      <w:r w:rsidRPr="00DE140B">
        <w:t xml:space="preserve">, the Contractor shall maintain meeting minutes for any other meetings held for the project. </w:t>
      </w:r>
      <w:r w:rsidR="00D40616" w:rsidRPr="00DE140B">
        <w:t xml:space="preserve">The Contractor shall submit </w:t>
      </w:r>
      <w:r w:rsidR="00795C86" w:rsidRPr="00DE140B">
        <w:t xml:space="preserve">an agenda for all meetings </w:t>
      </w:r>
      <w:r w:rsidR="00C463C3" w:rsidRPr="00DE140B">
        <w:t>two (2) busi</w:t>
      </w:r>
      <w:r w:rsidR="009420FF" w:rsidRPr="00DE140B">
        <w:t xml:space="preserve">ness days prior to the meeting. </w:t>
      </w:r>
      <w:r w:rsidRPr="00DE140B">
        <w:t xml:space="preserve">The Contractor shall submit all meeting minutes to MDEO </w:t>
      </w:r>
      <w:r w:rsidR="00DA7D1D" w:rsidRPr="00DE140B">
        <w:t xml:space="preserve">and </w:t>
      </w:r>
      <w:r w:rsidR="00BF5EA2" w:rsidRPr="00DE140B">
        <w:t xml:space="preserve">key </w:t>
      </w:r>
      <w:r w:rsidR="00AE186B" w:rsidRPr="00DE140B">
        <w:t xml:space="preserve">personnel </w:t>
      </w:r>
      <w:r w:rsidRPr="00DE140B">
        <w:t xml:space="preserve">within one </w:t>
      </w:r>
      <w:r w:rsidR="004878D6" w:rsidRPr="00DE140B">
        <w:t xml:space="preserve">(1) </w:t>
      </w:r>
      <w:r w:rsidRPr="00DE140B">
        <w:t>business day after the respective meeting. All minutes shall capture the key discussions and decisions from the meeting and include, at a minimum, the attendees, the action items and outstanding issues discussed at the meeting, the Contractor staff responsible for managing each action item and/or outstanding issue, and any other information determined necessary by MDEO</w:t>
      </w:r>
      <w:r w:rsidR="004C44B5" w:rsidRPr="00DE140B">
        <w:t xml:space="preserve"> or key personnel</w:t>
      </w:r>
      <w:r w:rsidRPr="00DE140B">
        <w:t xml:space="preserve">. </w:t>
      </w:r>
      <w:r w:rsidR="001A6C0A" w:rsidRPr="00DE140B">
        <w:t>All is</w:t>
      </w:r>
      <w:r w:rsidR="00574ED7" w:rsidRPr="00DE140B">
        <w:t>sues</w:t>
      </w:r>
      <w:r w:rsidR="00A5724F" w:rsidRPr="00DE140B">
        <w:t xml:space="preserve"> and action items should be </w:t>
      </w:r>
      <w:r w:rsidR="00383A6C" w:rsidRPr="00DE140B">
        <w:t>discussed</w:t>
      </w:r>
      <w:r w:rsidR="00A5724F" w:rsidRPr="00DE140B">
        <w:t xml:space="preserve"> during the weekly</w:t>
      </w:r>
      <w:r w:rsidR="00C57226" w:rsidRPr="00DE140B">
        <w:t xml:space="preserve"> </w:t>
      </w:r>
      <w:r w:rsidR="001B1429" w:rsidRPr="00DE140B">
        <w:t xml:space="preserve">performance </w:t>
      </w:r>
      <w:r w:rsidR="00C57226" w:rsidRPr="00DE140B">
        <w:t>meeting</w:t>
      </w:r>
      <w:r w:rsidR="001B1429" w:rsidRPr="00DE140B">
        <w:t xml:space="preserve">. </w:t>
      </w:r>
      <w:r w:rsidR="00A56035" w:rsidRPr="00DE140B">
        <w:t>The Contractor shall create a</w:t>
      </w:r>
      <w:r w:rsidR="00D96DFA" w:rsidRPr="00DE140B">
        <w:t>n action item and issue repository within te</w:t>
      </w:r>
      <w:r w:rsidR="002C38B2" w:rsidRPr="00DE140B">
        <w:t xml:space="preserve">n (10) business days </w:t>
      </w:r>
      <w:r w:rsidR="007166A0" w:rsidRPr="00DE140B">
        <w:t xml:space="preserve">of contract award. </w:t>
      </w:r>
      <w:r w:rsidRPr="00DE140B">
        <w:t>The Contractor shall separately maintain a current record of all action items and outstanding issues for the entire performance period, including those that have been resolved or closed.</w:t>
      </w:r>
    </w:p>
    <w:p w14:paraId="10AD08B2" w14:textId="6161213F" w:rsidR="00A763C3" w:rsidRPr="00DE140B" w:rsidRDefault="006E48D2" w:rsidP="00DF73CE">
      <w:pPr>
        <w:spacing w:after="120" w:line="240" w:lineRule="auto"/>
        <w:ind w:left="89" w:right="54"/>
      </w:pPr>
      <w:r w:rsidRPr="00DE140B">
        <w:t xml:space="preserve">The Contractor shall provide oversight of all contracted efforts at the program level. </w:t>
      </w:r>
      <w:r w:rsidRPr="00DE140B">
        <w:rPr>
          <w:bCs/>
        </w:rPr>
        <w:t xml:space="preserve">The vendor shall receive an undeveloped project assignment, develop a structure and plan for the assignment, verify the approach with stakeholders, complete the assignment, and brief VA staff up through senior leadership. </w:t>
      </w:r>
      <w:r w:rsidRPr="00DE140B">
        <w:t>The contract staff shall write detailed white papers that analyze project challenges and provide recommendations for resolution. The contract staff shall perform Quality Assurance reviews of the project and operational deliverables and provide reports that address variances</w:t>
      </w:r>
      <w:r w:rsidR="004508F2" w:rsidRPr="00DE140B">
        <w:t xml:space="preserve"> on a monthly basis</w:t>
      </w:r>
      <w:r w:rsidR="004878D6" w:rsidRPr="00DE140B">
        <w:t xml:space="preserve"> (due by the last business day of the month)</w:t>
      </w:r>
      <w:r w:rsidRPr="00DE140B">
        <w:t xml:space="preserve">. The contract staff shall be responsible for </w:t>
      </w:r>
      <w:r w:rsidR="00D8429A" w:rsidRPr="00DE140B">
        <w:t xml:space="preserve">creating a </w:t>
      </w:r>
      <w:r w:rsidRPr="00DE140B">
        <w:t>Microsoft SharePoint site</w:t>
      </w:r>
      <w:r w:rsidR="00100904" w:rsidRPr="00DE140B">
        <w:t xml:space="preserve"> within </w:t>
      </w:r>
      <w:r w:rsidR="009E0ABD" w:rsidRPr="00DE140B">
        <w:t>ten (1</w:t>
      </w:r>
      <w:r w:rsidR="00100904" w:rsidRPr="00DE140B">
        <w:t>0</w:t>
      </w:r>
      <w:r w:rsidR="009E0ABD" w:rsidRPr="00DE140B">
        <w:t xml:space="preserve">) </w:t>
      </w:r>
      <w:r w:rsidR="00100904" w:rsidRPr="00DE140B">
        <w:t>business day</w:t>
      </w:r>
      <w:r w:rsidRPr="00DE140B">
        <w:t>s</w:t>
      </w:r>
      <w:r w:rsidR="009E0ABD" w:rsidRPr="00DE140B">
        <w:t xml:space="preserve"> of contract award</w:t>
      </w:r>
      <w:r w:rsidRPr="00DE140B">
        <w:t>. The vendor shall communicate with the COR</w:t>
      </w:r>
      <w:r w:rsidR="00DE140B">
        <w:t>/ACOR</w:t>
      </w:r>
      <w:r w:rsidRPr="00DE140B">
        <w:t xml:space="preserve"> </w:t>
      </w:r>
      <w:r w:rsidR="004878D6" w:rsidRPr="00DE140B">
        <w:t xml:space="preserve">and Project Management Team </w:t>
      </w:r>
      <w:r w:rsidRPr="00DE140B">
        <w:t>on all issues related to project outcomes.</w:t>
      </w:r>
    </w:p>
    <w:p w14:paraId="5E8AFA0E" w14:textId="77EB9C4E" w:rsidR="00EE42A1" w:rsidRPr="00DE140B" w:rsidRDefault="00EE42A1" w:rsidP="00DF73CE">
      <w:pPr>
        <w:spacing w:after="120" w:line="240" w:lineRule="auto"/>
        <w:ind w:left="990" w:right="54" w:hanging="270"/>
        <w:rPr>
          <w:b/>
          <w:bCs/>
          <w:szCs w:val="22"/>
        </w:rPr>
      </w:pPr>
      <w:r w:rsidRPr="00DE140B">
        <w:rPr>
          <w:b/>
          <w:bCs/>
          <w:szCs w:val="22"/>
        </w:rPr>
        <w:t>Deliverable</w:t>
      </w:r>
      <w:r w:rsidR="000768E1" w:rsidRPr="00DE140B">
        <w:rPr>
          <w:b/>
          <w:bCs/>
          <w:szCs w:val="22"/>
        </w:rPr>
        <w:t>s</w:t>
      </w:r>
      <w:r w:rsidRPr="00DE140B">
        <w:rPr>
          <w:b/>
          <w:bCs/>
          <w:szCs w:val="22"/>
        </w:rPr>
        <w:t>:</w:t>
      </w:r>
    </w:p>
    <w:p w14:paraId="0DFA77A2" w14:textId="77777777" w:rsidR="00D50A52" w:rsidRPr="00DE140B" w:rsidRDefault="00B40FEE"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 xml:space="preserve">Create a weekly </w:t>
      </w:r>
      <w:r w:rsidR="00911A68" w:rsidRPr="00DE140B">
        <w:rPr>
          <w:rFonts w:ascii="Arial" w:hAnsi="Arial" w:cs="Arial"/>
          <w:bCs/>
          <w:sz w:val="22"/>
          <w:szCs w:val="22"/>
        </w:rPr>
        <w:t>performance meeting</w:t>
      </w:r>
    </w:p>
    <w:p w14:paraId="5A2AD570" w14:textId="16D1E993" w:rsidR="00EE42A1" w:rsidRPr="00DE140B" w:rsidRDefault="00EE42A1" w:rsidP="00663D6C">
      <w:pPr>
        <w:pStyle w:val="ListParagraph"/>
        <w:numPr>
          <w:ilvl w:val="0"/>
          <w:numId w:val="32"/>
        </w:numPr>
        <w:spacing w:after="0" w:line="259" w:lineRule="auto"/>
        <w:rPr>
          <w:rFonts w:ascii="Arial" w:hAnsi="Arial" w:cs="Arial"/>
          <w:bCs/>
          <w:szCs w:val="22"/>
        </w:rPr>
      </w:pPr>
      <w:r w:rsidRPr="00DE140B">
        <w:rPr>
          <w:rFonts w:ascii="Arial" w:hAnsi="Arial" w:cs="Arial"/>
          <w:bCs/>
          <w:sz w:val="22"/>
          <w:szCs w:val="22"/>
        </w:rPr>
        <w:t>Facilitate weekly meetings</w:t>
      </w:r>
    </w:p>
    <w:p w14:paraId="07D61525" w14:textId="3EB469CB" w:rsidR="009E747C" w:rsidRPr="00DE140B" w:rsidRDefault="009E747C"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Provide an agenda for all meetings two (2) business days prior to the meeting</w:t>
      </w:r>
    </w:p>
    <w:p w14:paraId="35AC2197" w14:textId="06979A75" w:rsidR="002B25E0" w:rsidRPr="00DE140B" w:rsidRDefault="004D1393"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 xml:space="preserve">Meeting minutes due </w:t>
      </w:r>
      <w:r w:rsidR="001B2659" w:rsidRPr="00DE140B">
        <w:rPr>
          <w:rFonts w:ascii="Arial" w:hAnsi="Arial" w:cs="Arial"/>
          <w:bCs/>
          <w:sz w:val="22"/>
          <w:szCs w:val="22"/>
        </w:rPr>
        <w:t xml:space="preserve">within one (1) business </w:t>
      </w:r>
      <w:r w:rsidR="00DE23ED" w:rsidRPr="00DE140B">
        <w:rPr>
          <w:rFonts w:ascii="Arial" w:hAnsi="Arial" w:cs="Arial"/>
          <w:bCs/>
          <w:sz w:val="22"/>
          <w:szCs w:val="22"/>
        </w:rPr>
        <w:t>day after the meeting.</w:t>
      </w:r>
    </w:p>
    <w:p w14:paraId="123C6A44" w14:textId="6B1FDA00" w:rsidR="00C65266" w:rsidRPr="00DE140B" w:rsidRDefault="00C65266"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 xml:space="preserve">Meeting minutes </w:t>
      </w:r>
      <w:r w:rsidR="003A2D39" w:rsidRPr="00DE140B">
        <w:rPr>
          <w:rFonts w:ascii="Arial" w:hAnsi="Arial" w:cs="Arial"/>
          <w:bCs/>
          <w:sz w:val="22"/>
          <w:szCs w:val="22"/>
        </w:rPr>
        <w:t>shall include key discussions and decisions, the attendees, the action items and outstanding issues, the Contractor staff responsible for managing each action item and/or outstanding issue, and any other information determined necessary by MDEO or key personnel</w:t>
      </w:r>
      <w:r w:rsidR="00192093" w:rsidRPr="00DE140B">
        <w:rPr>
          <w:rFonts w:ascii="Arial" w:hAnsi="Arial" w:cs="Arial"/>
          <w:bCs/>
          <w:sz w:val="22"/>
          <w:szCs w:val="22"/>
        </w:rPr>
        <w:t>.</w:t>
      </w:r>
    </w:p>
    <w:p w14:paraId="56A74F10" w14:textId="77777777" w:rsidR="00324F6A" w:rsidRPr="00DE140B" w:rsidRDefault="00CF4FAC"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Develop and m</w:t>
      </w:r>
      <w:r w:rsidR="001A3AB1" w:rsidRPr="00DE140B">
        <w:rPr>
          <w:rFonts w:ascii="Arial" w:hAnsi="Arial" w:cs="Arial"/>
          <w:bCs/>
          <w:sz w:val="22"/>
          <w:szCs w:val="22"/>
        </w:rPr>
        <w:t>aintain</w:t>
      </w:r>
      <w:r w:rsidRPr="00DE140B">
        <w:rPr>
          <w:rFonts w:ascii="Arial" w:hAnsi="Arial" w:cs="Arial"/>
          <w:bCs/>
          <w:sz w:val="22"/>
          <w:szCs w:val="22"/>
        </w:rPr>
        <w:t xml:space="preserve"> </w:t>
      </w:r>
      <w:r w:rsidR="00642C11" w:rsidRPr="00DE140B">
        <w:rPr>
          <w:rFonts w:ascii="Arial" w:hAnsi="Arial" w:cs="Arial"/>
          <w:bCs/>
          <w:sz w:val="22"/>
          <w:szCs w:val="22"/>
        </w:rPr>
        <w:t>action item list</w:t>
      </w:r>
      <w:r w:rsidR="008601A2" w:rsidRPr="00DE140B">
        <w:rPr>
          <w:rFonts w:ascii="Arial" w:hAnsi="Arial" w:cs="Arial"/>
          <w:bCs/>
          <w:sz w:val="22"/>
          <w:szCs w:val="22"/>
        </w:rPr>
        <w:t xml:space="preserve"> and outstanding</w:t>
      </w:r>
      <w:r w:rsidR="00B47A90" w:rsidRPr="00DE140B">
        <w:rPr>
          <w:rFonts w:ascii="Arial" w:hAnsi="Arial" w:cs="Arial"/>
          <w:bCs/>
          <w:sz w:val="22"/>
          <w:szCs w:val="22"/>
        </w:rPr>
        <w:t xml:space="preserve"> issues</w:t>
      </w:r>
      <w:r w:rsidR="007166A0" w:rsidRPr="00DE140B">
        <w:rPr>
          <w:rFonts w:ascii="Arial" w:hAnsi="Arial" w:cs="Arial"/>
          <w:bCs/>
          <w:sz w:val="22"/>
          <w:szCs w:val="22"/>
        </w:rPr>
        <w:t xml:space="preserve"> within </w:t>
      </w:r>
      <w:r w:rsidR="00985BB7" w:rsidRPr="00DE140B">
        <w:rPr>
          <w:rFonts w:ascii="Arial" w:hAnsi="Arial" w:cs="Arial"/>
          <w:bCs/>
          <w:sz w:val="22"/>
          <w:szCs w:val="22"/>
        </w:rPr>
        <w:t>ten (10) business days of contract award</w:t>
      </w:r>
      <w:r w:rsidR="00324F6A" w:rsidRPr="00DE140B">
        <w:rPr>
          <w:rFonts w:ascii="Arial" w:hAnsi="Arial" w:cs="Arial"/>
          <w:bCs/>
          <w:sz w:val="22"/>
          <w:szCs w:val="22"/>
        </w:rPr>
        <w:t>.</w:t>
      </w:r>
    </w:p>
    <w:p w14:paraId="322540DE" w14:textId="2C94DAE4" w:rsidR="00FA3A7B" w:rsidRPr="00DE140B" w:rsidRDefault="009067B6"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 xml:space="preserve">Maintain the </w:t>
      </w:r>
      <w:r w:rsidR="00DC1663" w:rsidRPr="00DE140B">
        <w:rPr>
          <w:rFonts w:ascii="Arial" w:hAnsi="Arial" w:cs="Arial"/>
          <w:bCs/>
          <w:sz w:val="22"/>
          <w:szCs w:val="22"/>
        </w:rPr>
        <w:t xml:space="preserve">action item and issue </w:t>
      </w:r>
      <w:r w:rsidR="00D6300C" w:rsidRPr="00DE140B">
        <w:rPr>
          <w:rFonts w:ascii="Arial" w:hAnsi="Arial" w:cs="Arial"/>
          <w:bCs/>
          <w:sz w:val="22"/>
          <w:szCs w:val="22"/>
        </w:rPr>
        <w:t xml:space="preserve">repository for the </w:t>
      </w:r>
      <w:r w:rsidR="00EB5EE6" w:rsidRPr="00DE140B">
        <w:rPr>
          <w:rFonts w:ascii="Arial" w:hAnsi="Arial" w:cs="Arial"/>
          <w:bCs/>
          <w:sz w:val="22"/>
          <w:szCs w:val="22"/>
        </w:rPr>
        <w:t>entire performance period, including those that have been resolved or closed</w:t>
      </w:r>
    </w:p>
    <w:p w14:paraId="4D708508" w14:textId="6E63FBBD" w:rsidR="001B1429" w:rsidRPr="00DE140B" w:rsidRDefault="009C7E64"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Present all issues and action items during the weekly performance meeting</w:t>
      </w:r>
    </w:p>
    <w:p w14:paraId="647A2733" w14:textId="1BD6054C" w:rsidR="003319DA" w:rsidRPr="00DE140B" w:rsidRDefault="00F23FCB"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 xml:space="preserve">Create detailed </w:t>
      </w:r>
      <w:r w:rsidR="005E32AF" w:rsidRPr="00DE140B">
        <w:rPr>
          <w:rFonts w:ascii="Arial" w:hAnsi="Arial" w:cs="Arial"/>
          <w:bCs/>
          <w:sz w:val="22"/>
          <w:szCs w:val="22"/>
        </w:rPr>
        <w:t xml:space="preserve">ad-hoc </w:t>
      </w:r>
      <w:r w:rsidRPr="00DE140B">
        <w:rPr>
          <w:rFonts w:ascii="Arial" w:hAnsi="Arial" w:cs="Arial"/>
          <w:bCs/>
          <w:sz w:val="22"/>
          <w:szCs w:val="22"/>
        </w:rPr>
        <w:t>white</w:t>
      </w:r>
      <w:r w:rsidR="007F1861" w:rsidRPr="00DE140B">
        <w:rPr>
          <w:rFonts w:ascii="Arial" w:hAnsi="Arial" w:cs="Arial"/>
          <w:bCs/>
          <w:sz w:val="22"/>
          <w:szCs w:val="22"/>
        </w:rPr>
        <w:t xml:space="preserve"> papers</w:t>
      </w:r>
      <w:r w:rsidR="00DA30F1" w:rsidRPr="00DE140B">
        <w:rPr>
          <w:rFonts w:ascii="Arial" w:hAnsi="Arial" w:cs="Arial"/>
          <w:bCs/>
          <w:sz w:val="22"/>
          <w:szCs w:val="22"/>
        </w:rPr>
        <w:t xml:space="preserve"> that analyze project challenges and provide recommendations for resolution</w:t>
      </w:r>
    </w:p>
    <w:p w14:paraId="38F6AA91" w14:textId="5D5ACA2F" w:rsidR="00DA30F1" w:rsidRPr="00DE140B" w:rsidRDefault="00DA30F1"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Perform Quality Assurance reviews of the project and operational deliverables and provide reports that address variances</w:t>
      </w:r>
      <w:r w:rsidR="00250C57" w:rsidRPr="00DE140B">
        <w:rPr>
          <w:rFonts w:ascii="Arial" w:hAnsi="Arial" w:cs="Arial"/>
          <w:bCs/>
          <w:sz w:val="22"/>
          <w:szCs w:val="22"/>
        </w:rPr>
        <w:t xml:space="preserve"> on a monthly basis</w:t>
      </w:r>
      <w:r w:rsidR="004878D6" w:rsidRPr="00DE140B">
        <w:rPr>
          <w:rFonts w:ascii="Arial" w:hAnsi="Arial" w:cs="Arial"/>
          <w:bCs/>
          <w:sz w:val="22"/>
          <w:szCs w:val="22"/>
        </w:rPr>
        <w:t xml:space="preserve"> (due by last business day of the month)</w:t>
      </w:r>
      <w:r w:rsidR="00250C57" w:rsidRPr="00DE140B">
        <w:rPr>
          <w:rFonts w:ascii="Arial" w:hAnsi="Arial" w:cs="Arial"/>
          <w:bCs/>
          <w:sz w:val="22"/>
          <w:szCs w:val="22"/>
        </w:rPr>
        <w:t>.</w:t>
      </w:r>
    </w:p>
    <w:p w14:paraId="58A53B8D" w14:textId="36CD8E04" w:rsidR="00811B9E" w:rsidRPr="00DE140B" w:rsidRDefault="00811B9E" w:rsidP="00663D6C">
      <w:pPr>
        <w:pStyle w:val="ListParagraph"/>
        <w:numPr>
          <w:ilvl w:val="0"/>
          <w:numId w:val="32"/>
        </w:numPr>
        <w:spacing w:after="0" w:line="259" w:lineRule="auto"/>
        <w:rPr>
          <w:rFonts w:ascii="Arial" w:hAnsi="Arial" w:cs="Arial"/>
          <w:bCs/>
          <w:sz w:val="22"/>
          <w:szCs w:val="22"/>
        </w:rPr>
      </w:pPr>
      <w:r w:rsidRPr="00DE140B">
        <w:rPr>
          <w:rFonts w:ascii="Arial" w:hAnsi="Arial" w:cs="Arial"/>
          <w:bCs/>
          <w:sz w:val="22"/>
          <w:szCs w:val="22"/>
        </w:rPr>
        <w:t>Develop and maintain</w:t>
      </w:r>
      <w:r w:rsidR="00943F04" w:rsidRPr="00DE140B">
        <w:rPr>
          <w:rFonts w:ascii="Arial" w:hAnsi="Arial" w:cs="Arial"/>
          <w:bCs/>
          <w:sz w:val="22"/>
          <w:szCs w:val="22"/>
        </w:rPr>
        <w:t xml:space="preserve"> a SharePoint si</w:t>
      </w:r>
      <w:r w:rsidR="00DC4AC3" w:rsidRPr="00DE140B">
        <w:rPr>
          <w:rFonts w:ascii="Arial" w:hAnsi="Arial" w:cs="Arial"/>
          <w:bCs/>
          <w:sz w:val="22"/>
          <w:szCs w:val="22"/>
        </w:rPr>
        <w:t>t</w:t>
      </w:r>
      <w:r w:rsidR="00943F04" w:rsidRPr="00DE140B">
        <w:rPr>
          <w:rFonts w:ascii="Arial" w:hAnsi="Arial" w:cs="Arial"/>
          <w:bCs/>
          <w:sz w:val="22"/>
          <w:szCs w:val="22"/>
        </w:rPr>
        <w:t>e for the program/project</w:t>
      </w:r>
      <w:r w:rsidR="00542EBF" w:rsidRPr="00DE140B">
        <w:rPr>
          <w:rFonts w:ascii="Arial" w:hAnsi="Arial" w:cs="Arial"/>
          <w:bCs/>
          <w:sz w:val="22"/>
          <w:szCs w:val="22"/>
        </w:rPr>
        <w:t xml:space="preserve"> within ten (10) business days of contract award</w:t>
      </w:r>
    </w:p>
    <w:p w14:paraId="0DC8E086" w14:textId="3ECA33A4" w:rsidR="00826CDF" w:rsidRPr="00DE140B" w:rsidRDefault="00C5767C" w:rsidP="00663D6C">
      <w:pPr>
        <w:pStyle w:val="ListParagraph"/>
        <w:numPr>
          <w:ilvl w:val="0"/>
          <w:numId w:val="32"/>
        </w:numPr>
        <w:spacing w:after="120" w:line="240" w:lineRule="auto"/>
        <w:rPr>
          <w:rFonts w:ascii="Arial" w:hAnsi="Arial" w:cs="Arial"/>
          <w:bCs/>
        </w:rPr>
      </w:pPr>
      <w:r w:rsidRPr="00DE140B">
        <w:rPr>
          <w:rFonts w:ascii="Arial" w:hAnsi="Arial" w:cs="Arial"/>
          <w:bCs/>
          <w:sz w:val="22"/>
          <w:szCs w:val="22"/>
        </w:rPr>
        <w:t>M</w:t>
      </w:r>
      <w:r w:rsidR="00826CDF" w:rsidRPr="00DE140B">
        <w:rPr>
          <w:rFonts w:ascii="Arial" w:hAnsi="Arial" w:cs="Arial"/>
          <w:bCs/>
          <w:sz w:val="22"/>
          <w:szCs w:val="22"/>
        </w:rPr>
        <w:t>aintain new and existing SP Pages, Portals, and Trackers as needed. Maintenance will include but are not limited to page patches and page/portal updates.</w:t>
      </w:r>
    </w:p>
    <w:p w14:paraId="29574EF2" w14:textId="77777777" w:rsidR="00AD282F" w:rsidRPr="00DE140B" w:rsidRDefault="006E48D2" w:rsidP="00DF73CE">
      <w:pPr>
        <w:ind w:left="90"/>
        <w:rPr>
          <w:b/>
          <w:bCs/>
        </w:rPr>
      </w:pPr>
      <w:r w:rsidRPr="00DE140B">
        <w:rPr>
          <w:b/>
          <w:bCs/>
        </w:rPr>
        <w:t>5.1.3.1 Monthly Performance Summary Report:</w:t>
      </w:r>
    </w:p>
    <w:p w14:paraId="3BF1508D" w14:textId="01B568E2" w:rsidR="00A763C3" w:rsidRPr="00DE140B" w:rsidRDefault="006E48D2" w:rsidP="00AD282F">
      <w:pPr>
        <w:spacing w:after="120" w:line="240" w:lineRule="auto"/>
        <w:ind w:left="89" w:right="54"/>
        <w:rPr>
          <w:szCs w:val="22"/>
        </w:rPr>
      </w:pPr>
      <w:r w:rsidRPr="00DE140B">
        <w:t xml:space="preserve">On a monthly basis, in accordance with the due date in the Schedule of Deliverables, the Contractor shall submit a performance summary report which details all activities performed in relation to the program management support services related to anticipated tasks 5.1 – </w:t>
      </w:r>
      <w:r w:rsidR="006379AB" w:rsidRPr="00DE140B">
        <w:t>6.</w:t>
      </w:r>
      <w:r w:rsidR="004878D6" w:rsidRPr="00DE140B">
        <w:t>3</w:t>
      </w:r>
      <w:r w:rsidRPr="00DE140B">
        <w:t xml:space="preserve">. At a minimum, this report shall include a description of each discrete project or task performed by Contractor staff, a listing of all labor categories that supported the task, and a breakout of the </w:t>
      </w:r>
      <w:r w:rsidRPr="00DE140B">
        <w:rPr>
          <w:szCs w:val="22"/>
        </w:rPr>
        <w:t xml:space="preserve">number of labor hours performed by each labor category in completing the project or task. </w:t>
      </w:r>
    </w:p>
    <w:p w14:paraId="3A87B29A" w14:textId="7330A43D" w:rsidR="003D5BC9" w:rsidRPr="00DE140B" w:rsidRDefault="00271EB5" w:rsidP="00DF73CE">
      <w:pPr>
        <w:spacing w:after="120" w:line="240" w:lineRule="auto"/>
        <w:ind w:left="990" w:right="54" w:hanging="270"/>
        <w:rPr>
          <w:b/>
          <w:bCs/>
          <w:szCs w:val="22"/>
        </w:rPr>
      </w:pPr>
      <w:r w:rsidRPr="00DE140B">
        <w:rPr>
          <w:b/>
          <w:bCs/>
          <w:szCs w:val="22"/>
        </w:rPr>
        <w:t>Deliverable:</w:t>
      </w:r>
    </w:p>
    <w:p w14:paraId="4C7EBB6A" w14:textId="0ACD3253" w:rsidR="00A763C3" w:rsidRPr="00DE140B" w:rsidRDefault="00AC1455" w:rsidP="00663D6C">
      <w:pPr>
        <w:pStyle w:val="ListParagraph"/>
        <w:numPr>
          <w:ilvl w:val="0"/>
          <w:numId w:val="21"/>
        </w:numPr>
        <w:spacing w:after="120" w:line="240" w:lineRule="auto"/>
        <w:ind w:left="1080" w:right="54"/>
        <w:rPr>
          <w:rFonts w:ascii="Arial" w:hAnsi="Arial" w:cs="Arial"/>
        </w:rPr>
      </w:pPr>
      <w:r w:rsidRPr="00DE140B">
        <w:rPr>
          <w:rFonts w:ascii="Arial" w:hAnsi="Arial" w:cs="Arial"/>
          <w:szCs w:val="22"/>
        </w:rPr>
        <w:t>Provide</w:t>
      </w:r>
      <w:r w:rsidR="008F1665" w:rsidRPr="00DE140B">
        <w:rPr>
          <w:rFonts w:ascii="Arial" w:hAnsi="Arial" w:cs="Arial"/>
          <w:szCs w:val="22"/>
        </w:rPr>
        <w:t xml:space="preserve"> </w:t>
      </w:r>
      <w:r w:rsidR="009A31A6" w:rsidRPr="00DE140B">
        <w:rPr>
          <w:rFonts w:ascii="Arial" w:hAnsi="Arial" w:cs="Arial"/>
          <w:szCs w:val="22"/>
        </w:rPr>
        <w:t>m</w:t>
      </w:r>
      <w:r w:rsidR="00D97993" w:rsidRPr="00DE140B">
        <w:rPr>
          <w:rFonts w:ascii="Arial" w:hAnsi="Arial" w:cs="Arial"/>
          <w:szCs w:val="22"/>
        </w:rPr>
        <w:t>onth</w:t>
      </w:r>
      <w:r w:rsidR="004622E5" w:rsidRPr="00DE140B">
        <w:rPr>
          <w:rFonts w:ascii="Arial" w:hAnsi="Arial" w:cs="Arial"/>
          <w:szCs w:val="22"/>
        </w:rPr>
        <w:t xml:space="preserve">ly </w:t>
      </w:r>
      <w:r w:rsidR="00791FBD" w:rsidRPr="00DE140B">
        <w:rPr>
          <w:rFonts w:ascii="Arial" w:hAnsi="Arial" w:cs="Arial"/>
          <w:szCs w:val="22"/>
        </w:rPr>
        <w:t>Performance Summary Report</w:t>
      </w:r>
      <w:r w:rsidR="002E4B93" w:rsidRPr="00DE140B">
        <w:rPr>
          <w:rFonts w:ascii="Arial" w:hAnsi="Arial" w:cs="Arial"/>
          <w:szCs w:val="22"/>
        </w:rPr>
        <w:t xml:space="preserve"> by last business day of the month</w:t>
      </w:r>
    </w:p>
    <w:p w14:paraId="1EC2BC65" w14:textId="48226FE3" w:rsidR="00A763C3" w:rsidRPr="00DE140B" w:rsidRDefault="006E48D2" w:rsidP="004913E4">
      <w:pPr>
        <w:pStyle w:val="Heading5"/>
        <w:spacing w:before="120" w:after="120" w:line="240" w:lineRule="auto"/>
        <w:ind w:left="100" w:hanging="14"/>
      </w:pPr>
      <w:bookmarkStart w:id="10" w:name="_Toc208906995"/>
      <w:r w:rsidRPr="00DE140B">
        <w:t>5.1.4 Staffing Approach</w:t>
      </w:r>
      <w:bookmarkEnd w:id="10"/>
    </w:p>
    <w:p w14:paraId="7DD0F0AB" w14:textId="0FABFF8F" w:rsidR="00A763C3" w:rsidRPr="00DE140B" w:rsidRDefault="006E48D2" w:rsidP="00DF73CE">
      <w:pPr>
        <w:spacing w:after="120" w:line="240" w:lineRule="auto"/>
        <w:ind w:left="89" w:right="54"/>
      </w:pPr>
      <w:r w:rsidRPr="00DE140B">
        <w:t>The Contractor shall maintain a highly qualified staff of personnel to perform the requirements of the individual tasks and deliverables.</w:t>
      </w:r>
    </w:p>
    <w:p w14:paraId="51FA78B7" w14:textId="7EFD9209" w:rsidR="00A763C3" w:rsidRPr="00DE140B" w:rsidRDefault="006E48D2" w:rsidP="00DF73CE">
      <w:pPr>
        <w:spacing w:after="120" w:line="240" w:lineRule="auto"/>
        <w:ind w:left="89" w:right="54"/>
      </w:pPr>
      <w:r w:rsidRPr="00DE140B">
        <w:t>The Contractor shall ensure that team personnel obtain security badging as required and that all team personnel take Government-required training within 30 calendar days of contract award.</w:t>
      </w:r>
    </w:p>
    <w:p w14:paraId="2C54D82E" w14:textId="424211C4" w:rsidR="00A763C3" w:rsidRPr="00DE140B" w:rsidRDefault="006E48D2" w:rsidP="00663D6C">
      <w:pPr>
        <w:numPr>
          <w:ilvl w:val="0"/>
          <w:numId w:val="2"/>
        </w:numPr>
        <w:spacing w:after="120" w:line="240" w:lineRule="auto"/>
        <w:ind w:right="54" w:hanging="360"/>
      </w:pPr>
      <w:r w:rsidRPr="00DE140B">
        <w:t>Sign and acknowledge (either manually or electronically) understanding of and responsibilities for compliance with the Contractor Rules of Behavior relating to access to VA information and information systems and provide pdf to COR</w:t>
      </w:r>
      <w:r w:rsidR="00DE140B">
        <w:t>/ACOR</w:t>
      </w:r>
      <w:r w:rsidRPr="00DE140B">
        <w:t>;</w:t>
      </w:r>
    </w:p>
    <w:p w14:paraId="560AC166" w14:textId="7048C607" w:rsidR="00A763C3" w:rsidRPr="00DE140B" w:rsidRDefault="006E48D2" w:rsidP="00663D6C">
      <w:pPr>
        <w:numPr>
          <w:ilvl w:val="0"/>
          <w:numId w:val="2"/>
        </w:numPr>
        <w:spacing w:after="120" w:line="240" w:lineRule="auto"/>
        <w:ind w:right="54" w:hanging="360"/>
      </w:pPr>
      <w:r w:rsidRPr="00DE140B">
        <w:t>Successfully complete the VA Cyber Security Awareness and Rules of Behavior training and annually complete required security training and provide pdf completion to COR</w:t>
      </w:r>
      <w:r w:rsidR="00DE140B">
        <w:t>/ACOR</w:t>
      </w:r>
      <w:r w:rsidRPr="00DE140B">
        <w:t>;</w:t>
      </w:r>
    </w:p>
    <w:p w14:paraId="735F44A9" w14:textId="15617431" w:rsidR="00A763C3" w:rsidRPr="00DE140B" w:rsidRDefault="006E48D2" w:rsidP="00663D6C">
      <w:pPr>
        <w:numPr>
          <w:ilvl w:val="0"/>
          <w:numId w:val="2"/>
        </w:numPr>
        <w:spacing w:after="120" w:line="240" w:lineRule="auto"/>
        <w:ind w:right="54" w:hanging="360"/>
      </w:pPr>
      <w:r w:rsidRPr="00DE140B">
        <w:t>Successfully complete the appropriate VA privacy training and annually complete required privacy training and provide to COR</w:t>
      </w:r>
      <w:r w:rsidR="00DE140B">
        <w:t>/ACOR</w:t>
      </w:r>
      <w:r w:rsidRPr="00DE140B">
        <w:t>; and</w:t>
      </w:r>
    </w:p>
    <w:p w14:paraId="0B02E837" w14:textId="582489E6" w:rsidR="00A763C3" w:rsidRPr="00DE140B" w:rsidRDefault="006E48D2" w:rsidP="00663D6C">
      <w:pPr>
        <w:numPr>
          <w:ilvl w:val="0"/>
          <w:numId w:val="2"/>
        </w:numPr>
        <w:spacing w:after="120" w:line="240" w:lineRule="auto"/>
        <w:ind w:right="54" w:hanging="360"/>
        <w:rPr>
          <w:i/>
        </w:rPr>
      </w:pPr>
      <w:r w:rsidRPr="00DE140B">
        <w:t xml:space="preserve">Successfully complete any additional cyber security or privacy training, as required for VA personnel with equivalent information system access </w:t>
      </w:r>
      <w:r w:rsidRPr="00DE140B">
        <w:rPr>
          <w:i/>
        </w:rPr>
        <w:t>[to be defined by the VA program official and provided to the contracting officer for inclusion in the solicitation document - e.g., any role-based information security training required in accordance with NIST Special Publication 800-16, Information Technology Security Training Requirements.]</w:t>
      </w:r>
    </w:p>
    <w:p w14:paraId="7EB3E744" w14:textId="7C4D8122" w:rsidR="00A763C3" w:rsidRPr="00DE140B" w:rsidRDefault="006E48D2" w:rsidP="00663D6C">
      <w:pPr>
        <w:numPr>
          <w:ilvl w:val="0"/>
          <w:numId w:val="2"/>
        </w:numPr>
        <w:spacing w:after="120" w:line="240" w:lineRule="auto"/>
        <w:ind w:right="54" w:hanging="360"/>
      </w:pPr>
      <w:r w:rsidRPr="00DE140B">
        <w:t>The Contractor shall provide to the contracting officer and/or the COR</w:t>
      </w:r>
      <w:r w:rsidR="00DE140B">
        <w:t>/ACOR</w:t>
      </w:r>
      <w:r w:rsidRPr="00DE140B">
        <w:t xml:space="preserve"> a copy of the training certificates and certification of signing the </w:t>
      </w:r>
      <w:r w:rsidRPr="00DE140B">
        <w:rPr>
          <w:bCs/>
        </w:rPr>
        <w:t>Contractor Rules of Behavior for each applicable employee within 1 week (five business days) of the initiation of the contract and annually thereafter</w:t>
      </w:r>
      <w:r w:rsidRPr="00DE140B">
        <w:t>, as required.</w:t>
      </w:r>
    </w:p>
    <w:p w14:paraId="2FA25269" w14:textId="1737CFA1" w:rsidR="00A763C3" w:rsidRPr="00DE140B" w:rsidRDefault="006E48D2" w:rsidP="00873CA3">
      <w:pPr>
        <w:spacing w:after="120" w:line="240" w:lineRule="auto"/>
        <w:ind w:left="89" w:right="54"/>
      </w:pPr>
      <w:r w:rsidRPr="00DE140B">
        <w:t xml:space="preserve">The </w:t>
      </w:r>
      <w:r w:rsidR="008110FB" w:rsidRPr="00DE140B">
        <w:t>COR/A</w:t>
      </w:r>
      <w:r w:rsidR="00975374" w:rsidRPr="00DE140B">
        <w:t>C</w:t>
      </w:r>
      <w:r w:rsidR="008110FB" w:rsidRPr="00DE140B">
        <w:t>O</w:t>
      </w:r>
      <w:r w:rsidR="00975374" w:rsidRPr="00DE140B">
        <w:t>R</w:t>
      </w:r>
      <w:r w:rsidR="008110FB" w:rsidRPr="00DE140B">
        <w:t xml:space="preserve"> and </w:t>
      </w:r>
      <w:r w:rsidRPr="00DE140B">
        <w:t>Project Manag</w:t>
      </w:r>
      <w:r w:rsidR="004878D6" w:rsidRPr="00DE140B">
        <w:t>ement Team</w:t>
      </w:r>
      <w:r w:rsidRPr="00DE140B">
        <w:t xml:space="preserve"> is the Contractor’s representative responsible for managing the full scope of this PWS. The </w:t>
      </w:r>
      <w:r w:rsidR="00EB11F6" w:rsidRPr="00DE140B">
        <w:t>COR/ACOR</w:t>
      </w:r>
      <w:r w:rsidRPr="00DE140B">
        <w:t xml:space="preserve"> shall be responsible for all staff employed and all work performed under the PWS. The </w:t>
      </w:r>
      <w:r w:rsidR="00314398" w:rsidRPr="00DE140B">
        <w:t>C</w:t>
      </w:r>
      <w:r w:rsidR="00975374" w:rsidRPr="00DE140B">
        <w:t>OR</w:t>
      </w:r>
      <w:r w:rsidR="00314398" w:rsidRPr="00DE140B">
        <w:t xml:space="preserve">/ACOR and </w:t>
      </w:r>
      <w:r w:rsidRPr="00DE140B">
        <w:t>Project Manage</w:t>
      </w:r>
      <w:r w:rsidR="004878D6" w:rsidRPr="00DE140B">
        <w:t>ment Team</w:t>
      </w:r>
      <w:r w:rsidRPr="00DE140B">
        <w:t xml:space="preserve"> shall be held accountable for the outcomes of the work performed and the resolution of obstacles to achieving the outcomes necessary for success under the PWS. Specific responsibilities include ensuring that deadlines are met; workflow is coordinated across simultaneous, ongoing tasks; work is performed within the project’s allotted budget; and documents are provided to MDEO</w:t>
      </w:r>
      <w:r w:rsidR="004047CA" w:rsidRPr="00DE140B">
        <w:t xml:space="preserve"> and required personnel</w:t>
      </w:r>
      <w:r w:rsidRPr="00DE140B">
        <w:t xml:space="preserve"> in a timely manner and adhere to MDEO’s </w:t>
      </w:r>
      <w:r w:rsidR="004878D6" w:rsidRPr="00DE140B">
        <w:t xml:space="preserve">and Project Management Teams </w:t>
      </w:r>
      <w:r w:rsidRPr="00DE140B">
        <w:t xml:space="preserve">quality expectations. In addition, the </w:t>
      </w:r>
      <w:r w:rsidR="00433156" w:rsidRPr="00DE140B">
        <w:t xml:space="preserve">COR/ACOR </w:t>
      </w:r>
      <w:r w:rsidRPr="00DE140B">
        <w:t xml:space="preserve">ensures that any concerns raised by MDEO </w:t>
      </w:r>
      <w:r w:rsidR="004878D6" w:rsidRPr="00DE140B">
        <w:t xml:space="preserve">or the Project Management Team </w:t>
      </w:r>
      <w:r w:rsidRPr="00DE140B">
        <w:t>are timely and appropriately addressed.</w:t>
      </w:r>
    </w:p>
    <w:p w14:paraId="135CBF4A" w14:textId="0DB986D4" w:rsidR="004841F1" w:rsidRPr="00DE140B" w:rsidRDefault="004841F1" w:rsidP="00DF73CE">
      <w:pPr>
        <w:spacing w:after="120" w:line="240" w:lineRule="auto"/>
        <w:ind w:left="990" w:right="54" w:hanging="270"/>
        <w:rPr>
          <w:b/>
          <w:bCs/>
          <w:szCs w:val="22"/>
        </w:rPr>
      </w:pPr>
      <w:r w:rsidRPr="00DE140B">
        <w:rPr>
          <w:b/>
          <w:bCs/>
          <w:szCs w:val="22"/>
        </w:rPr>
        <w:t>Deliverable</w:t>
      </w:r>
      <w:r w:rsidR="000768E1" w:rsidRPr="00DE140B">
        <w:rPr>
          <w:b/>
          <w:bCs/>
          <w:szCs w:val="22"/>
        </w:rPr>
        <w:t>s</w:t>
      </w:r>
      <w:r w:rsidRPr="00DE140B">
        <w:rPr>
          <w:b/>
          <w:bCs/>
          <w:szCs w:val="22"/>
        </w:rPr>
        <w:t>:</w:t>
      </w:r>
    </w:p>
    <w:p w14:paraId="2B365593" w14:textId="4EFBFE3B" w:rsidR="004841F1" w:rsidRPr="00DE140B" w:rsidRDefault="004841F1" w:rsidP="00663D6C">
      <w:pPr>
        <w:pStyle w:val="ListParagraph"/>
        <w:numPr>
          <w:ilvl w:val="0"/>
          <w:numId w:val="33"/>
        </w:numPr>
        <w:spacing w:after="120" w:line="240" w:lineRule="auto"/>
        <w:ind w:left="1080" w:right="54"/>
        <w:rPr>
          <w:rFonts w:ascii="Arial" w:hAnsi="Arial" w:cs="Arial"/>
          <w:szCs w:val="22"/>
        </w:rPr>
      </w:pPr>
      <w:r w:rsidRPr="00DE140B">
        <w:rPr>
          <w:rFonts w:ascii="Arial" w:hAnsi="Arial" w:cs="Arial"/>
          <w:sz w:val="22"/>
          <w:szCs w:val="22"/>
        </w:rPr>
        <w:t>Onboarding Status Report as part of the monthly progress report in Section 5.1.</w:t>
      </w:r>
      <w:r w:rsidR="00302C59" w:rsidRPr="00DE140B">
        <w:rPr>
          <w:rFonts w:ascii="Arial" w:hAnsi="Arial" w:cs="Arial"/>
          <w:sz w:val="22"/>
          <w:szCs w:val="22"/>
        </w:rPr>
        <w:t>3</w:t>
      </w:r>
    </w:p>
    <w:p w14:paraId="6AEA9B69" w14:textId="12184E2A" w:rsidR="004841F1" w:rsidRPr="00DE140B" w:rsidRDefault="004841F1" w:rsidP="00663D6C">
      <w:pPr>
        <w:pStyle w:val="ListParagraph"/>
        <w:numPr>
          <w:ilvl w:val="0"/>
          <w:numId w:val="33"/>
        </w:numPr>
        <w:spacing w:after="120" w:line="240" w:lineRule="auto"/>
        <w:ind w:left="1080" w:right="54"/>
        <w:rPr>
          <w:rFonts w:ascii="Arial" w:hAnsi="Arial" w:cs="Arial"/>
          <w:szCs w:val="22"/>
        </w:rPr>
      </w:pPr>
      <w:r w:rsidRPr="00DE140B">
        <w:rPr>
          <w:rFonts w:ascii="Arial" w:hAnsi="Arial" w:cs="Arial"/>
          <w:sz w:val="22"/>
          <w:szCs w:val="22"/>
        </w:rPr>
        <w:t>Provide onboarding status weekly</w:t>
      </w:r>
    </w:p>
    <w:p w14:paraId="3C138342" w14:textId="1EDE1A66" w:rsidR="00847AD0" w:rsidRPr="00DE140B" w:rsidRDefault="00847AD0" w:rsidP="00DF73CE">
      <w:pPr>
        <w:pStyle w:val="Heading5"/>
        <w:spacing w:before="120" w:after="120" w:line="240" w:lineRule="auto"/>
        <w:ind w:left="100" w:hanging="14"/>
      </w:pPr>
      <w:bookmarkStart w:id="11" w:name="_Toc208906996"/>
      <w:r w:rsidRPr="00DE140B">
        <w:t xml:space="preserve">5.1.5 </w:t>
      </w:r>
      <w:r w:rsidR="000459B8" w:rsidRPr="00DE140B">
        <w:t>Quality Control Plan</w:t>
      </w:r>
      <w:r w:rsidRPr="00DE140B">
        <w:t>:</w:t>
      </w:r>
      <w:bookmarkEnd w:id="11"/>
    </w:p>
    <w:p w14:paraId="20AB2A31" w14:textId="45F51F0A" w:rsidR="00A763C3" w:rsidRPr="00DE140B" w:rsidRDefault="00342D25" w:rsidP="00DF73CE">
      <w:pPr>
        <w:spacing w:after="120" w:line="240" w:lineRule="auto"/>
        <w:ind w:left="89" w:right="54"/>
        <w:rPr>
          <w:szCs w:val="22"/>
        </w:rPr>
      </w:pPr>
      <w:r w:rsidRPr="00DE140B">
        <w:rPr>
          <w:szCs w:val="22"/>
        </w:rPr>
        <w:t xml:space="preserve">The Contractor shall develop and maintain its own internal Quality Control Plan to ensure all required </w:t>
      </w:r>
      <w:r w:rsidR="004677D0" w:rsidRPr="00DE140B">
        <w:rPr>
          <w:szCs w:val="22"/>
        </w:rPr>
        <w:t>program management</w:t>
      </w:r>
      <w:r w:rsidRPr="00DE140B">
        <w:rPr>
          <w:szCs w:val="22"/>
        </w:rPr>
        <w:t xml:space="preserve"> services are performed in accordance with the contract terms and conditions, as well as the delivery schedule timelines stated in the Performance Work Statement (PWS). </w:t>
      </w:r>
      <w:r w:rsidR="00646318" w:rsidRPr="00DE140B">
        <w:rPr>
          <w:szCs w:val="22"/>
        </w:rPr>
        <w:t>The plan shall be delivered to the COR</w:t>
      </w:r>
      <w:r w:rsidR="004878D6" w:rsidRPr="00DE140B">
        <w:rPr>
          <w:szCs w:val="22"/>
        </w:rPr>
        <w:t>/ACOR, Project Management Team</w:t>
      </w:r>
      <w:r w:rsidR="00646318" w:rsidRPr="00DE140B">
        <w:rPr>
          <w:szCs w:val="22"/>
        </w:rPr>
        <w:t xml:space="preserve"> and CO within ten (10) business days of contract award. </w:t>
      </w:r>
      <w:r w:rsidR="00BE2D26" w:rsidRPr="00DE140B">
        <w:rPr>
          <w:szCs w:val="22"/>
        </w:rPr>
        <w:t>Thereafter the plan shall be updated quarterly</w:t>
      </w:r>
      <w:r w:rsidR="00845C15" w:rsidRPr="00DE140B">
        <w:rPr>
          <w:szCs w:val="22"/>
        </w:rPr>
        <w:t>.</w:t>
      </w:r>
      <w:r w:rsidR="00BE2D26" w:rsidRPr="00DE140B">
        <w:rPr>
          <w:szCs w:val="22"/>
        </w:rPr>
        <w:t xml:space="preserve"> </w:t>
      </w:r>
      <w:r w:rsidRPr="00DE140B">
        <w:rPr>
          <w:szCs w:val="22"/>
        </w:rPr>
        <w:t>The Contractor shall develop and implement procedures in their plan that shall identify, prevent, and ensure non-recurrence of marginal performance. The Contractor shall be responsible for making required changes in processes and practices to ensure performance is managed effectively. The Contractor shall take corrective action when any task associated with this contract is found to be deficient or substandard. The cost of correction is to be borne by the Contractor.</w:t>
      </w:r>
    </w:p>
    <w:p w14:paraId="617E5D02" w14:textId="224CF60B" w:rsidR="00A763C3" w:rsidRPr="00DE140B" w:rsidRDefault="00342D25" w:rsidP="00DF73CE">
      <w:pPr>
        <w:spacing w:after="120" w:line="240" w:lineRule="auto"/>
        <w:ind w:left="89" w:right="54"/>
        <w:rPr>
          <w:szCs w:val="22"/>
        </w:rPr>
      </w:pPr>
      <w:r w:rsidRPr="00DE140B">
        <w:rPr>
          <w:szCs w:val="22"/>
        </w:rPr>
        <w:t>The Quality Control Plan shall include, but is not limited to the following:</w:t>
      </w:r>
    </w:p>
    <w:p w14:paraId="22C9E921" w14:textId="5C59BA53" w:rsidR="00A763C3" w:rsidRPr="00DE140B" w:rsidRDefault="00342D25"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 xml:space="preserve">The Contractor’s method of early detection and correction of marginal quality of service, to include corrective action records (including customer complaints) in order to determine causes of deficient performance, including external factor(s). This method shall include providing timely written explanation/documentation of the correction of the defectiveness and correction of cause in accordance to Support Priority Response Time in Appendix </w:t>
      </w:r>
      <w:r w:rsidR="006C7C14" w:rsidRPr="00DE140B">
        <w:rPr>
          <w:rFonts w:ascii="Arial" w:hAnsi="Arial" w:cs="Arial"/>
          <w:sz w:val="22"/>
          <w:szCs w:val="22"/>
        </w:rPr>
        <w:t>B</w:t>
      </w:r>
      <w:r w:rsidRPr="00DE140B">
        <w:rPr>
          <w:rFonts w:ascii="Arial" w:hAnsi="Arial" w:cs="Arial"/>
          <w:sz w:val="22"/>
          <w:szCs w:val="22"/>
        </w:rPr>
        <w:t>.</w:t>
      </w:r>
    </w:p>
    <w:p w14:paraId="0CE62236" w14:textId="3BB568AB" w:rsidR="00A763C3"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The Contractor’s plan shall provide methods for identifying and preventing deficiencies and how the Contractor shall prevent the level of performance from becoming deficient</w:t>
      </w:r>
    </w:p>
    <w:p w14:paraId="59143CD6" w14:textId="1604C448" w:rsidR="00A763C3"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The Contractor’s chart showing the organizational structure and lines of authority, the names, qualifications, duties, responsibilities, and classification of each member of the Contractor's Quality Control Team.</w:t>
      </w:r>
    </w:p>
    <w:p w14:paraId="16376FB5" w14:textId="7CCC8191" w:rsidR="00A763C3"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How the Contractor shall maintain records of all inspections conducted by the Contractor and necessary corrective action taken. This documentation shall be stored in a VA repository(ies) and shall be made available to the Government.</w:t>
      </w:r>
    </w:p>
    <w:p w14:paraId="719A70DE" w14:textId="55EE5C35" w:rsidR="00A763C3"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How the Contractor shall monitor work to ensure that performance complies with all PWS timelines and deadlines.</w:t>
      </w:r>
    </w:p>
    <w:p w14:paraId="034951FA" w14:textId="1F8471DD" w:rsidR="00A763C3"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The contractor shall support quality audit activities to external stakeholders as necessary (e.g. IG, OGC, Contract Auditors, etc.)</w:t>
      </w:r>
    </w:p>
    <w:p w14:paraId="63A8B033" w14:textId="34A24258" w:rsidR="00342D25" w:rsidRPr="00DE140B" w:rsidRDefault="00676C03" w:rsidP="00663D6C">
      <w:pPr>
        <w:pStyle w:val="ListParagraph"/>
        <w:numPr>
          <w:ilvl w:val="0"/>
          <w:numId w:val="54"/>
        </w:numPr>
        <w:spacing w:after="120" w:line="240" w:lineRule="auto"/>
        <w:ind w:right="54"/>
        <w:rPr>
          <w:rFonts w:ascii="Arial" w:hAnsi="Arial" w:cs="Arial"/>
          <w:sz w:val="22"/>
          <w:szCs w:val="22"/>
        </w:rPr>
      </w:pPr>
      <w:r w:rsidRPr="00DE140B">
        <w:rPr>
          <w:rFonts w:ascii="Arial" w:hAnsi="Arial" w:cs="Arial"/>
          <w:sz w:val="22"/>
          <w:szCs w:val="22"/>
        </w:rPr>
        <w:t>The contractor shall conduct monthly lessons learned for the purpose of continuous performance improvement (CPI)</w:t>
      </w:r>
    </w:p>
    <w:p w14:paraId="1B8FD6AD" w14:textId="5A5A4BAF" w:rsidR="00741C3E" w:rsidRPr="00DE140B" w:rsidRDefault="00741C3E" w:rsidP="00DF73CE">
      <w:pPr>
        <w:spacing w:after="120" w:line="240" w:lineRule="auto"/>
        <w:ind w:left="990" w:right="54" w:hanging="270"/>
        <w:rPr>
          <w:b/>
          <w:bCs/>
          <w:szCs w:val="22"/>
        </w:rPr>
      </w:pPr>
      <w:r w:rsidRPr="00DE140B">
        <w:rPr>
          <w:b/>
          <w:bCs/>
          <w:szCs w:val="22"/>
        </w:rPr>
        <w:t>Deliverable</w:t>
      </w:r>
      <w:r w:rsidR="000768E1" w:rsidRPr="00DE140B">
        <w:rPr>
          <w:b/>
          <w:bCs/>
          <w:szCs w:val="22"/>
        </w:rPr>
        <w:t>s</w:t>
      </w:r>
      <w:r w:rsidRPr="00DE140B">
        <w:rPr>
          <w:b/>
          <w:bCs/>
          <w:szCs w:val="22"/>
        </w:rPr>
        <w:t>:</w:t>
      </w:r>
    </w:p>
    <w:p w14:paraId="0782DB4E" w14:textId="3710FC35" w:rsidR="00497668" w:rsidRPr="00DE140B" w:rsidRDefault="00724938" w:rsidP="00663D6C">
      <w:pPr>
        <w:pStyle w:val="ListParagraph"/>
        <w:numPr>
          <w:ilvl w:val="0"/>
          <w:numId w:val="34"/>
        </w:numPr>
        <w:spacing w:after="120" w:line="240" w:lineRule="auto"/>
        <w:ind w:left="1080" w:right="54"/>
        <w:rPr>
          <w:rFonts w:ascii="Arial" w:hAnsi="Arial" w:cs="Arial"/>
          <w:szCs w:val="22"/>
        </w:rPr>
      </w:pPr>
      <w:r w:rsidRPr="00DE140B">
        <w:rPr>
          <w:rFonts w:ascii="Arial" w:hAnsi="Arial" w:cs="Arial"/>
          <w:sz w:val="22"/>
          <w:szCs w:val="22"/>
        </w:rPr>
        <w:t xml:space="preserve">Provide </w:t>
      </w:r>
      <w:r w:rsidR="0004662F" w:rsidRPr="00DE140B">
        <w:rPr>
          <w:rFonts w:ascii="Arial" w:hAnsi="Arial" w:cs="Arial"/>
          <w:sz w:val="22"/>
          <w:szCs w:val="22"/>
        </w:rPr>
        <w:t xml:space="preserve">Quality Control Plan </w:t>
      </w:r>
      <w:r w:rsidR="005339CC" w:rsidRPr="00DE140B">
        <w:rPr>
          <w:rFonts w:ascii="Arial" w:hAnsi="Arial" w:cs="Arial"/>
          <w:sz w:val="22"/>
          <w:szCs w:val="22"/>
        </w:rPr>
        <w:t>ten (</w:t>
      </w:r>
      <w:r w:rsidR="0004662F" w:rsidRPr="00DE140B">
        <w:rPr>
          <w:rFonts w:ascii="Arial" w:hAnsi="Arial" w:cs="Arial"/>
          <w:sz w:val="22"/>
          <w:szCs w:val="22"/>
        </w:rPr>
        <w:t>10</w:t>
      </w:r>
      <w:r w:rsidR="005339CC" w:rsidRPr="00DE140B">
        <w:rPr>
          <w:rFonts w:ascii="Arial" w:hAnsi="Arial" w:cs="Arial"/>
          <w:sz w:val="22"/>
          <w:szCs w:val="22"/>
        </w:rPr>
        <w:t>)</w:t>
      </w:r>
      <w:r w:rsidR="0004662F" w:rsidRPr="00DE140B">
        <w:rPr>
          <w:rFonts w:ascii="Arial" w:hAnsi="Arial" w:cs="Arial"/>
          <w:sz w:val="22"/>
          <w:szCs w:val="22"/>
        </w:rPr>
        <w:t xml:space="preserve"> business days after </w:t>
      </w:r>
      <w:r w:rsidR="00497668" w:rsidRPr="00DE140B">
        <w:rPr>
          <w:rFonts w:ascii="Arial" w:hAnsi="Arial" w:cs="Arial"/>
          <w:sz w:val="22"/>
          <w:szCs w:val="22"/>
        </w:rPr>
        <w:t>contract</w:t>
      </w:r>
      <w:r w:rsidR="0004662F" w:rsidRPr="00DE140B">
        <w:rPr>
          <w:rFonts w:ascii="Arial" w:hAnsi="Arial" w:cs="Arial"/>
          <w:sz w:val="22"/>
          <w:szCs w:val="22"/>
        </w:rPr>
        <w:t xml:space="preserve"> award</w:t>
      </w:r>
    </w:p>
    <w:p w14:paraId="782B68BC" w14:textId="21A85DB0" w:rsidR="00741C3E" w:rsidRPr="00DE140B" w:rsidRDefault="00741C3E" w:rsidP="00663D6C">
      <w:pPr>
        <w:pStyle w:val="ListParagraph"/>
        <w:numPr>
          <w:ilvl w:val="0"/>
          <w:numId w:val="34"/>
        </w:numPr>
        <w:spacing w:after="120" w:line="240" w:lineRule="auto"/>
        <w:ind w:left="1080" w:right="54"/>
        <w:rPr>
          <w:rFonts w:ascii="Arial" w:hAnsi="Arial" w:cs="Arial"/>
          <w:szCs w:val="22"/>
        </w:rPr>
      </w:pPr>
      <w:r w:rsidRPr="00DE140B">
        <w:rPr>
          <w:rFonts w:ascii="Arial" w:hAnsi="Arial" w:cs="Arial"/>
          <w:sz w:val="22"/>
          <w:szCs w:val="22"/>
        </w:rPr>
        <w:t xml:space="preserve">Updated Quality Contral Plan Documentation </w:t>
      </w:r>
      <w:r w:rsidR="00921E4F" w:rsidRPr="00DE140B">
        <w:rPr>
          <w:rFonts w:ascii="Arial" w:hAnsi="Arial" w:cs="Arial"/>
          <w:sz w:val="22"/>
          <w:szCs w:val="22"/>
        </w:rPr>
        <w:t>quarterly</w:t>
      </w:r>
      <w:r w:rsidR="00711825" w:rsidRPr="00DE140B">
        <w:rPr>
          <w:rFonts w:ascii="Arial" w:hAnsi="Arial" w:cs="Arial"/>
          <w:sz w:val="22"/>
          <w:szCs w:val="22"/>
        </w:rPr>
        <w:t>, negative response required if there are no monthly updates to report</w:t>
      </w:r>
    </w:p>
    <w:p w14:paraId="47C3134E" w14:textId="4C1819C3" w:rsidR="00A763C3" w:rsidRPr="00DE140B" w:rsidRDefault="00896443" w:rsidP="00663D6C">
      <w:pPr>
        <w:pStyle w:val="ListParagraph"/>
        <w:numPr>
          <w:ilvl w:val="0"/>
          <w:numId w:val="34"/>
        </w:numPr>
        <w:spacing w:after="120" w:line="240" w:lineRule="auto"/>
        <w:ind w:left="1080" w:right="54"/>
        <w:rPr>
          <w:rFonts w:ascii="Arial" w:hAnsi="Arial" w:cs="Arial"/>
          <w:sz w:val="22"/>
          <w:szCs w:val="22"/>
        </w:rPr>
      </w:pPr>
      <w:r w:rsidRPr="00DE140B">
        <w:rPr>
          <w:rFonts w:ascii="Arial" w:hAnsi="Arial" w:cs="Arial"/>
          <w:szCs w:val="22"/>
        </w:rPr>
        <w:t xml:space="preserve">Provide </w:t>
      </w:r>
      <w:r w:rsidR="005C6BC8" w:rsidRPr="00DE140B">
        <w:rPr>
          <w:rFonts w:ascii="Arial" w:hAnsi="Arial" w:cs="Arial"/>
          <w:szCs w:val="22"/>
        </w:rPr>
        <w:t>monthly report</w:t>
      </w:r>
      <w:r w:rsidR="00960DE5" w:rsidRPr="00DE140B">
        <w:rPr>
          <w:rFonts w:ascii="Arial" w:hAnsi="Arial" w:cs="Arial"/>
          <w:szCs w:val="22"/>
        </w:rPr>
        <w:t xml:space="preserve"> on lessons learned</w:t>
      </w:r>
      <w:r w:rsidR="006F0841" w:rsidRPr="00DE140B">
        <w:rPr>
          <w:rFonts w:ascii="Arial" w:hAnsi="Arial" w:cs="Arial"/>
          <w:szCs w:val="22"/>
        </w:rPr>
        <w:t xml:space="preserve"> </w:t>
      </w:r>
      <w:r w:rsidR="00A207B0" w:rsidRPr="00DE140B">
        <w:rPr>
          <w:rFonts w:ascii="Arial" w:hAnsi="Arial" w:cs="Arial"/>
          <w:szCs w:val="22"/>
        </w:rPr>
        <w:t>for</w:t>
      </w:r>
      <w:r w:rsidR="006F0841" w:rsidRPr="00DE140B">
        <w:rPr>
          <w:rFonts w:ascii="Arial" w:hAnsi="Arial" w:cs="Arial"/>
          <w:szCs w:val="22"/>
        </w:rPr>
        <w:t xml:space="preserve"> CPI</w:t>
      </w:r>
      <w:r w:rsidR="00711825" w:rsidRPr="00DE140B">
        <w:rPr>
          <w:rFonts w:ascii="Arial" w:hAnsi="Arial" w:cs="Arial"/>
          <w:szCs w:val="22"/>
        </w:rPr>
        <w:t xml:space="preserve"> due</w:t>
      </w:r>
      <w:r w:rsidR="00E40B76" w:rsidRPr="00DE140B">
        <w:rPr>
          <w:rFonts w:ascii="Arial" w:hAnsi="Arial" w:cs="Arial"/>
          <w:szCs w:val="22"/>
        </w:rPr>
        <w:t xml:space="preserve"> the last business day of the month</w:t>
      </w:r>
      <w:r w:rsidR="006F0841" w:rsidRPr="00DE140B">
        <w:rPr>
          <w:rFonts w:ascii="Arial" w:hAnsi="Arial" w:cs="Arial"/>
          <w:szCs w:val="22"/>
        </w:rPr>
        <w:t xml:space="preserve">, negative response required if </w:t>
      </w:r>
      <w:r w:rsidR="0059738E" w:rsidRPr="00DE140B">
        <w:rPr>
          <w:rFonts w:ascii="Arial" w:hAnsi="Arial" w:cs="Arial"/>
          <w:szCs w:val="22"/>
        </w:rPr>
        <w:t>there are no monthly lesso</w:t>
      </w:r>
      <w:r w:rsidR="000E0FDE" w:rsidRPr="00DE140B">
        <w:rPr>
          <w:rFonts w:ascii="Arial" w:hAnsi="Arial" w:cs="Arial"/>
          <w:szCs w:val="22"/>
        </w:rPr>
        <w:t>ns to report</w:t>
      </w:r>
    </w:p>
    <w:p w14:paraId="6DD9A226" w14:textId="271924FE" w:rsidR="00A763C3" w:rsidRPr="00DE140B" w:rsidRDefault="00867C4B" w:rsidP="00DF73CE">
      <w:pPr>
        <w:pStyle w:val="Heading5"/>
        <w:spacing w:before="120" w:after="120" w:line="240" w:lineRule="auto"/>
        <w:ind w:left="0" w:hanging="14"/>
      </w:pPr>
      <w:bookmarkStart w:id="12" w:name="_Toc208906997"/>
      <w:r w:rsidRPr="00DE140B">
        <w:t xml:space="preserve">5.1.6 </w:t>
      </w:r>
      <w:r w:rsidR="002975B5" w:rsidRPr="00DE140B">
        <w:t>Performance Review</w:t>
      </w:r>
      <w:bookmarkEnd w:id="12"/>
    </w:p>
    <w:p w14:paraId="68814714" w14:textId="09385F1F" w:rsidR="00A763C3" w:rsidRPr="00DE140B" w:rsidRDefault="008637A5" w:rsidP="00DF73CE">
      <w:pPr>
        <w:spacing w:after="120" w:line="240" w:lineRule="auto"/>
        <w:ind w:left="0" w:right="54" w:firstLine="0"/>
        <w:rPr>
          <w:szCs w:val="22"/>
        </w:rPr>
      </w:pPr>
      <w:r w:rsidRPr="00DE140B">
        <w:rPr>
          <w:szCs w:val="22"/>
        </w:rPr>
        <w:t xml:space="preserve">The Contractor shall conduct bi-weekly (every other week) performance review meetings. Meetings shall be set up in advance, considering availability of Government Program Management Office (PMO) staff, providing phone dial-in and/or teleconferencing or web conferencing. An agenda shall be provided two (2) business days prior to the meeting. The Contractor shall facilitate the meeting, track action items, describe any risks associated with performance, schedule, or other concerns during this meeting, and deliver meeting minutes </w:t>
      </w:r>
      <w:r w:rsidR="00F24D2E" w:rsidRPr="00DE140B">
        <w:rPr>
          <w:szCs w:val="22"/>
        </w:rPr>
        <w:t>one</w:t>
      </w:r>
      <w:r w:rsidRPr="00DE140B">
        <w:rPr>
          <w:szCs w:val="22"/>
        </w:rPr>
        <w:t xml:space="preserve"> (</w:t>
      </w:r>
      <w:r w:rsidR="00F24D2E" w:rsidRPr="00DE140B">
        <w:rPr>
          <w:szCs w:val="22"/>
        </w:rPr>
        <w:t>1</w:t>
      </w:r>
      <w:r w:rsidRPr="00DE140B">
        <w:rPr>
          <w:szCs w:val="22"/>
        </w:rPr>
        <w:t xml:space="preserve">) business days following the meeting. Meeting minutes shall include current statuses of all open issues and any upcoming product development and implementation activities. </w:t>
      </w:r>
    </w:p>
    <w:p w14:paraId="676E57ED" w14:textId="56386726" w:rsidR="00A763C3" w:rsidRPr="00DE140B" w:rsidRDefault="008637A5" w:rsidP="00DF73CE">
      <w:pPr>
        <w:spacing w:after="120" w:line="240" w:lineRule="auto"/>
        <w:ind w:left="0" w:right="54" w:firstLine="0"/>
        <w:rPr>
          <w:szCs w:val="22"/>
        </w:rPr>
      </w:pPr>
      <w:r w:rsidRPr="00DE140B">
        <w:rPr>
          <w:szCs w:val="22"/>
        </w:rPr>
        <w:t xml:space="preserve">The Contractor shall include, at minimum, the following topics: </w:t>
      </w:r>
    </w:p>
    <w:p w14:paraId="21CF453D" w14:textId="15419BB8"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Risk register review with mitigation strategy and status</w:t>
      </w:r>
    </w:p>
    <w:p w14:paraId="6BDA382D" w14:textId="291BEBBC"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Quality status/issues with resolution plan</w:t>
      </w:r>
    </w:p>
    <w:p w14:paraId="217C8A0B" w14:textId="51260ED5"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 xml:space="preserve">Product development status/issues with resolution plan </w:t>
      </w:r>
    </w:p>
    <w:p w14:paraId="5F30DBA8" w14:textId="36AD39F6"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Schedule status/issues with resolution plan</w:t>
      </w:r>
    </w:p>
    <w:p w14:paraId="7067A980" w14:textId="648BCC58"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 xml:space="preserve">Performance status/issues with resolution plan (performance improvement </w:t>
      </w:r>
      <w:r w:rsidR="00895077" w:rsidRPr="00DE140B">
        <w:rPr>
          <w:rFonts w:ascii="Arial" w:hAnsi="Arial" w:cs="Arial"/>
          <w:szCs w:val="22"/>
        </w:rPr>
        <w:t>p</w:t>
      </w:r>
      <w:r w:rsidRPr="00DE140B">
        <w:rPr>
          <w:rFonts w:ascii="Arial" w:hAnsi="Arial" w:cs="Arial"/>
          <w:szCs w:val="22"/>
        </w:rPr>
        <w:t>lan/remediation plan)</w:t>
      </w:r>
    </w:p>
    <w:p w14:paraId="53DE7BCD" w14:textId="3DFF7DB7"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Plans for coming weeks (including performance improvement plan/remediation plan efforts)</w:t>
      </w:r>
    </w:p>
    <w:p w14:paraId="19403B52" w14:textId="5BC03417"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All action items (status (pending, closed, other), duration, and resource assignments)</w:t>
      </w:r>
    </w:p>
    <w:p w14:paraId="5A1F8EC0" w14:textId="6A5AB0FD" w:rsidR="00A763C3" w:rsidRPr="00DE140B" w:rsidRDefault="008637A5" w:rsidP="00663D6C">
      <w:pPr>
        <w:pStyle w:val="ListParagraph"/>
        <w:numPr>
          <w:ilvl w:val="0"/>
          <w:numId w:val="53"/>
        </w:numPr>
        <w:spacing w:after="120" w:line="240" w:lineRule="auto"/>
        <w:ind w:right="54"/>
        <w:rPr>
          <w:rFonts w:ascii="Arial" w:hAnsi="Arial" w:cs="Arial"/>
          <w:szCs w:val="22"/>
        </w:rPr>
      </w:pPr>
      <w:r w:rsidRPr="00DE140B">
        <w:rPr>
          <w:rFonts w:ascii="Arial" w:hAnsi="Arial" w:cs="Arial"/>
          <w:szCs w:val="22"/>
        </w:rPr>
        <w:t>Deliverable status</w:t>
      </w:r>
    </w:p>
    <w:p w14:paraId="5A636901" w14:textId="31062C40" w:rsidR="00EC5B22" w:rsidRPr="00DE140B" w:rsidRDefault="00EC5B22" w:rsidP="00DF73CE">
      <w:pPr>
        <w:spacing w:after="120" w:line="240" w:lineRule="auto"/>
        <w:ind w:left="990" w:right="54" w:hanging="270"/>
        <w:rPr>
          <w:b/>
          <w:bCs/>
          <w:szCs w:val="22"/>
        </w:rPr>
      </w:pPr>
      <w:r w:rsidRPr="00DE140B">
        <w:rPr>
          <w:b/>
          <w:bCs/>
          <w:szCs w:val="22"/>
        </w:rPr>
        <w:t>Deliverable</w:t>
      </w:r>
      <w:r w:rsidR="000768E1" w:rsidRPr="00DE140B">
        <w:rPr>
          <w:b/>
          <w:bCs/>
          <w:szCs w:val="22"/>
        </w:rPr>
        <w:t>s</w:t>
      </w:r>
      <w:r w:rsidRPr="00DE140B">
        <w:rPr>
          <w:b/>
          <w:bCs/>
          <w:szCs w:val="22"/>
        </w:rPr>
        <w:t>:</w:t>
      </w:r>
    </w:p>
    <w:p w14:paraId="40B2665C" w14:textId="0DE02187" w:rsidR="00EC5B22" w:rsidRPr="00DE140B" w:rsidRDefault="000B1143" w:rsidP="00663D6C">
      <w:pPr>
        <w:pStyle w:val="ListParagraph"/>
        <w:numPr>
          <w:ilvl w:val="0"/>
          <w:numId w:val="22"/>
        </w:numPr>
        <w:spacing w:after="120" w:line="240" w:lineRule="auto"/>
        <w:ind w:left="1080" w:right="54"/>
        <w:rPr>
          <w:rFonts w:ascii="Arial" w:hAnsi="Arial" w:cs="Arial"/>
          <w:sz w:val="22"/>
          <w:szCs w:val="22"/>
        </w:rPr>
      </w:pPr>
      <w:r w:rsidRPr="00DE140B">
        <w:rPr>
          <w:rFonts w:ascii="Arial" w:hAnsi="Arial" w:cs="Arial"/>
          <w:sz w:val="22"/>
          <w:szCs w:val="22"/>
        </w:rPr>
        <w:t xml:space="preserve">Create and facilitate a </w:t>
      </w:r>
      <w:r w:rsidR="00627517" w:rsidRPr="00DE140B">
        <w:rPr>
          <w:rFonts w:ascii="Arial" w:hAnsi="Arial" w:cs="Arial"/>
          <w:sz w:val="22"/>
          <w:szCs w:val="22"/>
        </w:rPr>
        <w:t xml:space="preserve">bi-weekly </w:t>
      </w:r>
      <w:r w:rsidR="00FF0E5A" w:rsidRPr="00DE140B">
        <w:rPr>
          <w:rFonts w:ascii="Arial" w:hAnsi="Arial" w:cs="Arial"/>
          <w:sz w:val="22"/>
          <w:szCs w:val="22"/>
        </w:rPr>
        <w:t>performance review meeting</w:t>
      </w:r>
    </w:p>
    <w:p w14:paraId="6474FFA6" w14:textId="3B9513A1" w:rsidR="00BB179C" w:rsidRPr="00DE140B" w:rsidRDefault="0009097F" w:rsidP="00663D6C">
      <w:pPr>
        <w:pStyle w:val="ListParagraph"/>
        <w:numPr>
          <w:ilvl w:val="0"/>
          <w:numId w:val="22"/>
        </w:numPr>
        <w:spacing w:after="120" w:line="240" w:lineRule="auto"/>
        <w:ind w:left="1080" w:right="54"/>
        <w:rPr>
          <w:rFonts w:ascii="Arial" w:hAnsi="Arial" w:cs="Arial"/>
          <w:sz w:val="22"/>
          <w:szCs w:val="22"/>
        </w:rPr>
      </w:pPr>
      <w:r w:rsidRPr="00DE140B">
        <w:rPr>
          <w:rFonts w:ascii="Arial" w:hAnsi="Arial" w:cs="Arial"/>
          <w:sz w:val="22"/>
          <w:szCs w:val="22"/>
        </w:rPr>
        <w:t>Provide meeting agenda</w:t>
      </w:r>
      <w:r w:rsidR="00D77CA5" w:rsidRPr="00DE140B">
        <w:rPr>
          <w:rFonts w:ascii="Arial" w:hAnsi="Arial" w:cs="Arial"/>
          <w:sz w:val="22"/>
          <w:szCs w:val="22"/>
        </w:rPr>
        <w:t xml:space="preserve"> two (2) business days </w:t>
      </w:r>
      <w:r w:rsidR="00EA4A04" w:rsidRPr="00DE140B">
        <w:rPr>
          <w:rFonts w:ascii="Arial" w:hAnsi="Arial" w:cs="Arial"/>
          <w:sz w:val="22"/>
          <w:szCs w:val="22"/>
        </w:rPr>
        <w:t>prior to meeting</w:t>
      </w:r>
    </w:p>
    <w:p w14:paraId="07B44314" w14:textId="4C31CD17" w:rsidR="00A763C3" w:rsidRPr="00DE140B" w:rsidRDefault="00790FCE" w:rsidP="00663D6C">
      <w:pPr>
        <w:pStyle w:val="ListParagraph"/>
        <w:numPr>
          <w:ilvl w:val="0"/>
          <w:numId w:val="22"/>
        </w:numPr>
        <w:spacing w:after="120" w:line="240" w:lineRule="auto"/>
        <w:ind w:left="1080" w:right="54"/>
        <w:rPr>
          <w:rFonts w:ascii="Arial" w:hAnsi="Arial" w:cs="Arial"/>
          <w:sz w:val="22"/>
          <w:szCs w:val="22"/>
        </w:rPr>
      </w:pPr>
      <w:r w:rsidRPr="00DE140B">
        <w:rPr>
          <w:rFonts w:ascii="Arial" w:hAnsi="Arial" w:cs="Arial"/>
          <w:szCs w:val="22"/>
        </w:rPr>
        <w:t xml:space="preserve">Provide meeting minutes </w:t>
      </w:r>
      <w:r w:rsidR="001C703D" w:rsidRPr="00DE140B">
        <w:rPr>
          <w:rFonts w:ascii="Arial" w:hAnsi="Arial" w:cs="Arial"/>
          <w:szCs w:val="22"/>
        </w:rPr>
        <w:t>one</w:t>
      </w:r>
      <w:r w:rsidRPr="00DE140B">
        <w:rPr>
          <w:rFonts w:ascii="Arial" w:hAnsi="Arial" w:cs="Arial"/>
          <w:szCs w:val="22"/>
        </w:rPr>
        <w:t xml:space="preserve"> (</w:t>
      </w:r>
      <w:r w:rsidR="001C703D" w:rsidRPr="00DE140B">
        <w:rPr>
          <w:rFonts w:ascii="Arial" w:hAnsi="Arial" w:cs="Arial"/>
          <w:szCs w:val="22"/>
        </w:rPr>
        <w:t>1</w:t>
      </w:r>
      <w:r w:rsidRPr="00DE140B">
        <w:rPr>
          <w:rFonts w:ascii="Arial" w:hAnsi="Arial" w:cs="Arial"/>
          <w:szCs w:val="22"/>
        </w:rPr>
        <w:t>) business days after the meeting</w:t>
      </w:r>
    </w:p>
    <w:p w14:paraId="297E1C40" w14:textId="0CB12122" w:rsidR="00A763C3" w:rsidRPr="00DE140B" w:rsidRDefault="009714EB" w:rsidP="00DF73CE">
      <w:pPr>
        <w:pStyle w:val="Heading5"/>
        <w:spacing w:before="120" w:after="120" w:line="240" w:lineRule="auto"/>
        <w:ind w:left="0" w:hanging="14"/>
      </w:pPr>
      <w:bookmarkStart w:id="13" w:name="_Toc208906998"/>
      <w:r w:rsidRPr="00DE140B">
        <w:t xml:space="preserve">5.1.7 </w:t>
      </w:r>
      <w:r w:rsidR="006C31D6" w:rsidRPr="00DE140B">
        <w:t>Quality Assuranc</w:t>
      </w:r>
      <w:r w:rsidR="006921AA" w:rsidRPr="00DE140B">
        <w:t>e</w:t>
      </w:r>
      <w:bookmarkEnd w:id="13"/>
    </w:p>
    <w:p w14:paraId="660E8FC0" w14:textId="5A73DCA3" w:rsidR="00A763C3" w:rsidRPr="00DE140B" w:rsidRDefault="00FB31FB" w:rsidP="00DF73CE">
      <w:pPr>
        <w:spacing w:after="120" w:line="240" w:lineRule="auto"/>
        <w:ind w:left="0" w:right="54"/>
      </w:pPr>
      <w:r w:rsidRPr="00DE140B">
        <w:t>The COR</w:t>
      </w:r>
      <w:r w:rsidR="001833F1" w:rsidRPr="00DE140B">
        <w:t>/ACOR</w:t>
      </w:r>
      <w:r w:rsidRPr="00DE140B">
        <w:t xml:space="preserve"> </w:t>
      </w:r>
      <w:r w:rsidR="00A17D2C" w:rsidRPr="00DE140B">
        <w:t xml:space="preserve">and Project Management Team </w:t>
      </w:r>
      <w:r w:rsidRPr="00DE140B">
        <w:t>shall monitor the Contractor’s performance and ensure services are received and acceptable in accordance with the PWS. The COR</w:t>
      </w:r>
      <w:r w:rsidR="009714EB" w:rsidRPr="00DE140B">
        <w:t>/ACOR</w:t>
      </w:r>
      <w:r w:rsidRPr="00DE140B">
        <w:t xml:space="preserve"> </w:t>
      </w:r>
      <w:r w:rsidR="00A17D2C" w:rsidRPr="00DE140B">
        <w:t xml:space="preserve">and Project Management Team </w:t>
      </w:r>
      <w:r w:rsidRPr="00DE140B">
        <w:t>shall evaluate the Contractor's performance through periodic inspection of the Contractor's Quality Control Plan. The COR</w:t>
      </w:r>
      <w:r w:rsidR="00A17D2C" w:rsidRPr="00DE140B">
        <w:t>/ACOR</w:t>
      </w:r>
      <w:r w:rsidRPr="00DE140B">
        <w:t xml:space="preserve"> shall routinely evaluate the Contractor’s performance in accordance with the Performance Standards and Metrics in Secti</w:t>
      </w:r>
      <w:r w:rsidR="00485D88" w:rsidRPr="00DE140B">
        <w:t>o</w:t>
      </w:r>
      <w:r w:rsidRPr="00DE140B">
        <w:t>n</w:t>
      </w:r>
      <w:r w:rsidR="005E4545" w:rsidRPr="00DE140B">
        <w:t xml:space="preserve"> </w:t>
      </w:r>
      <w:r w:rsidR="00EE179D" w:rsidRPr="00DE140B">
        <w:t>10</w:t>
      </w:r>
      <w:r w:rsidRPr="00DE140B">
        <w:t>.</w:t>
      </w:r>
    </w:p>
    <w:p w14:paraId="57ADA40C" w14:textId="11BDA963" w:rsidR="00A763C3" w:rsidRPr="00DE140B" w:rsidRDefault="009714EB" w:rsidP="00DF73CE">
      <w:pPr>
        <w:pStyle w:val="Heading5"/>
        <w:spacing w:before="120" w:after="120" w:line="240" w:lineRule="auto"/>
        <w:ind w:left="0" w:hanging="14"/>
      </w:pPr>
      <w:bookmarkStart w:id="14" w:name="_Toc208906999"/>
      <w:r w:rsidRPr="00DE140B">
        <w:t xml:space="preserve">5.1.8 </w:t>
      </w:r>
      <w:r w:rsidR="00FB31FB" w:rsidRPr="00DE140B">
        <w:t>Quarterly Performance Meeting</w:t>
      </w:r>
      <w:bookmarkEnd w:id="14"/>
    </w:p>
    <w:p w14:paraId="3B7B3E65" w14:textId="2D7183AD" w:rsidR="00A763C3" w:rsidRPr="00DE140B" w:rsidRDefault="003608F8" w:rsidP="00DF73CE">
      <w:pPr>
        <w:spacing w:after="120" w:line="240" w:lineRule="auto"/>
        <w:ind w:left="0" w:right="54"/>
      </w:pPr>
      <w:r w:rsidRPr="00DE140B">
        <w:t xml:space="preserve">The Contractor shall conduct </w:t>
      </w:r>
      <w:r w:rsidR="000466DC" w:rsidRPr="00DE140B">
        <w:t xml:space="preserve">quarterly </w:t>
      </w:r>
      <w:r w:rsidRPr="00DE140B">
        <w:t xml:space="preserve">performance review meetings. Meetings shall be set up in advance, considering availability of Government Program Management Office (PMO) staff, providing phone dial-in and/or teleconferencing or web conferencing. An agenda shall be provided two (2) business days prior to the meeting. The Contractor shall facilitate the meeting, track action items, describe any risks associated with performance, schedule, or other concerns during this meeting, and deliver meeting minutes </w:t>
      </w:r>
      <w:r w:rsidR="00F24D2E" w:rsidRPr="00DE140B">
        <w:t>one</w:t>
      </w:r>
      <w:r w:rsidRPr="00DE140B">
        <w:t xml:space="preserve"> (</w:t>
      </w:r>
      <w:r w:rsidR="00F24D2E" w:rsidRPr="00DE140B">
        <w:t>1</w:t>
      </w:r>
      <w:r w:rsidRPr="00DE140B">
        <w:t xml:space="preserve">) business days following the meeting. Meeting minutes shall include current statuses of all open issues and any upcoming product development and implementation activities.  </w:t>
      </w:r>
      <w:r w:rsidR="00FB31FB" w:rsidRPr="00DE140B">
        <w:t xml:space="preserve">Representatives from each organization shall participate in </w:t>
      </w:r>
      <w:r w:rsidR="00DD567D" w:rsidRPr="00DE140B">
        <w:t>the</w:t>
      </w:r>
      <w:r w:rsidR="00FB31FB" w:rsidRPr="00DE140B">
        <w:t xml:space="preserve"> quarterly performance meeting to review performance, quality control, progress, requirements, and other matters. Suggested representation is the COR</w:t>
      </w:r>
      <w:r w:rsidR="001833F1" w:rsidRPr="00DE140B">
        <w:t>/ACOR</w:t>
      </w:r>
      <w:r w:rsidR="00FB31FB" w:rsidRPr="00DE140B">
        <w:t xml:space="preserve">, </w:t>
      </w:r>
      <w:r w:rsidR="00F24D2E" w:rsidRPr="00DE140B">
        <w:t>Project Management Team,</w:t>
      </w:r>
      <w:r w:rsidR="001F7CEE" w:rsidRPr="00DE140B">
        <w:t xml:space="preserve"> </w:t>
      </w:r>
      <w:r w:rsidR="00FB31FB" w:rsidRPr="00DE140B">
        <w:t>the Contractor’s Program Manager, and the Contractor’s designated quality control resource. A date, time and location (teleconference or physical meeting) shall be established following contract award.</w:t>
      </w:r>
    </w:p>
    <w:p w14:paraId="07861BBC" w14:textId="77777777" w:rsidR="00FB31FB" w:rsidRPr="00DE140B" w:rsidRDefault="00FB31FB" w:rsidP="00DF73CE">
      <w:pPr>
        <w:spacing w:after="120" w:line="240" w:lineRule="auto"/>
        <w:ind w:left="990" w:right="54" w:hanging="270"/>
        <w:rPr>
          <w:b/>
          <w:bCs/>
          <w:szCs w:val="22"/>
        </w:rPr>
      </w:pPr>
      <w:r w:rsidRPr="00DE140B">
        <w:rPr>
          <w:b/>
          <w:bCs/>
          <w:szCs w:val="22"/>
        </w:rPr>
        <w:t>Deliverable:</w:t>
      </w:r>
    </w:p>
    <w:p w14:paraId="1DD7993D" w14:textId="40326DAF" w:rsidR="002D32A1" w:rsidRPr="00DE140B" w:rsidRDefault="00B86223" w:rsidP="00663D6C">
      <w:pPr>
        <w:pStyle w:val="ListParagraph"/>
        <w:numPr>
          <w:ilvl w:val="0"/>
          <w:numId w:val="23"/>
        </w:numPr>
        <w:ind w:left="1080" w:right="54"/>
        <w:rPr>
          <w:rFonts w:ascii="Arial" w:hAnsi="Arial" w:cs="Arial"/>
          <w:sz w:val="22"/>
          <w:szCs w:val="22"/>
        </w:rPr>
      </w:pPr>
      <w:r w:rsidRPr="00DE140B">
        <w:rPr>
          <w:rFonts w:ascii="Arial" w:hAnsi="Arial" w:cs="Arial"/>
          <w:sz w:val="22"/>
          <w:szCs w:val="22"/>
        </w:rPr>
        <w:t>Provide q</w:t>
      </w:r>
      <w:r w:rsidR="00FB31FB" w:rsidRPr="00DE140B">
        <w:rPr>
          <w:rFonts w:ascii="Arial" w:hAnsi="Arial" w:cs="Arial"/>
          <w:sz w:val="22"/>
          <w:szCs w:val="22"/>
        </w:rPr>
        <w:t>uarterly Performance Status Report</w:t>
      </w:r>
    </w:p>
    <w:p w14:paraId="6BFCD012" w14:textId="77777777" w:rsidR="005562D7" w:rsidRPr="00DE140B" w:rsidRDefault="005562D7" w:rsidP="00663D6C">
      <w:pPr>
        <w:pStyle w:val="ListParagraph"/>
        <w:numPr>
          <w:ilvl w:val="0"/>
          <w:numId w:val="23"/>
        </w:numPr>
        <w:ind w:left="1080" w:right="54"/>
        <w:rPr>
          <w:rFonts w:ascii="Arial" w:hAnsi="Arial" w:cs="Arial"/>
          <w:sz w:val="22"/>
          <w:szCs w:val="22"/>
        </w:rPr>
      </w:pPr>
      <w:r w:rsidRPr="00DE140B">
        <w:rPr>
          <w:rFonts w:ascii="Arial" w:hAnsi="Arial" w:cs="Arial"/>
          <w:sz w:val="22"/>
          <w:szCs w:val="22"/>
        </w:rPr>
        <w:t>Create and facilitate a bi-weekly performance review meeting</w:t>
      </w:r>
    </w:p>
    <w:p w14:paraId="5CC73481" w14:textId="77777777" w:rsidR="005562D7" w:rsidRPr="00DE140B" w:rsidRDefault="005562D7" w:rsidP="00663D6C">
      <w:pPr>
        <w:pStyle w:val="ListParagraph"/>
        <w:numPr>
          <w:ilvl w:val="0"/>
          <w:numId w:val="23"/>
        </w:numPr>
        <w:ind w:left="1080" w:right="54"/>
        <w:rPr>
          <w:rFonts w:ascii="Arial" w:hAnsi="Arial" w:cs="Arial"/>
          <w:sz w:val="22"/>
          <w:szCs w:val="22"/>
        </w:rPr>
      </w:pPr>
      <w:r w:rsidRPr="00DE140B">
        <w:rPr>
          <w:rFonts w:ascii="Arial" w:hAnsi="Arial" w:cs="Arial"/>
          <w:sz w:val="22"/>
          <w:szCs w:val="22"/>
        </w:rPr>
        <w:t>Provide meeting agenda two (2) business days prior to meeting</w:t>
      </w:r>
    </w:p>
    <w:p w14:paraId="021580F6" w14:textId="5AB7FB37" w:rsidR="00A763C3" w:rsidRPr="00DE140B" w:rsidRDefault="005562D7" w:rsidP="00663D6C">
      <w:pPr>
        <w:pStyle w:val="ListParagraph"/>
        <w:numPr>
          <w:ilvl w:val="0"/>
          <w:numId w:val="23"/>
        </w:numPr>
        <w:ind w:left="1080" w:right="54"/>
        <w:rPr>
          <w:rFonts w:ascii="Arial" w:hAnsi="Arial" w:cs="Arial"/>
          <w:sz w:val="22"/>
          <w:szCs w:val="22"/>
        </w:rPr>
      </w:pPr>
      <w:r w:rsidRPr="00DE140B">
        <w:rPr>
          <w:rFonts w:ascii="Arial" w:hAnsi="Arial" w:cs="Arial"/>
          <w:sz w:val="22"/>
          <w:szCs w:val="22"/>
        </w:rPr>
        <w:t xml:space="preserve">Provide meeting minutes </w:t>
      </w:r>
      <w:r w:rsidR="00A82CAC" w:rsidRPr="00DE140B">
        <w:rPr>
          <w:rFonts w:ascii="Arial" w:hAnsi="Arial" w:cs="Arial"/>
          <w:sz w:val="22"/>
          <w:szCs w:val="22"/>
        </w:rPr>
        <w:t>one</w:t>
      </w:r>
      <w:r w:rsidRPr="00DE140B">
        <w:rPr>
          <w:rFonts w:ascii="Arial" w:hAnsi="Arial" w:cs="Arial"/>
          <w:sz w:val="22"/>
          <w:szCs w:val="22"/>
        </w:rPr>
        <w:t xml:space="preserve"> (</w:t>
      </w:r>
      <w:r w:rsidR="00A82CAC" w:rsidRPr="00DE140B">
        <w:rPr>
          <w:rFonts w:ascii="Arial" w:hAnsi="Arial" w:cs="Arial"/>
          <w:sz w:val="22"/>
          <w:szCs w:val="22"/>
        </w:rPr>
        <w:t>1</w:t>
      </w:r>
      <w:r w:rsidRPr="00DE140B">
        <w:rPr>
          <w:rFonts w:ascii="Arial" w:hAnsi="Arial" w:cs="Arial"/>
          <w:sz w:val="22"/>
          <w:szCs w:val="22"/>
        </w:rPr>
        <w:t>) business days after the meeting</w:t>
      </w:r>
    </w:p>
    <w:p w14:paraId="35D2B284" w14:textId="1CA2F1E9" w:rsidR="00591D1D" w:rsidRPr="00DE140B" w:rsidRDefault="006E48D2" w:rsidP="00DF73CE">
      <w:pPr>
        <w:ind w:left="0" w:right="6"/>
      </w:pPr>
      <w:r w:rsidRPr="00DE140B">
        <w:rPr>
          <w:b/>
        </w:rPr>
        <w:t xml:space="preserve">KEY PERSONNEL – See Section </w:t>
      </w:r>
      <w:r w:rsidR="00402D3E" w:rsidRPr="00DE140B">
        <w:rPr>
          <w:b/>
        </w:rPr>
        <w:t>7</w:t>
      </w:r>
      <w:r w:rsidRPr="00DE140B">
        <w:t>.</w:t>
      </w:r>
    </w:p>
    <w:p w14:paraId="6E2ECD6E" w14:textId="77777777" w:rsidR="00A763C3" w:rsidRPr="00DE140B" w:rsidRDefault="00A763C3" w:rsidP="00DF73CE">
      <w:pPr>
        <w:ind w:left="0" w:right="6"/>
      </w:pPr>
    </w:p>
    <w:p w14:paraId="5F688B00" w14:textId="38A76C1A" w:rsidR="00A763C3" w:rsidRPr="00DE140B" w:rsidRDefault="00986A9C" w:rsidP="00DF73CE">
      <w:pPr>
        <w:pStyle w:val="Heading4"/>
        <w:spacing w:before="240" w:after="240"/>
        <w:ind w:left="0"/>
      </w:pPr>
      <w:bookmarkStart w:id="15" w:name="_Toc208907000"/>
      <w:r w:rsidRPr="00DE140B">
        <w:t>Task 5.</w:t>
      </w:r>
      <w:r w:rsidR="003F714E" w:rsidRPr="00DE140B">
        <w:t>2</w:t>
      </w:r>
      <w:r w:rsidRPr="00DE140B">
        <w:t xml:space="preserve"> </w:t>
      </w:r>
      <w:r w:rsidR="00641670" w:rsidRPr="00DE140B">
        <w:t>Contract Service</w:t>
      </w:r>
      <w:r w:rsidR="00B200AE" w:rsidRPr="00DE140B">
        <w:t>s</w:t>
      </w:r>
      <w:r w:rsidR="006C4474" w:rsidRPr="00DE140B">
        <w:t xml:space="preserve"> Required</w:t>
      </w:r>
      <w:r w:rsidR="00945611" w:rsidRPr="00DE140B">
        <w:t xml:space="preserve"> </w:t>
      </w:r>
      <w:r w:rsidR="007A3B31" w:rsidRPr="00DE140B">
        <w:t>t</w:t>
      </w:r>
      <w:r w:rsidR="00945611" w:rsidRPr="00DE140B">
        <w:t xml:space="preserve">o </w:t>
      </w:r>
      <w:r w:rsidR="003805B0" w:rsidRPr="00DE140B">
        <w:t xml:space="preserve">be </w:t>
      </w:r>
      <w:r w:rsidR="007A3B31" w:rsidRPr="00DE140B">
        <w:t>D</w:t>
      </w:r>
      <w:r w:rsidR="003805B0" w:rsidRPr="00DE140B">
        <w:t>eveloped</w:t>
      </w:r>
      <w:r w:rsidR="00F9472A" w:rsidRPr="00DE140B">
        <w:t xml:space="preserve"> </w:t>
      </w:r>
      <w:r w:rsidR="00C207A7" w:rsidRPr="00DE140B">
        <w:t>(Mandatory Tasks</w:t>
      </w:r>
      <w:r w:rsidR="00493DF3" w:rsidRPr="00DE140B">
        <w:t xml:space="preserve"> Requirements</w:t>
      </w:r>
      <w:r w:rsidR="007F1C40" w:rsidRPr="00DE140B">
        <w:t>)</w:t>
      </w:r>
      <w:bookmarkEnd w:id="15"/>
    </w:p>
    <w:p w14:paraId="692D5CE3" w14:textId="353BBB0C" w:rsidR="00986A9C" w:rsidRPr="00DE140B" w:rsidRDefault="00B84AB4" w:rsidP="00DF73CE">
      <w:pPr>
        <w:pStyle w:val="Heading5"/>
        <w:spacing w:before="120" w:after="120" w:line="240" w:lineRule="auto"/>
        <w:ind w:left="0" w:hanging="14"/>
      </w:pPr>
      <w:bookmarkStart w:id="16" w:name="_Toc208907001"/>
      <w:r w:rsidRPr="00DE140B">
        <w:t>5.</w:t>
      </w:r>
      <w:r w:rsidR="003F714E" w:rsidRPr="00DE140B">
        <w:t>2</w:t>
      </w:r>
      <w:r w:rsidRPr="00DE140B">
        <w:t>.1</w:t>
      </w:r>
      <w:r w:rsidR="00986A9C" w:rsidRPr="00DE140B">
        <w:t xml:space="preserve"> </w:t>
      </w:r>
      <w:r w:rsidR="000C3550" w:rsidRPr="00DE140B">
        <w:t>Portal Services</w:t>
      </w:r>
      <w:bookmarkEnd w:id="16"/>
    </w:p>
    <w:p w14:paraId="6673B288" w14:textId="45800885" w:rsidR="00A763C3" w:rsidRPr="00DE140B" w:rsidRDefault="4E7C1E39" w:rsidP="00DF73CE">
      <w:pPr>
        <w:spacing w:after="120" w:line="240" w:lineRule="auto"/>
        <w:ind w:left="0" w:firstLine="0"/>
      </w:pPr>
      <w:r w:rsidRPr="00DE140B">
        <w:t>To enable t</w:t>
      </w:r>
      <w:r w:rsidR="6F04B151" w:rsidRPr="00DE140B">
        <w:t>he</w:t>
      </w:r>
      <w:r w:rsidRPr="00DE140B">
        <w:t xml:space="preserve"> creation, </w:t>
      </w:r>
      <w:r w:rsidR="00D46A92" w:rsidRPr="00DE140B">
        <w:t xml:space="preserve">authentication, </w:t>
      </w:r>
      <w:r w:rsidRPr="00DE140B">
        <w:t xml:space="preserve">authorized completion and secure electronic submission of DBQs, </w:t>
      </w:r>
      <w:r w:rsidR="1162D365" w:rsidRPr="00DE140B">
        <w:t>user-friendly</w:t>
      </w:r>
      <w:r w:rsidRPr="00DE140B">
        <w:t xml:space="preserve"> </w:t>
      </w:r>
      <w:r w:rsidR="168D28C2" w:rsidRPr="00DE140B">
        <w:t>web portal services are requi</w:t>
      </w:r>
      <w:r w:rsidR="1251BA29" w:rsidRPr="00DE140B">
        <w:t>red to streamline the assessment process for Veterans, their families</w:t>
      </w:r>
      <w:r w:rsidR="2ECB9B0C" w:rsidRPr="00DE140B">
        <w:t xml:space="preserve">, </w:t>
      </w:r>
      <w:r w:rsidR="1251BA29" w:rsidRPr="00DE140B">
        <w:t>caregivers</w:t>
      </w:r>
      <w:r w:rsidR="14190EDB" w:rsidRPr="00DE140B">
        <w:t>, VA</w:t>
      </w:r>
      <w:r w:rsidR="30EAF01C" w:rsidRPr="00DE140B">
        <w:t xml:space="preserve"> and </w:t>
      </w:r>
      <w:r w:rsidR="14190EDB" w:rsidRPr="00DE140B">
        <w:t>VA contracted examiners, and</w:t>
      </w:r>
      <w:r w:rsidR="4017C9A1" w:rsidRPr="00DE140B">
        <w:t xml:space="preserve"> </w:t>
      </w:r>
      <w:r w:rsidR="30EAF01C" w:rsidRPr="00DE140B">
        <w:t>non-VA medical providers</w:t>
      </w:r>
      <w:r w:rsidR="4CEE892D" w:rsidRPr="00DE140B">
        <w:t>.</w:t>
      </w:r>
    </w:p>
    <w:p w14:paraId="0D060DF7" w14:textId="7D4E7A16" w:rsidR="00CA2C50" w:rsidRDefault="00CA2C50" w:rsidP="00CA2C50">
      <w:pPr>
        <w:spacing w:after="120" w:line="240" w:lineRule="auto"/>
        <w:ind w:left="0" w:firstLine="0"/>
      </w:pPr>
      <w:r>
        <w:t xml:space="preserve">The </w:t>
      </w:r>
      <w:r w:rsidR="001F10F7">
        <w:t>Contra</w:t>
      </w:r>
      <w:r w:rsidR="00736615">
        <w:t>ct</w:t>
      </w:r>
      <w:r w:rsidR="001F10F7">
        <w:t>or</w:t>
      </w:r>
      <w:r>
        <w:t xml:space="preserve"> shall provide a professional turnkey solution based on web platform hosting services including but not limited to the setup, configuration, management, maintenance, and support of the web hosting infrastructure.</w:t>
      </w:r>
    </w:p>
    <w:p w14:paraId="0FFFFE7B" w14:textId="7FD1697D" w:rsidR="00A763C3" w:rsidRPr="00DE140B" w:rsidRDefault="162C642D" w:rsidP="00CA2C50">
      <w:pPr>
        <w:spacing w:after="120" w:line="240" w:lineRule="auto"/>
        <w:ind w:left="0" w:firstLine="0"/>
      </w:pPr>
      <w:r w:rsidRPr="00DE140B">
        <w:t>A web portal shall be designed and developed that is architected for scalability and performance to meet current and future program needs. Claims intake is not static</w:t>
      </w:r>
      <w:r w:rsidR="3306E591" w:rsidRPr="00DE140B">
        <w:t>. L</w:t>
      </w:r>
      <w:r w:rsidRPr="00DE140B">
        <w:t>egal requirements, eligibility categories, user roles and organizational use cases shift over time</w:t>
      </w:r>
      <w:r w:rsidR="5158CFA9" w:rsidRPr="00DE140B">
        <w:t>, impacting the volume of completed DBQs</w:t>
      </w:r>
      <w:r w:rsidRPr="00DE140B">
        <w:t>.</w:t>
      </w:r>
      <w:r w:rsidR="237EC69C" w:rsidRPr="00DE140B">
        <w:t xml:space="preserve"> </w:t>
      </w:r>
      <w:r w:rsidR="071A5DB0" w:rsidRPr="00DE140B">
        <w:t xml:space="preserve">Scalability includes the ability to support </w:t>
      </w:r>
      <w:r w:rsidR="24EC24C2" w:rsidRPr="00DE140B">
        <w:t xml:space="preserve">planned an unplanned events, including </w:t>
      </w:r>
      <w:r w:rsidR="071A5DB0" w:rsidRPr="00DE140B">
        <w:t xml:space="preserve">increased numbers of authorized users as new use cases emerge or as external circumstances change, such as expanded benefits programs, surges in claims </w:t>
      </w:r>
      <w:r w:rsidR="0FFE130E" w:rsidRPr="00DE140B">
        <w:t>activity or increases in Veteran population.</w:t>
      </w:r>
    </w:p>
    <w:p w14:paraId="072F5B2C" w14:textId="7EE3C20E" w:rsidR="00A763C3" w:rsidRPr="00DE140B" w:rsidRDefault="63550B60" w:rsidP="00DF73CE">
      <w:pPr>
        <w:spacing w:after="120" w:line="240" w:lineRule="auto"/>
        <w:ind w:left="0" w:firstLine="0"/>
      </w:pPr>
      <w:r w:rsidRPr="00DE140B">
        <w:t>Current d</w:t>
      </w:r>
      <w:r w:rsidR="237EC69C" w:rsidRPr="00DE140B">
        <w:t>aily</w:t>
      </w:r>
      <w:r w:rsidR="758A079D" w:rsidRPr="00DE140B">
        <w:t xml:space="preserve"> business day</w:t>
      </w:r>
      <w:r w:rsidR="237EC69C" w:rsidRPr="00DE140B">
        <w:t xml:space="preserve"> receipts</w:t>
      </w:r>
      <w:r w:rsidR="162C642D" w:rsidRPr="00DE140B">
        <w:t xml:space="preserve"> </w:t>
      </w:r>
      <w:r w:rsidR="45000FB5" w:rsidRPr="00DE140B">
        <w:t>of DBQs</w:t>
      </w:r>
      <w:r w:rsidR="162C642D" w:rsidRPr="00DE140B">
        <w:t xml:space="preserve"> </w:t>
      </w:r>
      <w:r w:rsidR="01520472" w:rsidRPr="00DE140B">
        <w:t>can average to near 36,000</w:t>
      </w:r>
      <w:r w:rsidR="072FE092" w:rsidRPr="00DE140B">
        <w:t>. While multiple DBQs are often completed by one examiner, potential concurrent user counts can be estimated at 10</w:t>
      </w:r>
      <w:r w:rsidR="2B5E7535" w:rsidRPr="00DE140B">
        <w:t>,000</w:t>
      </w:r>
      <w:r w:rsidR="01520472" w:rsidRPr="00DE140B">
        <w:t xml:space="preserve">. </w:t>
      </w:r>
      <w:r w:rsidR="162C642D" w:rsidRPr="00DE140B">
        <w:t>Scalability ensures the portal remains effective, compliant and user-friendly under different circumstances.</w:t>
      </w:r>
    </w:p>
    <w:p w14:paraId="0DC6C9F3" w14:textId="5BD3A8A9" w:rsidR="00A763C3" w:rsidRDefault="00B767E2" w:rsidP="5AB7923A">
      <w:pPr>
        <w:ind w:left="0"/>
        <w:rPr>
          <w:rFonts w:eastAsia="Times New Roman"/>
          <w:color w:val="000000" w:themeColor="text1"/>
        </w:rPr>
      </w:pPr>
      <w:r w:rsidRPr="00DE140B">
        <w:rPr>
          <w:rFonts w:eastAsia="Times New Roman"/>
          <w:color w:val="000000" w:themeColor="text1"/>
        </w:rPr>
        <w:t xml:space="preserve">The portal </w:t>
      </w:r>
      <w:r w:rsidR="00804475" w:rsidRPr="00DE140B">
        <w:rPr>
          <w:rFonts w:eastAsia="Times New Roman"/>
          <w:color w:val="000000" w:themeColor="text1"/>
        </w:rPr>
        <w:t xml:space="preserve">will not only be used for </w:t>
      </w:r>
      <w:r w:rsidR="00834252" w:rsidRPr="00DE140B">
        <w:rPr>
          <w:rFonts w:eastAsia="Times New Roman"/>
          <w:color w:val="000000" w:themeColor="text1"/>
        </w:rPr>
        <w:t xml:space="preserve">non-VA provider </w:t>
      </w:r>
      <w:r w:rsidR="002B55AD" w:rsidRPr="00DE140B">
        <w:rPr>
          <w:rFonts w:eastAsia="Times New Roman"/>
          <w:color w:val="000000" w:themeColor="text1"/>
        </w:rPr>
        <w:t xml:space="preserve">DBQ submission but for future submissions of </w:t>
      </w:r>
      <w:r w:rsidR="00D96204" w:rsidRPr="00DE140B">
        <w:rPr>
          <w:rFonts w:eastAsia="Times New Roman"/>
          <w:color w:val="000000" w:themeColor="text1"/>
        </w:rPr>
        <w:t>DBQ by all MDEO contract</w:t>
      </w:r>
      <w:r w:rsidR="00BF79C6" w:rsidRPr="00DE140B">
        <w:rPr>
          <w:rFonts w:eastAsia="Times New Roman"/>
          <w:color w:val="000000" w:themeColor="text1"/>
        </w:rPr>
        <w:t xml:space="preserve"> providers.</w:t>
      </w:r>
      <w:r w:rsidR="00B05025" w:rsidRPr="00DE140B">
        <w:rPr>
          <w:rFonts w:eastAsia="Times New Roman"/>
          <w:color w:val="000000" w:themeColor="text1"/>
        </w:rPr>
        <w:t xml:space="preserve"> </w:t>
      </w:r>
      <w:r w:rsidR="00495DE8" w:rsidRPr="00DE140B">
        <w:rPr>
          <w:rFonts w:eastAsia="Times New Roman"/>
          <w:color w:val="000000" w:themeColor="text1"/>
        </w:rPr>
        <w:t xml:space="preserve">Through the incorporation of </w:t>
      </w:r>
      <w:r w:rsidR="00747E7F" w:rsidRPr="00DE140B">
        <w:rPr>
          <w:rFonts w:eastAsia="Times New Roman"/>
          <w:color w:val="000000" w:themeColor="text1"/>
        </w:rPr>
        <w:t>other</w:t>
      </w:r>
      <w:r w:rsidR="00495DE8" w:rsidRPr="00DE140B">
        <w:rPr>
          <w:rFonts w:eastAsia="Times New Roman"/>
          <w:color w:val="000000" w:themeColor="text1"/>
        </w:rPr>
        <w:t xml:space="preserve"> </w:t>
      </w:r>
      <w:r w:rsidR="00DA7B2D" w:rsidRPr="00DE140B">
        <w:rPr>
          <w:rFonts w:eastAsia="Times New Roman"/>
          <w:color w:val="000000" w:themeColor="text1"/>
        </w:rPr>
        <w:t xml:space="preserve">and </w:t>
      </w:r>
      <w:r w:rsidR="00495DE8" w:rsidRPr="00DE140B">
        <w:rPr>
          <w:rFonts w:eastAsia="Times New Roman"/>
          <w:color w:val="000000" w:themeColor="text1"/>
        </w:rPr>
        <w:t xml:space="preserve">automation </w:t>
      </w:r>
      <w:r w:rsidR="00DA7B2D" w:rsidRPr="00DE140B">
        <w:rPr>
          <w:rFonts w:eastAsia="Times New Roman"/>
          <w:color w:val="000000" w:themeColor="text1"/>
        </w:rPr>
        <w:t xml:space="preserve">initiatives it is </w:t>
      </w:r>
      <w:r w:rsidR="00AB0589" w:rsidRPr="00DE140B">
        <w:rPr>
          <w:rFonts w:eastAsia="Times New Roman"/>
          <w:color w:val="000000" w:themeColor="text1"/>
        </w:rPr>
        <w:t>anticipated</w:t>
      </w:r>
      <w:r w:rsidR="00DA7B2D" w:rsidRPr="00DE140B">
        <w:rPr>
          <w:rFonts w:eastAsia="Times New Roman"/>
          <w:color w:val="000000" w:themeColor="text1"/>
        </w:rPr>
        <w:t xml:space="preserve"> that </w:t>
      </w:r>
      <w:r w:rsidR="002A4DB8" w:rsidRPr="00DE140B">
        <w:rPr>
          <w:rFonts w:eastAsia="Times New Roman"/>
          <w:color w:val="000000" w:themeColor="text1"/>
        </w:rPr>
        <w:t>volume may significantly increase.</w:t>
      </w:r>
    </w:p>
    <w:p w14:paraId="1511EC1F" w14:textId="77777777" w:rsidR="00D17B26" w:rsidRDefault="00D17B26" w:rsidP="5AB7923A">
      <w:pPr>
        <w:ind w:left="0"/>
        <w:rPr>
          <w:rFonts w:eastAsia="Times New Roman"/>
          <w:color w:val="000000" w:themeColor="text1"/>
        </w:rPr>
      </w:pPr>
    </w:p>
    <w:p w14:paraId="530B0964" w14:textId="050823F9" w:rsidR="00D17B26" w:rsidRDefault="00D17B26" w:rsidP="5AB7923A">
      <w:pPr>
        <w:ind w:left="0"/>
      </w:pPr>
      <w:r>
        <w:t>The web platform shall support all capabilities documented within PWS Tasks (</w:t>
      </w:r>
      <w:r w:rsidR="00291553">
        <w:t>5.</w:t>
      </w:r>
      <w:r w:rsidR="00172724">
        <w:t>2</w:t>
      </w:r>
      <w:r>
        <w:t xml:space="preserve"> through </w:t>
      </w:r>
      <w:r w:rsidR="00D52CC4">
        <w:t>6.3</w:t>
      </w:r>
      <w:r>
        <w:t>) and shall comply with all VA and Federal Security requirements.  The environment shall have a scalable architecture to support expanding requirements, innovations in AI, continuous process improvement and a dynamic user base.</w:t>
      </w:r>
    </w:p>
    <w:p w14:paraId="37A90A60" w14:textId="77777777" w:rsidR="004C172F" w:rsidRPr="00DE140B" w:rsidRDefault="004C172F" w:rsidP="5AB7923A">
      <w:pPr>
        <w:ind w:left="0"/>
        <w:rPr>
          <w:rFonts w:eastAsia="Times New Roman"/>
          <w:color w:val="000000" w:themeColor="text1"/>
        </w:rPr>
      </w:pPr>
    </w:p>
    <w:p w14:paraId="05ADB258" w14:textId="2DD4D303" w:rsidR="00867ED1" w:rsidRPr="00DE140B" w:rsidRDefault="176DC705">
      <w:pPr>
        <w:ind w:left="-10" w:firstLine="0"/>
        <w:rPr>
          <w:szCs w:val="22"/>
        </w:rPr>
      </w:pPr>
      <w:r w:rsidRPr="00DE140B">
        <w:rPr>
          <w:szCs w:val="22"/>
        </w:rPr>
        <w:t>T</w:t>
      </w:r>
      <w:r w:rsidR="3A64CB05" w:rsidRPr="00DE140B">
        <w:rPr>
          <w:szCs w:val="22"/>
        </w:rPr>
        <w:t>he</w:t>
      </w:r>
      <w:r w:rsidR="00A016E0" w:rsidRPr="00DE140B">
        <w:rPr>
          <w:szCs w:val="22"/>
        </w:rPr>
        <w:t xml:space="preserve"> Cont</w:t>
      </w:r>
      <w:r w:rsidR="00292E34" w:rsidRPr="00DE140B">
        <w:rPr>
          <w:szCs w:val="22"/>
        </w:rPr>
        <w:t xml:space="preserve">ractor </w:t>
      </w:r>
      <w:r w:rsidR="008934EA" w:rsidRPr="00DE140B">
        <w:rPr>
          <w:szCs w:val="22"/>
        </w:rPr>
        <w:t>shall:</w:t>
      </w:r>
    </w:p>
    <w:p w14:paraId="0B941DBD" w14:textId="61FA4D22"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Develop a turnkey Web Portal Services (PS) ready within 120 business days upon contract award for immediate use of DBQ submission for all 82 DBQs, prioritizing delivery of 71 public-facing DBQs first.</w:t>
      </w:r>
    </w:p>
    <w:p w14:paraId="4C4581F3"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Establish machine readable, standardized data delivery structure for DBQ transmission that are optimized for automated workflows, implement a data model to ensure consistency of data fields, formats and metadata across all intake channels.</w:t>
      </w:r>
    </w:p>
    <w:p w14:paraId="21971A26"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 xml:space="preserve">Provide documentation (schemas, metadata definitions, integration specifications, etc.) and conduct knowledge sharing to ensure implementation of standardized and required structure by non-VA users of portal services. </w:t>
      </w:r>
    </w:p>
    <w:p w14:paraId="3CD2F999"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Design a portal to handle increasing user demand, data volumes and functionality without degradation of performance, security or availability.</w:t>
      </w:r>
    </w:p>
    <w:p w14:paraId="04BE3B9A"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Design a portal to meet performance benchmarks, including system response time, throughout and availability.</w:t>
      </w:r>
    </w:p>
    <w:p w14:paraId="11012E55" w14:textId="4AB4A3C9"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 xml:space="preserve">Design for redundancy, failover, and disaster recovery </w:t>
      </w:r>
      <w:r w:rsidR="2E8EA6C8" w:rsidRPr="1B17683A">
        <w:rPr>
          <w:rFonts w:ascii="Arial" w:hAnsi="Arial" w:cs="Arial"/>
          <w:sz w:val="22"/>
          <w:szCs w:val="22"/>
        </w:rPr>
        <w:t xml:space="preserve">including </w:t>
      </w:r>
      <w:r w:rsidR="2E8EA6C8" w:rsidRPr="09BD99F3">
        <w:rPr>
          <w:rFonts w:ascii="Arial" w:hAnsi="Arial" w:cs="Arial"/>
          <w:sz w:val="22"/>
          <w:szCs w:val="22"/>
        </w:rPr>
        <w:t xml:space="preserve">support of </w:t>
      </w:r>
      <w:r w:rsidR="2E8EA6C8" w:rsidRPr="08393279">
        <w:rPr>
          <w:rFonts w:ascii="Arial" w:hAnsi="Arial" w:cs="Arial"/>
          <w:sz w:val="22"/>
          <w:szCs w:val="22"/>
        </w:rPr>
        <w:t xml:space="preserve">offsite </w:t>
      </w:r>
      <w:r w:rsidR="2E8EA6C8" w:rsidRPr="4DB6F7FA">
        <w:rPr>
          <w:rFonts w:ascii="Arial" w:hAnsi="Arial" w:cs="Arial"/>
          <w:sz w:val="22"/>
          <w:szCs w:val="22"/>
        </w:rPr>
        <w:t xml:space="preserve">storage </w:t>
      </w:r>
      <w:r w:rsidRPr="00DE140B">
        <w:rPr>
          <w:rFonts w:ascii="Arial" w:hAnsi="Arial" w:cs="Arial"/>
          <w:sz w:val="22"/>
          <w:szCs w:val="22"/>
        </w:rPr>
        <w:t xml:space="preserve">to ensure </w:t>
      </w:r>
      <w:r w:rsidR="5B2697E2" w:rsidRPr="3F051659">
        <w:rPr>
          <w:rFonts w:ascii="Arial" w:hAnsi="Arial" w:cs="Arial"/>
          <w:sz w:val="22"/>
          <w:szCs w:val="22"/>
        </w:rPr>
        <w:t xml:space="preserve">data </w:t>
      </w:r>
      <w:r w:rsidR="5B2697E2" w:rsidRPr="21C4C48C">
        <w:rPr>
          <w:rFonts w:ascii="Arial" w:hAnsi="Arial" w:cs="Arial"/>
          <w:sz w:val="22"/>
          <w:szCs w:val="22"/>
        </w:rPr>
        <w:t>integrity</w:t>
      </w:r>
      <w:r w:rsidR="5B2697E2" w:rsidRPr="0192E2E8">
        <w:rPr>
          <w:rFonts w:ascii="Arial" w:hAnsi="Arial" w:cs="Arial"/>
          <w:sz w:val="22"/>
          <w:szCs w:val="22"/>
        </w:rPr>
        <w:t xml:space="preserve"> </w:t>
      </w:r>
      <w:r w:rsidR="004E2B57" w:rsidRPr="48C45C72">
        <w:rPr>
          <w:rFonts w:ascii="Arial" w:hAnsi="Arial" w:cs="Arial"/>
          <w:sz w:val="22"/>
          <w:szCs w:val="22"/>
        </w:rPr>
        <w:t>and</w:t>
      </w:r>
      <w:r w:rsidR="004E2B57" w:rsidRPr="00DE140B">
        <w:rPr>
          <w:rFonts w:ascii="Arial" w:hAnsi="Arial" w:cs="Arial"/>
          <w:sz w:val="22"/>
          <w:szCs w:val="22"/>
        </w:rPr>
        <w:t xml:space="preserve"> portal</w:t>
      </w:r>
      <w:r w:rsidRPr="00DE140B">
        <w:rPr>
          <w:rFonts w:ascii="Arial" w:hAnsi="Arial" w:cs="Arial"/>
          <w:sz w:val="22"/>
          <w:szCs w:val="22"/>
        </w:rPr>
        <w:t xml:space="preserve"> continuity of operations.</w:t>
      </w:r>
    </w:p>
    <w:p w14:paraId="164BEDC8" w14:textId="0663B947" w:rsidR="33858626" w:rsidRDefault="05010731" w:rsidP="00663D6C">
      <w:pPr>
        <w:pStyle w:val="ListParagraph"/>
        <w:numPr>
          <w:ilvl w:val="0"/>
          <w:numId w:val="35"/>
        </w:numPr>
        <w:rPr>
          <w:rFonts w:ascii="Arial" w:hAnsi="Arial" w:cs="Arial"/>
        </w:rPr>
      </w:pPr>
      <w:r w:rsidRPr="59CF1237">
        <w:rPr>
          <w:rFonts w:ascii="Arial" w:hAnsi="Arial" w:cs="Arial"/>
        </w:rPr>
        <w:t xml:space="preserve">Provide automated </w:t>
      </w:r>
      <w:r w:rsidRPr="7D99E90C">
        <w:rPr>
          <w:rFonts w:ascii="Arial" w:hAnsi="Arial" w:cs="Arial"/>
        </w:rPr>
        <w:t xml:space="preserve">daily backups </w:t>
      </w:r>
      <w:r w:rsidRPr="39A31197">
        <w:rPr>
          <w:rFonts w:ascii="Arial" w:hAnsi="Arial" w:cs="Arial"/>
        </w:rPr>
        <w:t xml:space="preserve">of all hosted </w:t>
      </w:r>
      <w:r w:rsidRPr="090F7D61">
        <w:rPr>
          <w:rFonts w:ascii="Arial" w:hAnsi="Arial" w:cs="Arial"/>
        </w:rPr>
        <w:t xml:space="preserve">websites and </w:t>
      </w:r>
      <w:r w:rsidRPr="3670C70B">
        <w:rPr>
          <w:rFonts w:ascii="Arial" w:hAnsi="Arial" w:cs="Arial"/>
        </w:rPr>
        <w:t>databases</w:t>
      </w:r>
      <w:r w:rsidRPr="681260A7">
        <w:rPr>
          <w:rFonts w:ascii="Arial" w:hAnsi="Arial" w:cs="Arial"/>
        </w:rPr>
        <w:t>.</w:t>
      </w:r>
    </w:p>
    <w:p w14:paraId="45A40DFD" w14:textId="27A442E2" w:rsidR="31A84932" w:rsidRDefault="31A84932" w:rsidP="00663D6C">
      <w:pPr>
        <w:pStyle w:val="ListParagraph"/>
        <w:numPr>
          <w:ilvl w:val="0"/>
          <w:numId w:val="35"/>
        </w:numPr>
        <w:rPr>
          <w:rFonts w:ascii="Aptos" w:eastAsia="Aptos" w:hAnsi="Aptos" w:cs="Aptos"/>
          <w:color w:val="000000" w:themeColor="text1"/>
          <w:sz w:val="22"/>
          <w:szCs w:val="22"/>
        </w:rPr>
      </w:pPr>
      <w:r w:rsidRPr="7C7016DD">
        <w:rPr>
          <w:rFonts w:ascii="Aptos" w:eastAsia="Aptos" w:hAnsi="Aptos" w:cs="Aptos"/>
        </w:rPr>
        <w:t>Provide documented</w:t>
      </w:r>
      <w:r w:rsidRPr="01CFBE1E">
        <w:rPr>
          <w:rFonts w:ascii="Aptos" w:eastAsia="Aptos" w:hAnsi="Aptos" w:cs="Aptos"/>
        </w:rPr>
        <w:t xml:space="preserve"> disaster recovery plan, ensuring a maximum recovery time objective (RTO) of 4 hours and a recovery point objective (RPO) of 24 hours.</w:t>
      </w:r>
    </w:p>
    <w:p w14:paraId="755B2CDF"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Design a portal that supports integration with external systems, data services, and authentication providers using APIs and standardized protocols.</w:t>
      </w:r>
    </w:p>
    <w:p w14:paraId="45D5577B"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Design a portal that accommodates enhancements, new features, and evolving mission requirements with minimal disruption.</w:t>
      </w:r>
    </w:p>
    <w:p w14:paraId="2489D5E3"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Develop and deliver a detailed requirements specification and system design document for Government approval.</w:t>
      </w:r>
    </w:p>
    <w:p w14:paraId="56DF34E3"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Develop the web portal to support user authentication, role-based access, and secure form creation, completion and submission.</w:t>
      </w:r>
    </w:p>
    <w:p w14:paraId="4BFCD6FC"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Implement mapping of medical condition to appropriate DBQ to ensure selection of the appropriate DBQ form for non-VA providers</w:t>
      </w:r>
    </w:p>
    <w:p w14:paraId="3DD05850"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Develop PS for an interactive user experience leveraging innovation of automation in Artificial Intelligence (AI) to increase submission accuracy and efficiency.</w:t>
      </w:r>
    </w:p>
    <w:p w14:paraId="7CD8DBF0" w14:textId="060E6060"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Provide mechanisms for form version control, testing, error checking, and validation prior to submission</w:t>
      </w:r>
    </w:p>
    <w:p w14:paraId="267A6F17" w14:textId="7C41023B"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 xml:space="preserve">Implement data storage, encryption, and transmission </w:t>
      </w:r>
      <w:r w:rsidR="00F2435C" w:rsidRPr="00DE140B">
        <w:rPr>
          <w:rFonts w:ascii="Arial" w:hAnsi="Arial" w:cs="Arial"/>
          <w:sz w:val="22"/>
          <w:szCs w:val="22"/>
        </w:rPr>
        <w:t>protocols</w:t>
      </w:r>
      <w:r w:rsidRPr="00DE140B">
        <w:rPr>
          <w:rFonts w:ascii="Arial" w:hAnsi="Arial" w:cs="Arial"/>
          <w:sz w:val="22"/>
          <w:szCs w:val="22"/>
        </w:rPr>
        <w:t xml:space="preserve"> consistent with federal information security standards (e.g., FISMA, NIST)</w:t>
      </w:r>
    </w:p>
    <w:p w14:paraId="42048438"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Develop and execute a comprehensive test plan, including unit, test scripts, bug/issue documenting, remediation process, integration, security accessibility and user acceptance testing,</w:t>
      </w:r>
    </w:p>
    <w:p w14:paraId="42514165"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Correct identified issues and provide documented test results for Government review and approval prior to production deployment</w:t>
      </w:r>
    </w:p>
    <w:p w14:paraId="42468C7E" w14:textId="77777777" w:rsidR="00D24D85" w:rsidRPr="00DE140B" w:rsidRDefault="00D24D85" w:rsidP="00663D6C">
      <w:pPr>
        <w:pStyle w:val="ListParagraph"/>
        <w:numPr>
          <w:ilvl w:val="0"/>
          <w:numId w:val="35"/>
        </w:numPr>
        <w:rPr>
          <w:rFonts w:ascii="Arial" w:hAnsi="Arial" w:cs="Arial"/>
        </w:rPr>
      </w:pPr>
      <w:r w:rsidRPr="00DE140B">
        <w:rPr>
          <w:rFonts w:ascii="Arial" w:hAnsi="Arial" w:cs="Arial"/>
          <w:sz w:val="22"/>
          <w:szCs w:val="22"/>
        </w:rPr>
        <w:t>Deploy the portal in a government-approved hosting environment that ensures scalability, redundancy and disaster recovery</w:t>
      </w:r>
    </w:p>
    <w:p w14:paraId="27889E95"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Establish procedures for defect tracking, remediation, enhancement requests, and transition to operations and maintenance</w:t>
      </w:r>
    </w:p>
    <w:p w14:paraId="3F3887AE"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Integrate with VA systems to enhance processing efficiency and support accurate disability compensation decisions, such as VBMS Rating Evaluation Builders and Automated Decision Support (ADS) processes to maximizing the use of automation and artificial intelligence to improve the VA disability claims process.</w:t>
      </w:r>
    </w:p>
    <w:p w14:paraId="76B9F7F9"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Assist and engage other groups responsible for the development of some aspects of such interface and integration, including VA OI&amp;T .</w:t>
      </w:r>
    </w:p>
    <w:p w14:paraId="576AFC86"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Implement a delivery structure most conducive to automation, document and share structure with non-VA participants</w:t>
      </w:r>
    </w:p>
    <w:p w14:paraId="3E667E44"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Provide reporting capabilities, including submission metrics, error rates and processing status.</w:t>
      </w:r>
    </w:p>
    <w:p w14:paraId="7D06CB85" w14:textId="77777777" w:rsidR="00D24D85" w:rsidRPr="00DE140B" w:rsidRDefault="00D24D85" w:rsidP="00663D6C">
      <w:pPr>
        <w:pStyle w:val="ListParagraph"/>
        <w:numPr>
          <w:ilvl w:val="0"/>
          <w:numId w:val="35"/>
        </w:numPr>
        <w:rPr>
          <w:rFonts w:ascii="Arial" w:hAnsi="Arial" w:cs="Arial"/>
          <w:szCs w:val="22"/>
        </w:rPr>
      </w:pPr>
      <w:r w:rsidRPr="00DE140B">
        <w:rPr>
          <w:rFonts w:ascii="Arial" w:hAnsi="Arial" w:cs="Arial"/>
          <w:sz w:val="22"/>
          <w:szCs w:val="22"/>
        </w:rPr>
        <w:t>Comply with all applicable VA Privacy and Security standards</w:t>
      </w:r>
    </w:p>
    <w:p w14:paraId="652C157D" w14:textId="08BA9ED6" w:rsidR="00D24D85" w:rsidRPr="004E2B57" w:rsidRDefault="00D24D85" w:rsidP="00663D6C">
      <w:pPr>
        <w:pStyle w:val="ListParagraph"/>
        <w:numPr>
          <w:ilvl w:val="0"/>
          <w:numId w:val="35"/>
        </w:numPr>
        <w:rPr>
          <w:rFonts w:ascii="Arial" w:hAnsi="Arial" w:cs="Arial"/>
          <w:szCs w:val="22"/>
        </w:rPr>
      </w:pPr>
      <w:r w:rsidRPr="00DE140B">
        <w:rPr>
          <w:rFonts w:ascii="Arial" w:hAnsi="Arial" w:cs="Arial"/>
          <w:sz w:val="22"/>
          <w:szCs w:val="22"/>
        </w:rPr>
        <w:t>Comply with all laws under Section 508 of the Rehabilitation Act</w:t>
      </w:r>
    </w:p>
    <w:p w14:paraId="14D9554A" w14:textId="039B97BE" w:rsidR="00D57B87" w:rsidRPr="00D57B87" w:rsidRDefault="00A1308F" w:rsidP="00663D6C">
      <w:pPr>
        <w:numPr>
          <w:ilvl w:val="0"/>
          <w:numId w:val="35"/>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Provide</w:t>
      </w:r>
      <w:r w:rsidR="00D57B87" w:rsidRPr="00D57B87">
        <w:rPr>
          <w:rFonts w:ascii="Times New Roman" w:eastAsia="Times New Roman" w:hAnsi="Times New Roman" w:cs="Times New Roman"/>
          <w:color w:val="auto"/>
          <w:kern w:val="0"/>
          <w:sz w:val="24"/>
          <w14:ligatures w14:val="none"/>
        </w:rPr>
        <w:t xml:space="preserve"> hosting environment </w:t>
      </w:r>
      <w:r>
        <w:rPr>
          <w:rFonts w:ascii="Times New Roman" w:eastAsia="Times New Roman" w:hAnsi="Times New Roman" w:cs="Times New Roman"/>
          <w:color w:val="auto"/>
          <w:kern w:val="0"/>
          <w:sz w:val="24"/>
          <w14:ligatures w14:val="none"/>
        </w:rPr>
        <w:t>that</w:t>
      </w:r>
      <w:r w:rsidR="00D57B87" w:rsidRPr="00D57B87">
        <w:rPr>
          <w:rFonts w:ascii="Times New Roman" w:eastAsia="Times New Roman" w:hAnsi="Times New Roman" w:cs="Times New Roman"/>
          <w:color w:val="auto"/>
          <w:kern w:val="0"/>
          <w:sz w:val="24"/>
          <w14:ligatures w14:val="none"/>
        </w:rPr>
        <w:t xml:space="preserve"> must include a reliable and secure server infrastructure with guaranteed minimum uptime </w:t>
      </w:r>
      <w:r w:rsidR="00BA1CDF">
        <w:rPr>
          <w:rFonts w:ascii="Times New Roman" w:eastAsia="Times New Roman" w:hAnsi="Times New Roman" w:cs="Times New Roman"/>
          <w:color w:val="auto"/>
          <w:kern w:val="0"/>
          <w:sz w:val="24"/>
          <w14:ligatures w14:val="none"/>
        </w:rPr>
        <w:t>24 hours a day 7 days a week</w:t>
      </w:r>
    </w:p>
    <w:p w14:paraId="70A9BB9E" w14:textId="7C01F079" w:rsidR="00D57B87" w:rsidRPr="00D57B87" w:rsidRDefault="00663D6C" w:rsidP="00663D6C">
      <w:pPr>
        <w:numPr>
          <w:ilvl w:val="0"/>
          <w:numId w:val="35"/>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Provide t</w:t>
      </w:r>
      <w:r w:rsidR="00D57B87" w:rsidRPr="00D57B87">
        <w:rPr>
          <w:rFonts w:ascii="Times New Roman" w:eastAsia="Times New Roman" w:hAnsi="Times New Roman" w:cs="Times New Roman"/>
          <w:color w:val="auto"/>
          <w:kern w:val="0"/>
          <w:sz w:val="24"/>
          <w14:ligatures w14:val="none"/>
        </w:rPr>
        <w:t xml:space="preserve">he environment support </w:t>
      </w:r>
      <w:r w:rsidR="001C0960">
        <w:rPr>
          <w:rFonts w:ascii="Times New Roman" w:eastAsia="Times New Roman" w:hAnsi="Times New Roman" w:cs="Times New Roman"/>
          <w:color w:val="auto"/>
          <w:kern w:val="0"/>
          <w:sz w:val="24"/>
          <w14:ligatures w14:val="none"/>
        </w:rPr>
        <w:t xml:space="preserve">of </w:t>
      </w:r>
      <w:r w:rsidR="00D57B87" w:rsidRPr="00D57B87">
        <w:rPr>
          <w:rFonts w:ascii="Times New Roman" w:eastAsia="Times New Roman" w:hAnsi="Times New Roman" w:cs="Times New Roman"/>
          <w:color w:val="auto"/>
          <w:kern w:val="0"/>
          <w:sz w:val="24"/>
          <w14:ligatures w14:val="none"/>
        </w:rPr>
        <w:t>major content management, securely storing both metadata, data and documents</w:t>
      </w:r>
    </w:p>
    <w:p w14:paraId="3A8F7E08" w14:textId="720E34F6" w:rsidR="00D57B87" w:rsidRPr="00D57B87" w:rsidRDefault="006C474D" w:rsidP="00663D6C">
      <w:pPr>
        <w:numPr>
          <w:ilvl w:val="0"/>
          <w:numId w:val="35"/>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Provide s</w:t>
      </w:r>
      <w:r w:rsidR="00D57B87" w:rsidRPr="00D57B87">
        <w:rPr>
          <w:rFonts w:ascii="Times New Roman" w:eastAsia="Times New Roman" w:hAnsi="Times New Roman" w:cs="Times New Roman"/>
          <w:color w:val="auto"/>
          <w:kern w:val="0"/>
          <w:sz w:val="24"/>
          <w14:ligatures w14:val="none"/>
        </w:rPr>
        <w:t>upport intersystem connections, APIs, plug-ins and other integrations to provide seamless DBQ submission servers among multiple user classes</w:t>
      </w:r>
    </w:p>
    <w:p w14:paraId="2DE2C675" w14:textId="6EAC2193" w:rsidR="00D57B87" w:rsidRPr="00D57B87" w:rsidRDefault="006C474D" w:rsidP="00663D6C">
      <w:pPr>
        <w:numPr>
          <w:ilvl w:val="0"/>
          <w:numId w:val="35"/>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P</w:t>
      </w:r>
      <w:r w:rsidR="00D57B87" w:rsidRPr="00D57B87">
        <w:rPr>
          <w:rFonts w:ascii="Times New Roman" w:eastAsia="Times New Roman" w:hAnsi="Times New Roman" w:cs="Times New Roman"/>
          <w:color w:val="auto"/>
          <w:kern w:val="0"/>
          <w:sz w:val="24"/>
          <w14:ligatures w14:val="none"/>
        </w:rPr>
        <w:t>rovide both shared and dedicated server options, including Virtual Private Servers (VPS) and cloud hosting solutions compliant with Federal data hosting regulations.</w:t>
      </w:r>
    </w:p>
    <w:p w14:paraId="74AEE7BA" w14:textId="77777777" w:rsidR="00D57B87" w:rsidRPr="00DE140B" w:rsidRDefault="00D57B87" w:rsidP="00663D6C">
      <w:pPr>
        <w:pStyle w:val="ListParagraph"/>
        <w:numPr>
          <w:ilvl w:val="0"/>
          <w:numId w:val="35"/>
        </w:numPr>
        <w:rPr>
          <w:rFonts w:ascii="Arial" w:hAnsi="Arial" w:cs="Arial"/>
          <w:szCs w:val="22"/>
        </w:rPr>
      </w:pPr>
    </w:p>
    <w:p w14:paraId="7A662974" w14:textId="09F5556B" w:rsidR="6A172420" w:rsidRPr="00DE140B" w:rsidRDefault="6A172420" w:rsidP="00DF73CE">
      <w:pPr>
        <w:spacing w:after="120" w:line="240" w:lineRule="auto"/>
        <w:ind w:left="990" w:right="54" w:hanging="270"/>
        <w:rPr>
          <w:b/>
          <w:bCs/>
          <w:szCs w:val="22"/>
        </w:rPr>
      </w:pPr>
      <w:r w:rsidRPr="00DE140B">
        <w:rPr>
          <w:b/>
          <w:bCs/>
          <w:szCs w:val="22"/>
        </w:rPr>
        <w:t>Deliverables</w:t>
      </w:r>
      <w:r w:rsidR="00373381" w:rsidRPr="00DE140B">
        <w:rPr>
          <w:b/>
          <w:bCs/>
          <w:szCs w:val="22"/>
        </w:rPr>
        <w:t>:</w:t>
      </w:r>
    </w:p>
    <w:p w14:paraId="0DDDAD5F" w14:textId="0DDE76DF" w:rsidR="005C17C7" w:rsidRPr="00DE140B" w:rsidRDefault="005C17C7"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Web PS within 120 business days of contract award</w:t>
      </w:r>
    </w:p>
    <w:p w14:paraId="525E68FE" w14:textId="3563AC1A" w:rsidR="6A172420" w:rsidRPr="00DE140B" w:rsidRDefault="00F6753D"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AD23B9" w:rsidRPr="00DE140B">
        <w:rPr>
          <w:rFonts w:ascii="Arial" w:hAnsi="Arial" w:cs="Arial"/>
          <w:color w:val="000000" w:themeColor="text1"/>
          <w:sz w:val="22"/>
          <w:szCs w:val="22"/>
        </w:rPr>
        <w:t xml:space="preserve">and continually update </w:t>
      </w:r>
      <w:r w:rsidR="00FD1535" w:rsidRPr="00DE140B">
        <w:rPr>
          <w:rFonts w:ascii="Arial" w:hAnsi="Arial" w:cs="Arial"/>
          <w:color w:val="000000" w:themeColor="text1"/>
          <w:sz w:val="22"/>
          <w:szCs w:val="22"/>
        </w:rPr>
        <w:t>r</w:t>
      </w:r>
      <w:r w:rsidR="6A172420" w:rsidRPr="00DE140B">
        <w:rPr>
          <w:rFonts w:ascii="Arial" w:hAnsi="Arial" w:cs="Arial"/>
          <w:color w:val="000000" w:themeColor="text1"/>
          <w:sz w:val="22"/>
          <w:szCs w:val="22"/>
        </w:rPr>
        <w:t>equirements specification document</w:t>
      </w:r>
    </w:p>
    <w:p w14:paraId="3031031F" w14:textId="0E15D4E8" w:rsidR="6A172420" w:rsidRPr="00DE140B" w:rsidRDefault="00D27BF9"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6A172420" w:rsidRPr="00DE140B">
        <w:rPr>
          <w:rFonts w:ascii="Arial" w:hAnsi="Arial" w:cs="Arial"/>
          <w:color w:val="000000" w:themeColor="text1"/>
          <w:sz w:val="22"/>
          <w:szCs w:val="22"/>
        </w:rPr>
        <w:t>System Design Document</w:t>
      </w:r>
    </w:p>
    <w:p w14:paraId="615BF537" w14:textId="6351B773" w:rsidR="341F87AA" w:rsidRPr="00DE140B" w:rsidRDefault="00B97F87"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341F87AA" w:rsidRPr="00DE140B">
        <w:rPr>
          <w:rFonts w:ascii="Arial" w:hAnsi="Arial" w:cs="Arial"/>
          <w:color w:val="000000" w:themeColor="text1"/>
          <w:sz w:val="22"/>
          <w:szCs w:val="22"/>
        </w:rPr>
        <w:t>Wireframes/mockups/prototypes</w:t>
      </w:r>
    </w:p>
    <w:p w14:paraId="35B8DE39" w14:textId="2DF95B38" w:rsidR="6A172420" w:rsidRPr="00DE140B" w:rsidRDefault="00A07FD1"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6A172420" w:rsidRPr="00DE140B">
        <w:rPr>
          <w:rFonts w:ascii="Arial" w:hAnsi="Arial" w:cs="Arial"/>
          <w:color w:val="000000" w:themeColor="text1"/>
          <w:sz w:val="22"/>
          <w:szCs w:val="22"/>
        </w:rPr>
        <w:t>Test Plan</w:t>
      </w:r>
      <w:r w:rsidR="000C1714" w:rsidRPr="00DE140B">
        <w:rPr>
          <w:rFonts w:ascii="Arial" w:hAnsi="Arial" w:cs="Arial"/>
          <w:color w:val="000000" w:themeColor="text1"/>
          <w:sz w:val="22"/>
          <w:szCs w:val="22"/>
        </w:rPr>
        <w:t xml:space="preserve">, Test Scripts, Issue Tracker, </w:t>
      </w:r>
      <w:r w:rsidR="009D0794" w:rsidRPr="00DE140B">
        <w:rPr>
          <w:rFonts w:ascii="Arial" w:hAnsi="Arial" w:cs="Arial"/>
          <w:color w:val="000000" w:themeColor="text1"/>
          <w:sz w:val="22"/>
          <w:szCs w:val="22"/>
        </w:rPr>
        <w:t>Remediation</w:t>
      </w:r>
      <w:r w:rsidR="0051103E" w:rsidRPr="00DE140B">
        <w:rPr>
          <w:rFonts w:ascii="Arial" w:hAnsi="Arial" w:cs="Arial"/>
          <w:color w:val="000000" w:themeColor="text1"/>
          <w:sz w:val="22"/>
          <w:szCs w:val="22"/>
        </w:rPr>
        <w:t xml:space="preserve"> Tracker</w:t>
      </w:r>
      <w:r w:rsidR="6A172420" w:rsidRPr="00DE140B">
        <w:rPr>
          <w:rFonts w:ascii="Arial" w:hAnsi="Arial" w:cs="Arial"/>
          <w:color w:val="000000" w:themeColor="text1"/>
          <w:sz w:val="22"/>
          <w:szCs w:val="22"/>
        </w:rPr>
        <w:t xml:space="preserve"> and Test Results</w:t>
      </w:r>
      <w:r w:rsidR="001E1DD5" w:rsidRPr="00DE140B">
        <w:rPr>
          <w:rFonts w:ascii="Arial" w:hAnsi="Arial" w:cs="Arial"/>
          <w:color w:val="000000" w:themeColor="text1"/>
          <w:sz w:val="22"/>
          <w:szCs w:val="22"/>
        </w:rPr>
        <w:t xml:space="preserve"> Report</w:t>
      </w:r>
    </w:p>
    <w:p w14:paraId="302A76DA" w14:textId="7FCC57BD" w:rsidR="6A172420" w:rsidRPr="00DE140B" w:rsidRDefault="00A63707"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w:t>
      </w:r>
      <w:r w:rsidR="00AC2869" w:rsidRPr="00DE140B">
        <w:rPr>
          <w:rFonts w:ascii="Arial" w:hAnsi="Arial" w:cs="Arial"/>
          <w:color w:val="000000" w:themeColor="text1"/>
          <w:sz w:val="22"/>
          <w:szCs w:val="22"/>
        </w:rPr>
        <w:t xml:space="preserve">continually update </w:t>
      </w:r>
      <w:r w:rsidR="6A172420" w:rsidRPr="00DE140B">
        <w:rPr>
          <w:rFonts w:ascii="Arial" w:hAnsi="Arial" w:cs="Arial"/>
          <w:color w:val="000000" w:themeColor="text1"/>
          <w:sz w:val="22"/>
          <w:szCs w:val="22"/>
        </w:rPr>
        <w:t>Deployment Plan</w:t>
      </w:r>
    </w:p>
    <w:p w14:paraId="09786507" w14:textId="6A4EF9C4" w:rsidR="6A172420" w:rsidRPr="00DE140B" w:rsidRDefault="00A90464"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19177E" w:rsidRPr="00DE140B">
        <w:rPr>
          <w:rFonts w:ascii="Arial" w:hAnsi="Arial" w:cs="Arial"/>
          <w:color w:val="000000" w:themeColor="text1"/>
          <w:sz w:val="22"/>
          <w:szCs w:val="22"/>
        </w:rPr>
        <w:t xml:space="preserve">and continually update </w:t>
      </w:r>
      <w:r w:rsidR="6A172420" w:rsidRPr="00DE140B">
        <w:rPr>
          <w:rFonts w:ascii="Arial" w:hAnsi="Arial" w:cs="Arial"/>
          <w:color w:val="000000" w:themeColor="text1"/>
          <w:sz w:val="22"/>
          <w:szCs w:val="22"/>
        </w:rPr>
        <w:t>System Documentation and Knowledge Transfer</w:t>
      </w:r>
    </w:p>
    <w:p w14:paraId="35AE9F92" w14:textId="27B6F94F" w:rsidR="3FB9F46B" w:rsidRPr="00DE140B" w:rsidRDefault="005A7E38"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3FB9F46B" w:rsidRPr="00DE140B">
        <w:rPr>
          <w:rFonts w:ascii="Arial" w:hAnsi="Arial" w:cs="Arial"/>
          <w:color w:val="000000" w:themeColor="text1"/>
          <w:sz w:val="22"/>
          <w:szCs w:val="22"/>
        </w:rPr>
        <w:t>Deployment summary report for each deployment including any issues encountered.</w:t>
      </w:r>
    </w:p>
    <w:p w14:paraId="2F6F791A" w14:textId="0C0C255A"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standardized data delivery structure for DBQ submission</w:t>
      </w:r>
    </w:p>
    <w:p w14:paraId="1DB259C5" w14:textId="61581551"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data model for consistency of data fields, formats, and metadata</w:t>
      </w:r>
    </w:p>
    <w:p w14:paraId="72D40352" w14:textId="3DABC1AD"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knowledge sharing documentation for standardized implementation by non-VA users of portal services</w:t>
      </w:r>
    </w:p>
    <w:p w14:paraId="165C1F84" w14:textId="47D800B5"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Design and continually update portal services</w:t>
      </w:r>
    </w:p>
    <w:p w14:paraId="1FA12046" w14:textId="079BEFB0"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and continually update Technical specifications documentation</w:t>
      </w:r>
    </w:p>
    <w:p w14:paraId="38CB5163" w14:textId="715C4ADB"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Test Plan, Test Scripts, Issue Tracker, Remediation Tracker and Test Results Report for scalability testing</w:t>
      </w:r>
    </w:p>
    <w:p w14:paraId="27225827" w14:textId="2048740E" w:rsidR="6E92F736" w:rsidRPr="00DE140B"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and continually update Capacity planning reports</w:t>
      </w:r>
    </w:p>
    <w:p w14:paraId="35DCC598" w14:textId="7911EB78" w:rsidR="6E92F736" w:rsidRDefault="6E92F736"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Create and continually update Performance Objectives</w:t>
      </w:r>
    </w:p>
    <w:p w14:paraId="221DF8BA" w14:textId="599227F3" w:rsidR="00F2548D" w:rsidRDefault="00F2548D" w:rsidP="00663D6C">
      <w:pPr>
        <w:pStyle w:val="ListParagraph"/>
        <w:numPr>
          <w:ilvl w:val="0"/>
          <w:numId w:val="18"/>
        </w:numPr>
        <w:ind w:left="1080"/>
        <w:rPr>
          <w:rFonts w:ascii="Arial" w:hAnsi="Arial" w:cs="Arial"/>
          <w:color w:val="000000" w:themeColor="text1"/>
          <w:sz w:val="22"/>
          <w:szCs w:val="22"/>
        </w:rPr>
      </w:pPr>
      <w:r>
        <w:rPr>
          <w:rFonts w:ascii="Arial" w:hAnsi="Arial" w:cs="Arial"/>
          <w:color w:val="000000" w:themeColor="text1"/>
          <w:sz w:val="22"/>
          <w:szCs w:val="22"/>
        </w:rPr>
        <w:t xml:space="preserve">Create </w:t>
      </w:r>
      <w:r w:rsidR="00314156">
        <w:rPr>
          <w:rFonts w:ascii="Arial" w:hAnsi="Arial" w:cs="Arial"/>
          <w:color w:val="000000" w:themeColor="text1"/>
          <w:sz w:val="22"/>
          <w:szCs w:val="22"/>
        </w:rPr>
        <w:t xml:space="preserve">and continually support </w:t>
      </w:r>
      <w:r>
        <w:rPr>
          <w:rFonts w:ascii="Arial" w:hAnsi="Arial" w:cs="Arial"/>
          <w:color w:val="000000" w:themeColor="text1"/>
          <w:sz w:val="22"/>
          <w:szCs w:val="22"/>
        </w:rPr>
        <w:t xml:space="preserve">hosting </w:t>
      </w:r>
      <w:r w:rsidR="00621CA5">
        <w:rPr>
          <w:rFonts w:ascii="Arial" w:hAnsi="Arial" w:cs="Arial"/>
          <w:color w:val="000000" w:themeColor="text1"/>
          <w:sz w:val="22"/>
          <w:szCs w:val="22"/>
        </w:rPr>
        <w:t>environment</w:t>
      </w:r>
      <w:r w:rsidR="00203BED">
        <w:rPr>
          <w:rFonts w:ascii="Arial" w:hAnsi="Arial" w:cs="Arial"/>
          <w:color w:val="000000" w:themeColor="text1"/>
          <w:sz w:val="22"/>
          <w:szCs w:val="22"/>
        </w:rPr>
        <w:t xml:space="preserve"> that will include a reliable and secure server infras</w:t>
      </w:r>
      <w:r w:rsidR="005C23A8">
        <w:rPr>
          <w:rFonts w:ascii="Arial" w:hAnsi="Arial" w:cs="Arial"/>
          <w:color w:val="000000" w:themeColor="text1"/>
          <w:sz w:val="22"/>
          <w:szCs w:val="22"/>
        </w:rPr>
        <w:t>tructure</w:t>
      </w:r>
      <w:r w:rsidR="00A8716C">
        <w:rPr>
          <w:rFonts w:ascii="Arial" w:hAnsi="Arial" w:cs="Arial"/>
          <w:color w:val="000000" w:themeColor="text1"/>
          <w:sz w:val="22"/>
          <w:szCs w:val="22"/>
        </w:rPr>
        <w:t xml:space="preserve"> with guaranteed </w:t>
      </w:r>
      <w:r w:rsidR="00CB1CB8">
        <w:rPr>
          <w:rFonts w:ascii="Arial" w:hAnsi="Arial" w:cs="Arial"/>
          <w:color w:val="000000" w:themeColor="text1"/>
          <w:sz w:val="22"/>
          <w:szCs w:val="22"/>
        </w:rPr>
        <w:t>m</w:t>
      </w:r>
      <w:r w:rsidR="00C61812">
        <w:rPr>
          <w:rFonts w:ascii="Arial" w:hAnsi="Arial" w:cs="Arial"/>
          <w:color w:val="000000" w:themeColor="text1"/>
          <w:sz w:val="22"/>
          <w:szCs w:val="22"/>
        </w:rPr>
        <w:t xml:space="preserve">inimum uptime of </w:t>
      </w:r>
      <w:r w:rsidR="00CC2C1F" w:rsidRPr="00CC2C1F">
        <w:rPr>
          <w:rFonts w:ascii="Arial" w:hAnsi="Arial" w:cs="Arial"/>
          <w:color w:val="000000" w:themeColor="text1"/>
          <w:sz w:val="22"/>
          <w:szCs w:val="22"/>
        </w:rPr>
        <w:t>24 hours a day 7 days a week</w:t>
      </w:r>
    </w:p>
    <w:p w14:paraId="0BA3E6FF" w14:textId="69D6EB94" w:rsidR="00B816C3" w:rsidRDefault="00B816C3" w:rsidP="00663D6C">
      <w:pPr>
        <w:pStyle w:val="ListParagraph"/>
        <w:numPr>
          <w:ilvl w:val="0"/>
          <w:numId w:val="18"/>
        </w:numPr>
        <w:ind w:left="1080"/>
        <w:rPr>
          <w:rFonts w:ascii="Arial" w:hAnsi="Arial" w:cs="Arial"/>
          <w:color w:val="000000" w:themeColor="text1"/>
          <w:sz w:val="22"/>
          <w:szCs w:val="22"/>
        </w:rPr>
      </w:pPr>
      <w:r>
        <w:rPr>
          <w:rFonts w:ascii="Arial" w:hAnsi="Arial" w:cs="Arial"/>
          <w:color w:val="000000" w:themeColor="text1"/>
          <w:sz w:val="22"/>
          <w:szCs w:val="22"/>
        </w:rPr>
        <w:t xml:space="preserve">Create </w:t>
      </w:r>
      <w:r w:rsidR="00314156">
        <w:rPr>
          <w:rFonts w:ascii="Arial" w:hAnsi="Arial" w:cs="Arial"/>
          <w:color w:val="000000" w:themeColor="text1"/>
          <w:sz w:val="22"/>
          <w:szCs w:val="22"/>
        </w:rPr>
        <w:t xml:space="preserve">and continually support </w:t>
      </w:r>
      <w:r w:rsidR="003E7FE7">
        <w:rPr>
          <w:rFonts w:ascii="Arial" w:hAnsi="Arial" w:cs="Arial"/>
          <w:color w:val="000000" w:themeColor="text1"/>
          <w:sz w:val="22"/>
          <w:szCs w:val="22"/>
        </w:rPr>
        <w:t xml:space="preserve">hosting </w:t>
      </w:r>
      <w:r w:rsidR="00AB6304">
        <w:rPr>
          <w:rFonts w:ascii="Arial" w:hAnsi="Arial" w:cs="Arial"/>
          <w:color w:val="000000" w:themeColor="text1"/>
          <w:sz w:val="22"/>
          <w:szCs w:val="22"/>
        </w:rPr>
        <w:t>environment</w:t>
      </w:r>
      <w:r w:rsidR="00652BB3">
        <w:rPr>
          <w:rFonts w:ascii="Arial" w:hAnsi="Arial" w:cs="Arial"/>
          <w:color w:val="000000" w:themeColor="text1"/>
          <w:sz w:val="22"/>
          <w:szCs w:val="22"/>
        </w:rPr>
        <w:t xml:space="preserve"> to</w:t>
      </w:r>
      <w:r w:rsidR="00D731DC">
        <w:rPr>
          <w:rFonts w:ascii="Arial" w:hAnsi="Arial" w:cs="Arial"/>
          <w:color w:val="000000" w:themeColor="text1"/>
          <w:sz w:val="22"/>
          <w:szCs w:val="22"/>
        </w:rPr>
        <w:t xml:space="preserve"> support </w:t>
      </w:r>
      <w:r w:rsidR="00322AD2">
        <w:rPr>
          <w:rFonts w:ascii="Arial" w:hAnsi="Arial" w:cs="Arial"/>
          <w:color w:val="000000" w:themeColor="text1"/>
          <w:sz w:val="22"/>
          <w:szCs w:val="22"/>
        </w:rPr>
        <w:t>content management</w:t>
      </w:r>
      <w:r w:rsidR="00546628">
        <w:rPr>
          <w:rFonts w:ascii="Arial" w:hAnsi="Arial" w:cs="Arial"/>
          <w:color w:val="000000" w:themeColor="text1"/>
          <w:sz w:val="22"/>
          <w:szCs w:val="22"/>
        </w:rPr>
        <w:t xml:space="preserve"> along with securely</w:t>
      </w:r>
      <w:r w:rsidR="00E571B0">
        <w:rPr>
          <w:rFonts w:ascii="Arial" w:hAnsi="Arial" w:cs="Arial"/>
          <w:color w:val="000000" w:themeColor="text1"/>
          <w:sz w:val="22"/>
          <w:szCs w:val="22"/>
        </w:rPr>
        <w:t xml:space="preserve"> </w:t>
      </w:r>
      <w:r w:rsidR="00187B78">
        <w:rPr>
          <w:rFonts w:ascii="Arial" w:hAnsi="Arial" w:cs="Arial"/>
          <w:color w:val="000000" w:themeColor="text1"/>
          <w:sz w:val="22"/>
          <w:szCs w:val="22"/>
        </w:rPr>
        <w:t>storing both metadata, data</w:t>
      </w:r>
      <w:r w:rsidR="00322AD2">
        <w:rPr>
          <w:rFonts w:ascii="Arial" w:hAnsi="Arial" w:cs="Arial"/>
          <w:color w:val="000000" w:themeColor="text1"/>
          <w:sz w:val="22"/>
          <w:szCs w:val="22"/>
        </w:rPr>
        <w:t xml:space="preserve"> and documents</w:t>
      </w:r>
    </w:p>
    <w:p w14:paraId="02CF7DC4" w14:textId="6B0E29F6" w:rsidR="00322AD2" w:rsidRDefault="00453A61" w:rsidP="00663D6C">
      <w:pPr>
        <w:pStyle w:val="ListParagraph"/>
        <w:numPr>
          <w:ilvl w:val="0"/>
          <w:numId w:val="18"/>
        </w:numPr>
        <w:ind w:left="1080"/>
        <w:rPr>
          <w:rFonts w:ascii="Arial" w:hAnsi="Arial" w:cs="Arial"/>
          <w:color w:val="000000" w:themeColor="text1"/>
          <w:sz w:val="22"/>
          <w:szCs w:val="22"/>
        </w:rPr>
      </w:pPr>
      <w:r>
        <w:rPr>
          <w:rFonts w:ascii="Arial" w:hAnsi="Arial" w:cs="Arial"/>
          <w:color w:val="000000" w:themeColor="text1"/>
          <w:sz w:val="22"/>
          <w:szCs w:val="22"/>
        </w:rPr>
        <w:t xml:space="preserve">Create and support </w:t>
      </w:r>
      <w:r w:rsidR="009E6560">
        <w:rPr>
          <w:rFonts w:ascii="Arial" w:hAnsi="Arial" w:cs="Arial"/>
          <w:color w:val="000000" w:themeColor="text1"/>
          <w:sz w:val="22"/>
          <w:szCs w:val="22"/>
        </w:rPr>
        <w:t>intersystem connections</w:t>
      </w:r>
      <w:r w:rsidR="00314156" w:rsidRPr="00314156">
        <w:rPr>
          <w:rFonts w:ascii="Arial" w:hAnsi="Arial" w:cs="Arial"/>
          <w:color w:val="000000" w:themeColor="text1"/>
          <w:sz w:val="22"/>
          <w:szCs w:val="22"/>
        </w:rPr>
        <w:t>, APIs, plug-ins and other integrations to provide seamless DBQ submission servers among multiple user classes</w:t>
      </w:r>
    </w:p>
    <w:p w14:paraId="12F59593" w14:textId="1D0C4901" w:rsidR="00545E38" w:rsidRPr="00545E38" w:rsidRDefault="00391347" w:rsidP="00545E38">
      <w:pPr>
        <w:pStyle w:val="ListParagraph"/>
        <w:numPr>
          <w:ilvl w:val="0"/>
          <w:numId w:val="18"/>
        </w:numPr>
        <w:rPr>
          <w:rFonts w:ascii="Arial" w:hAnsi="Arial" w:cs="Arial"/>
          <w:color w:val="000000" w:themeColor="text1"/>
          <w:sz w:val="22"/>
          <w:szCs w:val="22"/>
        </w:rPr>
      </w:pPr>
      <w:r w:rsidRPr="00391347">
        <w:rPr>
          <w:rFonts w:ascii="Arial" w:hAnsi="Arial" w:cs="Arial"/>
          <w:color w:val="000000" w:themeColor="text1"/>
          <w:sz w:val="22"/>
          <w:szCs w:val="22"/>
        </w:rPr>
        <w:t>Provide shared and dedicated server options, including Virtual Private Servers (VPS) and cloud hosting solutions compliant with Federal data hosting regulations.</w:t>
      </w:r>
      <w:r w:rsidR="00545E38" w:rsidRPr="00545E38">
        <w:t xml:space="preserve"> </w:t>
      </w:r>
      <w:r w:rsidR="00545E38" w:rsidRPr="00545E38">
        <w:rPr>
          <w:rFonts w:ascii="Arial" w:hAnsi="Arial" w:cs="Arial"/>
          <w:color w:val="000000" w:themeColor="text1"/>
          <w:sz w:val="22"/>
          <w:szCs w:val="22"/>
        </w:rPr>
        <w:t>Provide automated daily backups of all hosted websites and databases.</w:t>
      </w:r>
    </w:p>
    <w:p w14:paraId="7277E491" w14:textId="77777777" w:rsidR="00545E38" w:rsidRDefault="00545E38" w:rsidP="00545E38">
      <w:pPr>
        <w:pStyle w:val="ListParagraph"/>
        <w:numPr>
          <w:ilvl w:val="0"/>
          <w:numId w:val="18"/>
        </w:numPr>
        <w:rPr>
          <w:rFonts w:ascii="Arial" w:hAnsi="Arial" w:cs="Arial"/>
          <w:color w:val="000000" w:themeColor="text1"/>
          <w:sz w:val="22"/>
          <w:szCs w:val="22"/>
        </w:rPr>
      </w:pPr>
      <w:r w:rsidRPr="00545E38">
        <w:rPr>
          <w:rFonts w:ascii="Arial" w:hAnsi="Arial" w:cs="Arial"/>
          <w:color w:val="000000" w:themeColor="text1"/>
          <w:sz w:val="22"/>
          <w:szCs w:val="22"/>
        </w:rPr>
        <w:t>Provide documented disaster recovery plan, ensuring a maximum recovery time objective (RTO) of 4 hours and a recovery point objective (RPO) of 24 hours.</w:t>
      </w:r>
    </w:p>
    <w:p w14:paraId="2682F0C6" w14:textId="77777777" w:rsidR="00EC5F0E" w:rsidRPr="00EC5F0E" w:rsidRDefault="00EC5F0E" w:rsidP="00EC5F0E">
      <w:pPr>
        <w:pStyle w:val="ListParagraph"/>
        <w:numPr>
          <w:ilvl w:val="0"/>
          <w:numId w:val="18"/>
        </w:numPr>
        <w:rPr>
          <w:rFonts w:ascii="Arial" w:hAnsi="Arial" w:cs="Arial"/>
          <w:color w:val="000000" w:themeColor="text1"/>
          <w:sz w:val="22"/>
          <w:szCs w:val="22"/>
        </w:rPr>
      </w:pPr>
      <w:r w:rsidRPr="00EC5F0E">
        <w:rPr>
          <w:rFonts w:ascii="Arial" w:hAnsi="Arial" w:cs="Arial"/>
          <w:color w:val="000000" w:themeColor="text1"/>
          <w:sz w:val="22"/>
          <w:szCs w:val="22"/>
        </w:rPr>
        <w:t>Document Recovery Plan</w:t>
      </w:r>
    </w:p>
    <w:p w14:paraId="73F6990F" w14:textId="77777777" w:rsidR="00EC5F0E" w:rsidRPr="00545E38" w:rsidRDefault="00EC5F0E" w:rsidP="00545E38">
      <w:pPr>
        <w:pStyle w:val="ListParagraph"/>
        <w:numPr>
          <w:ilvl w:val="0"/>
          <w:numId w:val="18"/>
        </w:numPr>
        <w:rPr>
          <w:rFonts w:ascii="Arial" w:hAnsi="Arial" w:cs="Arial"/>
          <w:color w:val="000000" w:themeColor="text1"/>
          <w:sz w:val="22"/>
          <w:szCs w:val="22"/>
        </w:rPr>
      </w:pPr>
    </w:p>
    <w:p w14:paraId="61ED4368" w14:textId="7C888968" w:rsidR="00EA120D" w:rsidRPr="004E2B57" w:rsidRDefault="00EA120D" w:rsidP="004E2B57">
      <w:pPr>
        <w:pStyle w:val="ListParagraph"/>
        <w:numPr>
          <w:ilvl w:val="0"/>
          <w:numId w:val="18"/>
        </w:numPr>
        <w:rPr>
          <w:rFonts w:ascii="Arial" w:hAnsi="Arial" w:cs="Arial"/>
          <w:color w:val="000000" w:themeColor="text1"/>
          <w:sz w:val="22"/>
          <w:szCs w:val="22"/>
        </w:rPr>
      </w:pPr>
    </w:p>
    <w:p w14:paraId="5C74D030" w14:textId="77777777" w:rsidR="005B5A40" w:rsidRPr="00DE140B" w:rsidRDefault="005B5A40"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Upload all deliverable documentation into SharePoint site</w:t>
      </w:r>
    </w:p>
    <w:p w14:paraId="5D428853" w14:textId="62E8A113" w:rsidR="005B5A40" w:rsidRPr="00DE140B" w:rsidRDefault="005B5A40" w:rsidP="00663D6C">
      <w:pPr>
        <w:pStyle w:val="ListParagraph"/>
        <w:numPr>
          <w:ilvl w:val="0"/>
          <w:numId w:val="18"/>
        </w:numPr>
        <w:ind w:left="1080"/>
        <w:rPr>
          <w:rFonts w:ascii="Arial" w:hAnsi="Arial" w:cs="Arial"/>
          <w:color w:val="000000" w:themeColor="text1"/>
          <w:sz w:val="22"/>
          <w:szCs w:val="22"/>
        </w:rPr>
      </w:pPr>
      <w:r w:rsidRPr="00DE140B">
        <w:rPr>
          <w:rFonts w:ascii="Arial" w:hAnsi="Arial" w:cs="Arial"/>
          <w:color w:val="000000" w:themeColor="text1"/>
          <w:sz w:val="22"/>
          <w:szCs w:val="22"/>
        </w:rPr>
        <w:t>All reporting deliverable documentation to be provided within one (1) business day unless specified</w:t>
      </w:r>
    </w:p>
    <w:p w14:paraId="3AC6B07A" w14:textId="35A27E20" w:rsidR="00A763C3" w:rsidRPr="00DE140B" w:rsidRDefault="00316B27" w:rsidP="00DF73CE">
      <w:pPr>
        <w:pStyle w:val="Heading5"/>
        <w:spacing w:before="120" w:after="120" w:line="240" w:lineRule="auto"/>
        <w:ind w:left="0" w:hanging="14"/>
      </w:pPr>
      <w:bookmarkStart w:id="17" w:name="_Toc208907002"/>
      <w:r w:rsidRPr="00DE140B">
        <w:t>5.</w:t>
      </w:r>
      <w:r w:rsidR="006A1F7E" w:rsidRPr="00DE140B">
        <w:t>2</w:t>
      </w:r>
      <w:r w:rsidRPr="00DE140B">
        <w:t>.2</w:t>
      </w:r>
      <w:r w:rsidR="001A7E14" w:rsidRPr="00DE140B">
        <w:t xml:space="preserve"> DBQ</w:t>
      </w:r>
      <w:r w:rsidR="1525191A" w:rsidRPr="00DE140B">
        <w:t xml:space="preserve"> Forms</w:t>
      </w:r>
      <w:bookmarkEnd w:id="17"/>
    </w:p>
    <w:p w14:paraId="736D05A5" w14:textId="4F73D2D8" w:rsidR="00A763C3" w:rsidRPr="00DE140B" w:rsidRDefault="629F8F93">
      <w:pPr>
        <w:shd w:val="clear" w:color="auto" w:fill="FFFFFF" w:themeFill="background1"/>
        <w:spacing w:after="0"/>
        <w:ind w:left="0" w:firstLine="0"/>
        <w:rPr>
          <w:rFonts w:eastAsia="Source Sans Pro"/>
          <w:szCs w:val="22"/>
        </w:rPr>
      </w:pPr>
      <w:r w:rsidRPr="00DE140B">
        <w:rPr>
          <w:rFonts w:eastAsia="Source Sans Pro"/>
          <w:szCs w:val="22"/>
        </w:rPr>
        <w:t xml:space="preserve">VA DBQs are essential tools used to collect standardized medical evidence required to evaluate disability claims accurately and efficiently. </w:t>
      </w:r>
      <w:r w:rsidR="4A2ED59A" w:rsidRPr="00DE140B">
        <w:rPr>
          <w:rFonts w:eastAsia="Source Sans Pro"/>
          <w:szCs w:val="22"/>
        </w:rPr>
        <w:t>Forms are categorized by body system</w:t>
      </w:r>
      <w:r w:rsidR="18E16B2E" w:rsidRPr="00DE140B">
        <w:rPr>
          <w:rFonts w:eastAsia="Source Sans Pro"/>
          <w:szCs w:val="22"/>
        </w:rPr>
        <w:t xml:space="preserve"> and cover various medical conditions.  There are</w:t>
      </w:r>
      <w:r w:rsidRPr="00DE140B">
        <w:rPr>
          <w:rFonts w:eastAsia="Source Sans Pro"/>
          <w:szCs w:val="22"/>
        </w:rPr>
        <w:t xml:space="preserve"> 80 </w:t>
      </w:r>
      <w:r w:rsidR="61CE69DF" w:rsidRPr="00DE140B">
        <w:rPr>
          <w:rFonts w:eastAsia="Source Sans Pro"/>
          <w:szCs w:val="22"/>
        </w:rPr>
        <w:t>plus</w:t>
      </w:r>
      <w:r w:rsidRPr="00DE140B">
        <w:rPr>
          <w:rFonts w:eastAsia="Source Sans Pro"/>
          <w:szCs w:val="22"/>
        </w:rPr>
        <w:t xml:space="preserve"> specific questionnaires</w:t>
      </w:r>
      <w:r w:rsidR="63C6EFE5" w:rsidRPr="00DE140B">
        <w:rPr>
          <w:rFonts w:eastAsia="Source Sans Pro"/>
          <w:szCs w:val="22"/>
        </w:rPr>
        <w:t xml:space="preserve">, </w:t>
      </w:r>
      <w:r w:rsidR="06560266" w:rsidRPr="00DE140B">
        <w:rPr>
          <w:rFonts w:eastAsia="Source Sans Pro"/>
          <w:szCs w:val="22"/>
        </w:rPr>
        <w:t>and</w:t>
      </w:r>
      <w:r w:rsidR="63C6EFE5" w:rsidRPr="00DE140B">
        <w:rPr>
          <w:rFonts w:eastAsia="Source Sans Pro"/>
          <w:szCs w:val="22"/>
        </w:rPr>
        <w:t xml:space="preserve"> </w:t>
      </w:r>
      <w:r w:rsidR="52ED3C0D" w:rsidRPr="00DE140B">
        <w:rPr>
          <w:rFonts w:eastAsia="Source Sans Pro"/>
          <w:szCs w:val="22"/>
        </w:rPr>
        <w:t>7</w:t>
      </w:r>
      <w:r w:rsidR="00B820CB" w:rsidRPr="00DE140B">
        <w:rPr>
          <w:rFonts w:eastAsia="Source Sans Pro"/>
          <w:szCs w:val="22"/>
        </w:rPr>
        <w:t>1</w:t>
      </w:r>
      <w:r w:rsidR="52ED3C0D" w:rsidRPr="00DE140B">
        <w:rPr>
          <w:rFonts w:eastAsia="Source Sans Pro"/>
          <w:szCs w:val="22"/>
        </w:rPr>
        <w:t xml:space="preserve"> </w:t>
      </w:r>
      <w:r w:rsidR="63C6EFE5" w:rsidRPr="00DE140B">
        <w:rPr>
          <w:rFonts w:eastAsia="Source Sans Pro"/>
          <w:szCs w:val="22"/>
        </w:rPr>
        <w:t>are available to the public for non-VA provider completion</w:t>
      </w:r>
      <w:r w:rsidR="6F90FA7C" w:rsidRPr="00DE140B">
        <w:rPr>
          <w:rFonts w:eastAsia="Source Sans Pro"/>
          <w:szCs w:val="22"/>
        </w:rPr>
        <w:t xml:space="preserve">. </w:t>
      </w:r>
      <w:r w:rsidR="455503EF" w:rsidRPr="00DE140B">
        <w:rPr>
          <w:rFonts w:eastAsia="Source Sans Pro"/>
          <w:szCs w:val="22"/>
        </w:rPr>
        <w:t>DBQs are meticulously aligned with the VA Schedule for Rating Disabilities (VASRD) to ensure that the medical evidence gathered is relevant, comprehensive, and facilitates accurate disability ratings. Therefore</w:t>
      </w:r>
      <w:r w:rsidR="6CBB89FC" w:rsidRPr="00DE140B">
        <w:rPr>
          <w:rFonts w:eastAsia="Source Sans Pro"/>
          <w:szCs w:val="22"/>
        </w:rPr>
        <w:t>,</w:t>
      </w:r>
      <w:r w:rsidR="455503EF" w:rsidRPr="00DE140B">
        <w:rPr>
          <w:rFonts w:eastAsia="Source Sans Pro"/>
          <w:szCs w:val="22"/>
        </w:rPr>
        <w:t xml:space="preserve"> the accuracy of the form content</w:t>
      </w:r>
      <w:r w:rsidR="05F1A76A" w:rsidRPr="00DE140B">
        <w:rPr>
          <w:rFonts w:eastAsia="Source Sans Pro"/>
          <w:szCs w:val="22"/>
        </w:rPr>
        <w:t>, associated workflows, logic and data capture is vital</w:t>
      </w:r>
      <w:r w:rsidR="2F744872" w:rsidRPr="00DE140B">
        <w:rPr>
          <w:rFonts w:eastAsia="Source Sans Pro"/>
          <w:szCs w:val="22"/>
        </w:rPr>
        <w:t xml:space="preserve"> to accurate claims evaluation.</w:t>
      </w:r>
    </w:p>
    <w:p w14:paraId="3AAAD2B0" w14:textId="77777777" w:rsidR="005B5A40" w:rsidRPr="00DE140B" w:rsidRDefault="005B5A40">
      <w:pPr>
        <w:shd w:val="clear" w:color="auto" w:fill="FFFFFF" w:themeFill="background1"/>
        <w:spacing w:after="0"/>
        <w:ind w:left="0" w:firstLine="0"/>
        <w:rPr>
          <w:rFonts w:eastAsia="Source Sans Pro"/>
          <w:szCs w:val="22"/>
        </w:rPr>
      </w:pPr>
    </w:p>
    <w:p w14:paraId="387E762A" w14:textId="43AA588B" w:rsidR="00A763C3" w:rsidRPr="00DE140B" w:rsidRDefault="19BE6633" w:rsidP="00DF73CE">
      <w:pPr>
        <w:shd w:val="clear" w:color="auto" w:fill="FFFFFF" w:themeFill="background1"/>
        <w:spacing w:after="120" w:line="240" w:lineRule="auto"/>
        <w:ind w:left="0" w:firstLine="0"/>
        <w:rPr>
          <w:rFonts w:eastAsia="Source Sans Pro"/>
          <w:szCs w:val="22"/>
        </w:rPr>
      </w:pPr>
      <w:r w:rsidRPr="00DE140B">
        <w:rPr>
          <w:rFonts w:eastAsia="Times New Roman"/>
          <w:color w:val="000000" w:themeColor="text1"/>
          <w:szCs w:val="22"/>
        </w:rPr>
        <w:t xml:space="preserve">Medical Disability Examination Office’s (MDEO)Vendors are in the process of implementing standard XML and VBA’s API service to ensure all DBQs have a consistent format when placed into the Veteran’s eFolder in VBMS. Upon integration with CAPRI (Compensation and Pension Record Interchange) </w:t>
      </w:r>
      <w:r w:rsidR="58DA828B" w:rsidRPr="00DE140B">
        <w:rPr>
          <w:rFonts w:eastAsia="Times New Roman"/>
          <w:color w:val="000000" w:themeColor="text1"/>
          <w:szCs w:val="22"/>
        </w:rPr>
        <w:t>VHA utilizes</w:t>
      </w:r>
      <w:r w:rsidRPr="00DE140B">
        <w:rPr>
          <w:rFonts w:eastAsia="Times New Roman"/>
          <w:color w:val="000000" w:themeColor="text1"/>
          <w:szCs w:val="22"/>
        </w:rPr>
        <w:t xml:space="preserve"> the same Content Management Tool (CMT) DBQ Information Exchange Package Documentation (IEPD)and have the same standard XML and consistent DBQ format</w:t>
      </w:r>
      <w:r w:rsidR="2E497636" w:rsidRPr="00DE140B">
        <w:rPr>
          <w:rFonts w:eastAsia="Times New Roman"/>
          <w:color w:val="000000" w:themeColor="text1"/>
          <w:szCs w:val="22"/>
        </w:rPr>
        <w:t xml:space="preserve"> as contracted examiners</w:t>
      </w:r>
      <w:r w:rsidRPr="00DE140B">
        <w:rPr>
          <w:rFonts w:eastAsia="Times New Roman"/>
          <w:color w:val="000000" w:themeColor="text1"/>
          <w:szCs w:val="22"/>
        </w:rPr>
        <w:t xml:space="preserve">. Private clinicians </w:t>
      </w:r>
      <w:r w:rsidR="4A8AD242" w:rsidRPr="00DE140B">
        <w:rPr>
          <w:rFonts w:eastAsia="Times New Roman"/>
          <w:color w:val="000000" w:themeColor="text1"/>
          <w:szCs w:val="22"/>
        </w:rPr>
        <w:t>(non-VA</w:t>
      </w:r>
      <w:r w:rsidRPr="00DE140B">
        <w:rPr>
          <w:rFonts w:eastAsia="Times New Roman"/>
          <w:color w:val="000000" w:themeColor="text1"/>
          <w:szCs w:val="22"/>
        </w:rPr>
        <w:t xml:space="preserve"> </w:t>
      </w:r>
      <w:r w:rsidR="4C7FC44D" w:rsidRPr="00DE140B">
        <w:rPr>
          <w:rFonts w:eastAsia="Times New Roman"/>
          <w:color w:val="000000" w:themeColor="text1"/>
          <w:szCs w:val="22"/>
        </w:rPr>
        <w:t>providers)</w:t>
      </w:r>
      <w:r w:rsidRPr="00DE140B">
        <w:rPr>
          <w:rFonts w:eastAsia="Times New Roman"/>
          <w:color w:val="000000" w:themeColor="text1"/>
          <w:szCs w:val="22"/>
        </w:rPr>
        <w:t xml:space="preserve"> do not use a system that interfaces with the VBMS eFolder</w:t>
      </w:r>
      <w:r w:rsidR="26604F8F" w:rsidRPr="00DE140B">
        <w:rPr>
          <w:rFonts w:eastAsia="Times New Roman"/>
          <w:color w:val="000000" w:themeColor="text1"/>
          <w:szCs w:val="22"/>
        </w:rPr>
        <w:t>, or any other VA systems,</w:t>
      </w:r>
      <w:r w:rsidRPr="00DE140B">
        <w:rPr>
          <w:rFonts w:eastAsia="Times New Roman"/>
          <w:color w:val="000000" w:themeColor="text1"/>
          <w:szCs w:val="22"/>
        </w:rPr>
        <w:t xml:space="preserve"> and currently </w:t>
      </w:r>
      <w:r w:rsidR="1884F495" w:rsidRPr="00DE140B">
        <w:rPr>
          <w:rFonts w:eastAsia="Times New Roman"/>
          <w:color w:val="000000" w:themeColor="text1"/>
          <w:szCs w:val="22"/>
        </w:rPr>
        <w:t>those</w:t>
      </w:r>
      <w:r w:rsidRPr="00DE140B">
        <w:rPr>
          <w:rFonts w:eastAsia="Times New Roman"/>
          <w:color w:val="000000" w:themeColor="text1"/>
          <w:szCs w:val="22"/>
        </w:rPr>
        <w:t xml:space="preserve"> DBQs require </w:t>
      </w:r>
      <w:r w:rsidR="00520FEB" w:rsidRPr="00DE140B">
        <w:rPr>
          <w:rFonts w:eastAsia="Times New Roman"/>
          <w:color w:val="000000" w:themeColor="text1"/>
          <w:szCs w:val="22"/>
        </w:rPr>
        <w:t xml:space="preserve">Optical </w:t>
      </w:r>
      <w:r w:rsidR="006255A5" w:rsidRPr="00DE140B">
        <w:rPr>
          <w:rFonts w:eastAsia="Times New Roman"/>
          <w:color w:val="000000" w:themeColor="text1"/>
          <w:szCs w:val="22"/>
        </w:rPr>
        <w:t>Character</w:t>
      </w:r>
      <w:r w:rsidR="000913D9" w:rsidRPr="00DE140B">
        <w:rPr>
          <w:rFonts w:eastAsia="Times New Roman"/>
          <w:color w:val="000000" w:themeColor="text1"/>
          <w:szCs w:val="22"/>
        </w:rPr>
        <w:t xml:space="preserve"> Recognition (OCR) </w:t>
      </w:r>
      <w:r w:rsidRPr="00DE140B">
        <w:rPr>
          <w:rFonts w:eastAsia="Times New Roman"/>
          <w:color w:val="000000" w:themeColor="text1"/>
          <w:szCs w:val="22"/>
        </w:rPr>
        <w:t>scanning and screen-scraping processes to capture the DBQ meta-data.</w:t>
      </w:r>
    </w:p>
    <w:p w14:paraId="0BA88C71" w14:textId="6B786A3C" w:rsidR="00A763C3" w:rsidRPr="00DE140B" w:rsidRDefault="55F45D6D" w:rsidP="00DF73CE">
      <w:pPr>
        <w:shd w:val="clear" w:color="auto" w:fill="FFFFFF" w:themeFill="background1"/>
        <w:spacing w:after="120" w:line="240" w:lineRule="auto"/>
        <w:ind w:left="0" w:firstLine="0"/>
        <w:rPr>
          <w:rFonts w:eastAsia="Times New Roman"/>
          <w:color w:val="000000" w:themeColor="text1"/>
          <w:szCs w:val="22"/>
        </w:rPr>
      </w:pPr>
      <w:r w:rsidRPr="00DE140B">
        <w:rPr>
          <w:rFonts w:eastAsia="Times New Roman"/>
          <w:color w:val="000000" w:themeColor="text1"/>
          <w:szCs w:val="22"/>
        </w:rPr>
        <w:t>The product shall allow clinicians to complete DBQs and to standardize DBQs CMT DBQ IEPD to make the universe of DBQs for medical disability exams standard and consistent.</w:t>
      </w:r>
    </w:p>
    <w:p w14:paraId="6A8D0916" w14:textId="24DA8A0A" w:rsidR="001A7E14" w:rsidRPr="00DE140B" w:rsidRDefault="00321E0F" w:rsidP="00DF73CE">
      <w:pPr>
        <w:spacing w:after="120" w:line="240" w:lineRule="auto"/>
        <w:ind w:left="0" w:firstLine="0"/>
        <w:rPr>
          <w:szCs w:val="22"/>
        </w:rPr>
      </w:pPr>
      <w:r w:rsidRPr="00DE140B">
        <w:rPr>
          <w:szCs w:val="22"/>
        </w:rPr>
        <w:t>The Contractor shall:</w:t>
      </w:r>
    </w:p>
    <w:p w14:paraId="20D13567" w14:textId="5F1D879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 xml:space="preserve">Convert all DBQ forms to structured web-based, interactive style </w:t>
      </w:r>
      <w:r w:rsidR="003735D5" w:rsidRPr="00DE140B">
        <w:rPr>
          <w:rFonts w:ascii="Arial" w:hAnsi="Arial" w:cs="Arial"/>
          <w:sz w:val="22"/>
          <w:szCs w:val="22"/>
        </w:rPr>
        <w:t>interview format</w:t>
      </w:r>
      <w:r w:rsidR="00114441" w:rsidRPr="00DE140B">
        <w:rPr>
          <w:rFonts w:ascii="Arial" w:hAnsi="Arial" w:cs="Arial"/>
          <w:sz w:val="22"/>
          <w:szCs w:val="22"/>
        </w:rPr>
        <w:t>.</w:t>
      </w:r>
    </w:p>
    <w:p w14:paraId="14FA7A13"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Implement access controls that restrict users to initiating forms not relevant to their designated role (e.g., only public facing DBQs to non-VA providers).</w:t>
      </w:r>
    </w:p>
    <w:p w14:paraId="6829F395"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Provide the Government the ability to define, update and manage user types and associated form access as business processes evolve.</w:t>
      </w:r>
    </w:p>
    <w:p w14:paraId="2C727C50"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Develop online PDF forms with maximum capability for optimal data capture, with complete and accurate results including:</w:t>
      </w:r>
    </w:p>
    <w:p w14:paraId="3F17D318" w14:textId="22A12A79"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Conditional logic based on required process flow of each questionnaire.</w:t>
      </w:r>
    </w:p>
    <w:p w14:paraId="100A04E1" w14:textId="4661818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 xml:space="preserve">Enable savings of partially completed forms. </w:t>
      </w:r>
    </w:p>
    <w:p w14:paraId="6B69F850"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Enable capture and transmission of all certification elements required per VA guidance to accept an examination provider’s signature and qualifications, including;</w:t>
      </w:r>
    </w:p>
    <w:p w14:paraId="5B680754"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electronic signature functionality,</w:t>
      </w:r>
    </w:p>
    <w:p w14:paraId="40EDFB81"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printed name and credentials,</w:t>
      </w:r>
    </w:p>
    <w:p w14:paraId="04D6637A"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area of practice/specialty,</w:t>
      </w:r>
    </w:p>
    <w:p w14:paraId="2FB2EA1B"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phone and/or fax number,</w:t>
      </w:r>
    </w:p>
    <w:p w14:paraId="7DCBDCC8"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medical license number, and</w:t>
      </w:r>
    </w:p>
    <w:p w14:paraId="10E1CFBB" w14:textId="77777777" w:rsidR="00A01820" w:rsidRPr="00DE140B" w:rsidRDefault="00A01820" w:rsidP="00663D6C">
      <w:pPr>
        <w:pStyle w:val="ListParagraph"/>
        <w:numPr>
          <w:ilvl w:val="1"/>
          <w:numId w:val="36"/>
        </w:numPr>
        <w:spacing w:after="120" w:line="240" w:lineRule="auto"/>
        <w:ind w:left="1350"/>
        <w:rPr>
          <w:rFonts w:ascii="Arial" w:hAnsi="Arial" w:cs="Arial"/>
          <w:sz w:val="22"/>
          <w:szCs w:val="22"/>
        </w:rPr>
      </w:pPr>
      <w:r w:rsidRPr="00DE140B">
        <w:rPr>
          <w:rFonts w:ascii="Arial" w:hAnsi="Arial" w:cs="Arial"/>
          <w:sz w:val="22"/>
          <w:szCs w:val="22"/>
        </w:rPr>
        <w:t>National Provider Identifier (NPI) number.</w:t>
      </w:r>
    </w:p>
    <w:p w14:paraId="6FBDE44F"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Enable download, printing and export capabilities of completed DBQs</w:t>
      </w:r>
    </w:p>
    <w:p w14:paraId="62ECA49B"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Ensure the DBQ portal reflects the current version and historical versions of the DBQs as defined in the CMT IEPD and meets the implementation schedule for DBQ updates as defined by MDEO.</w:t>
      </w:r>
    </w:p>
    <w:p w14:paraId="2B73BC88" w14:textId="77777777" w:rsidR="00A01820"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Incorporate provider support innovations such as Artificial Intelligence (AI), to guide\assist the provider in completion of the DBQ, with additional links to user guides, etc.</w:t>
      </w:r>
    </w:p>
    <w:p w14:paraId="08DC61F3" w14:textId="1214684E" w:rsidR="2E98A6FE" w:rsidRPr="00DE140B" w:rsidRDefault="00A01820" w:rsidP="00663D6C">
      <w:pPr>
        <w:pStyle w:val="ListParagraph"/>
        <w:numPr>
          <w:ilvl w:val="0"/>
          <w:numId w:val="36"/>
        </w:numPr>
        <w:spacing w:after="120" w:line="240" w:lineRule="auto"/>
        <w:ind w:left="720"/>
        <w:rPr>
          <w:rFonts w:ascii="Arial" w:hAnsi="Arial" w:cs="Arial"/>
          <w:sz w:val="22"/>
          <w:szCs w:val="22"/>
        </w:rPr>
      </w:pPr>
      <w:r w:rsidRPr="00DE140B">
        <w:rPr>
          <w:rFonts w:ascii="Arial" w:hAnsi="Arial" w:cs="Arial"/>
          <w:sz w:val="22"/>
          <w:szCs w:val="22"/>
        </w:rPr>
        <w:t>Provide the ability to prepopulate known fields to ease submission burden.</w:t>
      </w:r>
    </w:p>
    <w:p w14:paraId="094FC65D" w14:textId="191288ED" w:rsidR="1C0B8328" w:rsidRPr="00DE140B" w:rsidRDefault="1C0B8328" w:rsidP="00DF73CE">
      <w:pPr>
        <w:spacing w:after="120" w:line="240" w:lineRule="auto"/>
        <w:ind w:left="990" w:right="54" w:hanging="270"/>
        <w:rPr>
          <w:b/>
          <w:bCs/>
          <w:szCs w:val="22"/>
        </w:rPr>
      </w:pPr>
      <w:r w:rsidRPr="00DE140B">
        <w:rPr>
          <w:b/>
          <w:bCs/>
          <w:szCs w:val="22"/>
        </w:rPr>
        <w:t>Deliverables</w:t>
      </w:r>
    </w:p>
    <w:p w14:paraId="21F46ACA" w14:textId="1F6141B1" w:rsidR="00A763C3" w:rsidRPr="00DE140B" w:rsidRDefault="00857209"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Cs w:val="22"/>
        </w:rPr>
        <w:t>Convert</w:t>
      </w:r>
      <w:r w:rsidR="000246DB" w:rsidRPr="00DE140B">
        <w:rPr>
          <w:rFonts w:ascii="Arial" w:hAnsi="Arial" w:cs="Arial"/>
          <w:color w:val="000000" w:themeColor="text1"/>
          <w:szCs w:val="22"/>
        </w:rPr>
        <w:t>/Create all DB</w:t>
      </w:r>
      <w:r w:rsidR="00E759E3" w:rsidRPr="00DE140B">
        <w:rPr>
          <w:rFonts w:ascii="Arial" w:hAnsi="Arial" w:cs="Arial"/>
          <w:color w:val="000000" w:themeColor="text1"/>
          <w:szCs w:val="22"/>
        </w:rPr>
        <w:t xml:space="preserve">Q </w:t>
      </w:r>
      <w:r w:rsidR="70F54092" w:rsidRPr="00DE140B">
        <w:rPr>
          <w:rFonts w:ascii="Arial" w:hAnsi="Arial" w:cs="Arial"/>
          <w:color w:val="000000" w:themeColor="text1"/>
          <w:szCs w:val="22"/>
        </w:rPr>
        <w:t>Form</w:t>
      </w:r>
      <w:r w:rsidR="000246DB" w:rsidRPr="00DE140B">
        <w:rPr>
          <w:rFonts w:ascii="Arial" w:hAnsi="Arial" w:cs="Arial"/>
          <w:color w:val="000000" w:themeColor="text1"/>
          <w:szCs w:val="22"/>
        </w:rPr>
        <w:t>s</w:t>
      </w:r>
      <w:r w:rsidR="00517194" w:rsidRPr="00DE140B">
        <w:rPr>
          <w:rFonts w:ascii="Arial" w:hAnsi="Arial" w:cs="Arial"/>
          <w:color w:val="000000" w:themeColor="text1"/>
          <w:szCs w:val="22"/>
        </w:rPr>
        <w:t xml:space="preserve"> into </w:t>
      </w:r>
      <w:r w:rsidR="00E442A7" w:rsidRPr="00DE140B">
        <w:rPr>
          <w:rFonts w:ascii="Arial" w:hAnsi="Arial" w:cs="Arial"/>
          <w:color w:val="000000" w:themeColor="text1"/>
          <w:szCs w:val="22"/>
        </w:rPr>
        <w:t>a web</w:t>
      </w:r>
      <w:r w:rsidR="00322792" w:rsidRPr="00DE140B">
        <w:rPr>
          <w:rFonts w:ascii="Arial" w:hAnsi="Arial" w:cs="Arial"/>
          <w:color w:val="000000" w:themeColor="text1"/>
          <w:szCs w:val="22"/>
        </w:rPr>
        <w:t>-based interview style format</w:t>
      </w:r>
    </w:p>
    <w:p w14:paraId="73F15E6E" w14:textId="5883D254" w:rsidR="70F54092" w:rsidRPr="00DE140B" w:rsidRDefault="00E24E49"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DBQ Forms </w:t>
      </w:r>
      <w:r w:rsidR="00F00101" w:rsidRPr="00DE140B">
        <w:rPr>
          <w:rFonts w:ascii="Arial" w:hAnsi="Arial" w:cs="Arial"/>
          <w:color w:val="000000" w:themeColor="text1"/>
          <w:sz w:val="22"/>
          <w:szCs w:val="22"/>
        </w:rPr>
        <w:t xml:space="preserve">are to </w:t>
      </w:r>
      <w:r w:rsidR="00D80DF4" w:rsidRPr="00DE140B">
        <w:rPr>
          <w:rFonts w:ascii="Arial" w:hAnsi="Arial" w:cs="Arial"/>
          <w:color w:val="000000" w:themeColor="text1"/>
          <w:sz w:val="22"/>
          <w:szCs w:val="22"/>
        </w:rPr>
        <w:t>have uniform</w:t>
      </w:r>
      <w:r w:rsidR="002419C6" w:rsidRPr="00DE140B">
        <w:rPr>
          <w:rFonts w:ascii="Arial" w:hAnsi="Arial" w:cs="Arial"/>
          <w:color w:val="000000" w:themeColor="text1"/>
          <w:sz w:val="22"/>
          <w:szCs w:val="22"/>
        </w:rPr>
        <w:t xml:space="preserve">ity </w:t>
      </w:r>
      <w:r w:rsidR="70F54092" w:rsidRPr="00DE140B">
        <w:rPr>
          <w:rFonts w:ascii="Arial" w:hAnsi="Arial" w:cs="Arial"/>
          <w:color w:val="000000" w:themeColor="text1"/>
          <w:sz w:val="22"/>
          <w:szCs w:val="22"/>
        </w:rPr>
        <w:t>Design specifications</w:t>
      </w:r>
    </w:p>
    <w:p w14:paraId="6D5357A0" w14:textId="36C7F02C" w:rsidR="1C0B8328" w:rsidRPr="00DE140B" w:rsidRDefault="00130D50"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Create and con</w:t>
      </w:r>
      <w:r w:rsidR="002027AD" w:rsidRPr="00DE140B">
        <w:rPr>
          <w:rFonts w:ascii="Arial" w:hAnsi="Arial" w:cs="Arial"/>
          <w:color w:val="000000" w:themeColor="text1"/>
          <w:sz w:val="22"/>
          <w:szCs w:val="22"/>
        </w:rPr>
        <w:t xml:space="preserve">tinually update </w:t>
      </w:r>
      <w:r w:rsidR="58F08D96" w:rsidRPr="00DE140B">
        <w:rPr>
          <w:rFonts w:ascii="Arial" w:hAnsi="Arial" w:cs="Arial"/>
          <w:color w:val="000000" w:themeColor="text1"/>
          <w:sz w:val="22"/>
          <w:szCs w:val="22"/>
        </w:rPr>
        <w:t>Change Control Documentation</w:t>
      </w:r>
    </w:p>
    <w:p w14:paraId="4270E382" w14:textId="48502ED1" w:rsidR="003B1F21" w:rsidRPr="00DE140B" w:rsidRDefault="00770D7D"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Create</w:t>
      </w:r>
      <w:r w:rsidR="00460964" w:rsidRPr="00DE140B">
        <w:rPr>
          <w:rFonts w:ascii="Arial" w:hAnsi="Arial" w:cs="Arial"/>
          <w:color w:val="000000" w:themeColor="text1"/>
          <w:sz w:val="22"/>
          <w:szCs w:val="22"/>
        </w:rPr>
        <w:t xml:space="preserve"> and </w:t>
      </w:r>
      <w:r w:rsidR="00CA7FBC" w:rsidRPr="00DE140B">
        <w:rPr>
          <w:rFonts w:ascii="Arial" w:hAnsi="Arial" w:cs="Arial"/>
          <w:color w:val="000000" w:themeColor="text1"/>
          <w:sz w:val="22"/>
          <w:szCs w:val="22"/>
        </w:rPr>
        <w:t>continually update</w:t>
      </w:r>
      <w:r w:rsidRPr="00DE140B">
        <w:rPr>
          <w:rFonts w:ascii="Arial" w:hAnsi="Arial" w:cs="Arial"/>
          <w:color w:val="000000" w:themeColor="text1"/>
          <w:sz w:val="22"/>
          <w:szCs w:val="22"/>
        </w:rPr>
        <w:t xml:space="preserve"> access controls that restrict users to initiating and submitting forms not relevant to their designated role</w:t>
      </w:r>
    </w:p>
    <w:p w14:paraId="69C66864" w14:textId="1815F39E" w:rsidR="00BC582B" w:rsidRPr="00DE140B" w:rsidRDefault="00BA618C"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1E15B4" w:rsidRPr="00DE140B">
        <w:rPr>
          <w:rFonts w:ascii="Arial" w:hAnsi="Arial" w:cs="Arial"/>
          <w:color w:val="000000" w:themeColor="text1"/>
          <w:sz w:val="22"/>
          <w:szCs w:val="22"/>
        </w:rPr>
        <w:t xml:space="preserve">and continually update </w:t>
      </w:r>
      <w:r w:rsidR="00544536" w:rsidRPr="00DE140B">
        <w:rPr>
          <w:rFonts w:ascii="Arial" w:hAnsi="Arial" w:cs="Arial"/>
          <w:color w:val="000000" w:themeColor="text1"/>
          <w:sz w:val="22"/>
          <w:szCs w:val="22"/>
        </w:rPr>
        <w:t xml:space="preserve">portal </w:t>
      </w:r>
      <w:r w:rsidRPr="00DE140B">
        <w:rPr>
          <w:rFonts w:ascii="Arial" w:hAnsi="Arial" w:cs="Arial"/>
          <w:color w:val="000000" w:themeColor="text1"/>
          <w:sz w:val="22"/>
          <w:szCs w:val="22"/>
        </w:rPr>
        <w:t>user type</w:t>
      </w:r>
      <w:r w:rsidR="00B466A6" w:rsidRPr="00DE140B">
        <w:rPr>
          <w:rFonts w:ascii="Arial" w:hAnsi="Arial" w:cs="Arial"/>
          <w:color w:val="000000" w:themeColor="text1"/>
          <w:sz w:val="22"/>
          <w:szCs w:val="22"/>
        </w:rPr>
        <w:t xml:space="preserve"> </w:t>
      </w:r>
      <w:r w:rsidR="001B7212" w:rsidRPr="00DE140B">
        <w:rPr>
          <w:rFonts w:ascii="Arial" w:hAnsi="Arial" w:cs="Arial"/>
          <w:color w:val="000000" w:themeColor="text1"/>
          <w:sz w:val="22"/>
          <w:szCs w:val="22"/>
        </w:rPr>
        <w:t>management list</w:t>
      </w:r>
    </w:p>
    <w:p w14:paraId="38B189C5" w14:textId="02FA3292" w:rsidR="00A763C3" w:rsidRPr="00DE140B" w:rsidRDefault="00BD4ADF"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Cs w:val="22"/>
        </w:rPr>
        <w:t xml:space="preserve">Develop online PDF forms </w:t>
      </w:r>
      <w:r w:rsidR="009E7AE7" w:rsidRPr="00DE140B">
        <w:rPr>
          <w:rFonts w:ascii="Arial" w:hAnsi="Arial" w:cs="Arial"/>
          <w:color w:val="000000" w:themeColor="text1"/>
          <w:szCs w:val="22"/>
        </w:rPr>
        <w:t xml:space="preserve">for all DBQs </w:t>
      </w:r>
      <w:r w:rsidRPr="00DE140B">
        <w:rPr>
          <w:rFonts w:ascii="Arial" w:hAnsi="Arial" w:cs="Arial"/>
          <w:color w:val="000000" w:themeColor="text1"/>
          <w:szCs w:val="22"/>
        </w:rPr>
        <w:t xml:space="preserve">with the capability of being </w:t>
      </w:r>
      <w:r w:rsidR="002C6DEC" w:rsidRPr="00DE140B">
        <w:rPr>
          <w:rFonts w:ascii="Arial" w:hAnsi="Arial" w:cs="Arial"/>
          <w:color w:val="000000" w:themeColor="text1"/>
          <w:szCs w:val="22"/>
        </w:rPr>
        <w:t>downloaded</w:t>
      </w:r>
      <w:r w:rsidR="00483747" w:rsidRPr="00DE140B">
        <w:rPr>
          <w:rFonts w:ascii="Arial" w:hAnsi="Arial" w:cs="Arial"/>
          <w:color w:val="000000" w:themeColor="text1"/>
          <w:szCs w:val="22"/>
        </w:rPr>
        <w:t>, printed</w:t>
      </w:r>
      <w:r w:rsidR="00804622" w:rsidRPr="00DE140B">
        <w:rPr>
          <w:rFonts w:ascii="Arial" w:hAnsi="Arial" w:cs="Arial"/>
          <w:color w:val="000000" w:themeColor="text1"/>
          <w:szCs w:val="22"/>
        </w:rPr>
        <w:t>, and exported</w:t>
      </w:r>
    </w:p>
    <w:p w14:paraId="59D55E4B" w14:textId="1D392A17" w:rsidR="00A763C3" w:rsidRPr="00DE140B" w:rsidRDefault="008D72F8" w:rsidP="00663D6C">
      <w:pPr>
        <w:pStyle w:val="ListParagraph"/>
        <w:numPr>
          <w:ilvl w:val="0"/>
          <w:numId w:val="37"/>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Upload all deliverable documentation into SharePoint site</w:t>
      </w:r>
    </w:p>
    <w:p w14:paraId="698F58A8" w14:textId="25623BAA" w:rsidR="00A763C3" w:rsidRPr="00DE140B" w:rsidRDefault="00355286" w:rsidP="00DF73CE">
      <w:pPr>
        <w:pStyle w:val="Heading5"/>
        <w:spacing w:before="120" w:after="120" w:line="240" w:lineRule="auto"/>
        <w:ind w:left="0" w:hanging="14"/>
      </w:pPr>
      <w:bookmarkStart w:id="18" w:name="_Toc208907003"/>
      <w:r w:rsidRPr="00DE140B">
        <w:t>5.</w:t>
      </w:r>
      <w:r w:rsidR="006A1F7E" w:rsidRPr="00DE140B">
        <w:t>2</w:t>
      </w:r>
      <w:r w:rsidRPr="00DE140B">
        <w:t xml:space="preserve">.3 </w:t>
      </w:r>
      <w:r w:rsidR="004F093B" w:rsidRPr="00DE140B">
        <w:t xml:space="preserve">Portal Service </w:t>
      </w:r>
      <w:r w:rsidR="00614713" w:rsidRPr="00DE140B">
        <w:t xml:space="preserve">Registration and </w:t>
      </w:r>
      <w:r w:rsidR="004F093B" w:rsidRPr="00DE140B">
        <w:t>Authentication</w:t>
      </w:r>
      <w:bookmarkEnd w:id="18"/>
    </w:p>
    <w:p w14:paraId="3B491713" w14:textId="0BFA65CD" w:rsidR="00A763C3" w:rsidRPr="00DE140B" w:rsidRDefault="3A9803F7" w:rsidP="00DF73CE">
      <w:pPr>
        <w:spacing w:after="120" w:line="240" w:lineRule="auto"/>
        <w:ind w:left="0" w:firstLine="0"/>
        <w:rPr>
          <w:szCs w:val="22"/>
        </w:rPr>
      </w:pPr>
      <w:r w:rsidRPr="00DE140B">
        <w:t>A secure registration service is required within the web</w:t>
      </w:r>
      <w:r w:rsidR="50D62AE1" w:rsidRPr="00DE140B">
        <w:t xml:space="preserve"> portal</w:t>
      </w:r>
      <w:r w:rsidR="448FAECC" w:rsidRPr="00DE140B">
        <w:t xml:space="preserve"> to ensure that only authorized individuals can access portal features and submit or manage claims.</w:t>
      </w:r>
      <w:r w:rsidR="66556BD3" w:rsidRPr="00DE140B">
        <w:t xml:space="preserve"> A clear and secure registration process is essential to ensur</w:t>
      </w:r>
      <w:r w:rsidR="4FBF0DCB" w:rsidRPr="00DE140B">
        <w:t>e</w:t>
      </w:r>
      <w:r w:rsidR="66556BD3" w:rsidRPr="00DE140B">
        <w:t xml:space="preserve"> that users can easily access the web portal and the </w:t>
      </w:r>
      <w:r w:rsidR="66556BD3" w:rsidRPr="00DE140B">
        <w:rPr>
          <w:szCs w:val="22"/>
        </w:rPr>
        <w:t>services it provides</w:t>
      </w:r>
      <w:r w:rsidR="07DD9D3A" w:rsidRPr="00DE140B">
        <w:rPr>
          <w:szCs w:val="22"/>
        </w:rPr>
        <w:t>, and encourage adoption, reduce support needs and ensure that individuals have the right level of access to the forms and functions that meet their specific needs</w:t>
      </w:r>
      <w:r w:rsidR="66556BD3" w:rsidRPr="00DE140B">
        <w:rPr>
          <w:szCs w:val="22"/>
        </w:rPr>
        <w:t>.</w:t>
      </w:r>
    </w:p>
    <w:p w14:paraId="46A594BA" w14:textId="25B2FED9" w:rsidR="0007129A" w:rsidRPr="00DE140B" w:rsidRDefault="1283B7E9" w:rsidP="0007129A">
      <w:pPr>
        <w:spacing w:after="120" w:line="240" w:lineRule="auto"/>
        <w:ind w:left="0"/>
        <w:rPr>
          <w:szCs w:val="22"/>
        </w:rPr>
      </w:pPr>
      <w:r w:rsidRPr="00DE140B">
        <w:rPr>
          <w:szCs w:val="22"/>
        </w:rPr>
        <w:t xml:space="preserve">VA procedure includes specific requirements </w:t>
      </w:r>
      <w:r w:rsidR="0DCFF7CF" w:rsidRPr="00DE140B">
        <w:rPr>
          <w:szCs w:val="22"/>
        </w:rPr>
        <w:t>regarding</w:t>
      </w:r>
      <w:r w:rsidR="10FC18E0" w:rsidRPr="00DE140B">
        <w:rPr>
          <w:szCs w:val="22"/>
        </w:rPr>
        <w:t xml:space="preserve"> examiner qualifications relative to the source and type of the DBQ. </w:t>
      </w:r>
      <w:r w:rsidR="1DCDC49A" w:rsidRPr="00DE140B">
        <w:rPr>
          <w:szCs w:val="22"/>
        </w:rPr>
        <w:t xml:space="preserve">VA claims processors are responsible for the verification of </w:t>
      </w:r>
      <w:r w:rsidR="4F2EABC4" w:rsidRPr="00DE140B">
        <w:rPr>
          <w:szCs w:val="22"/>
        </w:rPr>
        <w:t>sufficiency of examination re</w:t>
      </w:r>
      <w:r w:rsidR="792D2D1C" w:rsidRPr="00DE140B">
        <w:rPr>
          <w:szCs w:val="22"/>
        </w:rPr>
        <w:t>ports</w:t>
      </w:r>
      <w:r w:rsidR="7C624BB3" w:rsidRPr="00DE140B">
        <w:rPr>
          <w:szCs w:val="22"/>
        </w:rPr>
        <w:t>. To support efficiencies in this process, the DBQ Web Portal Services shall include</w:t>
      </w:r>
      <w:r w:rsidR="4F2EABC4" w:rsidRPr="00DE140B">
        <w:rPr>
          <w:szCs w:val="22"/>
        </w:rPr>
        <w:t xml:space="preserve"> </w:t>
      </w:r>
      <w:r w:rsidR="73172177" w:rsidRPr="00DE140B">
        <w:rPr>
          <w:color w:val="000000" w:themeColor="text1"/>
          <w:szCs w:val="22"/>
        </w:rPr>
        <w:t xml:space="preserve">authentication mechanisms </w:t>
      </w:r>
      <w:r w:rsidR="31BA5EAC" w:rsidRPr="00DE140B">
        <w:rPr>
          <w:color w:val="000000" w:themeColor="text1"/>
          <w:szCs w:val="22"/>
        </w:rPr>
        <w:t xml:space="preserve">using authoritative sources </w:t>
      </w:r>
      <w:r w:rsidR="73172177" w:rsidRPr="00DE140B">
        <w:rPr>
          <w:color w:val="000000" w:themeColor="text1"/>
          <w:szCs w:val="22"/>
        </w:rPr>
        <w:t>to ensure that only authorized providers access the system</w:t>
      </w:r>
      <w:r w:rsidR="3434F544" w:rsidRPr="00DE140B">
        <w:rPr>
          <w:color w:val="000000" w:themeColor="text1"/>
          <w:szCs w:val="22"/>
        </w:rPr>
        <w:t xml:space="preserve"> to </w:t>
      </w:r>
      <w:r w:rsidR="46089611" w:rsidRPr="00DE140B">
        <w:rPr>
          <w:rFonts w:eastAsia="Source Sans Pro"/>
          <w:szCs w:val="22"/>
        </w:rPr>
        <w:t xml:space="preserve">maintain the integrity of the evaluation process. </w:t>
      </w:r>
      <w:r w:rsidR="0007129A" w:rsidRPr="00DE140B">
        <w:rPr>
          <w:szCs w:val="22"/>
        </w:rPr>
        <w:t xml:space="preserve">Authentication mechanism may include but are not limited to American Medical Association (AMA) certifications or existing accreditations already provided through contract agreements with the Medical Disability Examination Office (MDEO). </w:t>
      </w:r>
    </w:p>
    <w:p w14:paraId="6B19DCD3" w14:textId="13271AAC" w:rsidR="001B2CC5" w:rsidRPr="00DE140B" w:rsidRDefault="0007129A" w:rsidP="001B2CC5">
      <w:pPr>
        <w:spacing w:after="120" w:line="240" w:lineRule="auto"/>
        <w:ind w:left="0"/>
        <w:rPr>
          <w:szCs w:val="22"/>
        </w:rPr>
      </w:pPr>
      <w:r w:rsidRPr="00DE140B">
        <w:rPr>
          <w:szCs w:val="22"/>
        </w:rPr>
        <w:t>The Contractor shall:</w:t>
      </w:r>
    </w:p>
    <w:p w14:paraId="2E4DA9CF" w14:textId="679F735E" w:rsidR="3981296A" w:rsidRPr="00DE140B" w:rsidRDefault="3981296A" w:rsidP="00663D6C">
      <w:pPr>
        <w:pStyle w:val="ListParagraph"/>
        <w:numPr>
          <w:ilvl w:val="0"/>
          <w:numId w:val="38"/>
        </w:numPr>
        <w:spacing w:after="120" w:line="240" w:lineRule="auto"/>
        <w:ind w:left="720"/>
        <w:rPr>
          <w:rFonts w:ascii="Arial" w:hAnsi="Arial" w:cs="Arial"/>
          <w:sz w:val="22"/>
          <w:szCs w:val="22"/>
        </w:rPr>
      </w:pPr>
      <w:r w:rsidRPr="00DE140B">
        <w:rPr>
          <w:rFonts w:ascii="Arial" w:hAnsi="Arial" w:cs="Arial"/>
          <w:sz w:val="22"/>
          <w:szCs w:val="22"/>
        </w:rPr>
        <w:t>Provide functionality for new users to register through an intuitive, accessible interface, capturing the information necessary to establish eligibility and identity.</w:t>
      </w:r>
    </w:p>
    <w:p w14:paraId="109821C7" w14:textId="5EE78666" w:rsidR="00F10A48" w:rsidRPr="00DE140B" w:rsidRDefault="005C0527" w:rsidP="00663D6C">
      <w:pPr>
        <w:pStyle w:val="ListParagraph"/>
        <w:numPr>
          <w:ilvl w:val="0"/>
          <w:numId w:val="38"/>
        </w:numPr>
        <w:spacing w:after="120" w:line="240" w:lineRule="auto"/>
        <w:ind w:left="720"/>
        <w:rPr>
          <w:rFonts w:ascii="Arial" w:hAnsi="Arial" w:cs="Arial"/>
          <w:sz w:val="22"/>
          <w:szCs w:val="22"/>
        </w:rPr>
      </w:pPr>
      <w:r w:rsidRPr="00DE140B">
        <w:rPr>
          <w:rFonts w:ascii="Arial" w:hAnsi="Arial" w:cs="Arial"/>
          <w:sz w:val="22"/>
          <w:szCs w:val="22"/>
        </w:rPr>
        <w:t>A</w:t>
      </w:r>
      <w:r w:rsidR="00AE7F82" w:rsidRPr="00DE140B">
        <w:rPr>
          <w:rFonts w:ascii="Arial" w:hAnsi="Arial" w:cs="Arial"/>
          <w:sz w:val="22"/>
          <w:szCs w:val="22"/>
        </w:rPr>
        <w:t xml:space="preserve">uthenticate users name, medical license number, </w:t>
      </w:r>
      <w:r w:rsidR="55E538C0" w:rsidRPr="00DE140B">
        <w:rPr>
          <w:rFonts w:ascii="Arial" w:hAnsi="Arial" w:cs="Arial"/>
          <w:sz w:val="22"/>
          <w:szCs w:val="22"/>
        </w:rPr>
        <w:t xml:space="preserve">and </w:t>
      </w:r>
      <w:r w:rsidR="5FB8F471" w:rsidRPr="00DE140B">
        <w:rPr>
          <w:rFonts w:ascii="Arial" w:hAnsi="Arial" w:cs="Arial"/>
          <w:sz w:val="22"/>
          <w:szCs w:val="22"/>
        </w:rPr>
        <w:t>National Provider Identification Number (NPI)</w:t>
      </w:r>
      <w:r w:rsidR="00AE7F82" w:rsidRPr="00DE140B">
        <w:rPr>
          <w:rFonts w:ascii="Arial" w:hAnsi="Arial" w:cs="Arial"/>
          <w:sz w:val="22"/>
          <w:szCs w:val="22"/>
        </w:rPr>
        <w:t xml:space="preserve">. </w:t>
      </w:r>
    </w:p>
    <w:p w14:paraId="5E800E6D" w14:textId="53BFAD4A" w:rsidR="00F10A48" w:rsidRPr="00DE140B" w:rsidRDefault="071C7A22" w:rsidP="00663D6C">
      <w:pPr>
        <w:pStyle w:val="ListParagraph"/>
        <w:numPr>
          <w:ilvl w:val="0"/>
          <w:numId w:val="38"/>
        </w:numPr>
        <w:spacing w:after="120" w:line="240" w:lineRule="auto"/>
        <w:ind w:left="720"/>
        <w:rPr>
          <w:rFonts w:ascii="Arial" w:hAnsi="Arial" w:cs="Arial"/>
          <w:sz w:val="22"/>
          <w:szCs w:val="22"/>
        </w:rPr>
      </w:pPr>
      <w:r w:rsidRPr="00DE140B">
        <w:rPr>
          <w:rFonts w:ascii="Arial" w:hAnsi="Arial" w:cs="Arial"/>
          <w:sz w:val="22"/>
          <w:szCs w:val="22"/>
        </w:rPr>
        <w:t xml:space="preserve">Implement fraud/anomaly detection and sanctions screening (e.g., OIG LEIE, SAM.gov, NPDB, state boards) with routing to manual review and reporting to prevent access and/or submissions from </w:t>
      </w:r>
      <w:r w:rsidR="01943722" w:rsidRPr="00DE140B">
        <w:rPr>
          <w:rFonts w:ascii="Arial" w:hAnsi="Arial" w:cs="Arial"/>
          <w:sz w:val="22"/>
          <w:szCs w:val="22"/>
        </w:rPr>
        <w:t>improper credentialed providers</w:t>
      </w:r>
      <w:r w:rsidRPr="00DE140B">
        <w:rPr>
          <w:rFonts w:ascii="Arial" w:hAnsi="Arial" w:cs="Arial"/>
          <w:sz w:val="22"/>
          <w:szCs w:val="22"/>
        </w:rPr>
        <w:t xml:space="preserve"> (e.g. suspended licenses).</w:t>
      </w:r>
    </w:p>
    <w:p w14:paraId="748C4781" w14:textId="1CC81CDB" w:rsidR="35DD8C59" w:rsidRPr="00DE140B" w:rsidRDefault="05F072E4" w:rsidP="00663D6C">
      <w:pPr>
        <w:pStyle w:val="ListParagraph"/>
        <w:numPr>
          <w:ilvl w:val="0"/>
          <w:numId w:val="38"/>
        </w:numPr>
        <w:spacing w:after="120" w:line="240" w:lineRule="auto"/>
        <w:ind w:left="720"/>
        <w:rPr>
          <w:rFonts w:ascii="Arial" w:hAnsi="Arial" w:cs="Arial"/>
        </w:rPr>
      </w:pPr>
      <w:r w:rsidRPr="00DE140B">
        <w:rPr>
          <w:rFonts w:ascii="Arial" w:hAnsi="Arial" w:cs="Arial"/>
        </w:rPr>
        <w:t xml:space="preserve">Enforce DBQ specific eligibility and certification verification by provider </w:t>
      </w:r>
      <w:r w:rsidR="4D07BB3A" w:rsidRPr="00DE140B">
        <w:rPr>
          <w:rFonts w:ascii="Arial" w:hAnsi="Arial" w:cs="Arial"/>
        </w:rPr>
        <w:t>specialty</w:t>
      </w:r>
      <w:r w:rsidRPr="00DE140B">
        <w:rPr>
          <w:rFonts w:ascii="Arial" w:hAnsi="Arial" w:cs="Arial"/>
        </w:rPr>
        <w:t xml:space="preserve"> to ensure </w:t>
      </w:r>
      <w:r w:rsidR="3C005470" w:rsidRPr="00DE140B">
        <w:rPr>
          <w:rFonts w:ascii="Arial" w:hAnsi="Arial" w:cs="Arial"/>
        </w:rPr>
        <w:t xml:space="preserve">sufficiency to complete </w:t>
      </w:r>
      <w:r w:rsidR="5A31126E" w:rsidRPr="00DE140B">
        <w:rPr>
          <w:rFonts w:ascii="Arial" w:hAnsi="Arial" w:cs="Arial"/>
        </w:rPr>
        <w:t>specialty</w:t>
      </w:r>
      <w:r w:rsidR="3C005470" w:rsidRPr="00DE140B">
        <w:rPr>
          <w:rFonts w:ascii="Arial" w:hAnsi="Arial" w:cs="Arial"/>
        </w:rPr>
        <w:t xml:space="preserve"> examinations</w:t>
      </w:r>
      <w:r w:rsidR="0378AAD9" w:rsidRPr="00DE140B">
        <w:rPr>
          <w:rFonts w:ascii="Arial" w:hAnsi="Arial" w:cs="Arial"/>
        </w:rPr>
        <w:t xml:space="preserve"> (e.g., hearing, vision, dental, psychiatric).</w:t>
      </w:r>
    </w:p>
    <w:p w14:paraId="29BD32FB" w14:textId="0781FA8A" w:rsidR="2F76262E" w:rsidRPr="00DE140B" w:rsidRDefault="2F76262E" w:rsidP="00663D6C">
      <w:pPr>
        <w:pStyle w:val="ListParagraph"/>
        <w:numPr>
          <w:ilvl w:val="0"/>
          <w:numId w:val="38"/>
        </w:numPr>
        <w:spacing w:after="120" w:line="240" w:lineRule="auto"/>
        <w:ind w:left="720"/>
        <w:rPr>
          <w:rFonts w:ascii="Arial" w:hAnsi="Arial" w:cs="Arial"/>
        </w:rPr>
      </w:pPr>
      <w:r w:rsidRPr="00DE140B">
        <w:rPr>
          <w:rFonts w:ascii="Arial" w:hAnsi="Arial" w:cs="Arial"/>
        </w:rPr>
        <w:t>Provide international provider verification workflows, including manual adjudication and full audit trail for non-US providers.</w:t>
      </w:r>
    </w:p>
    <w:p w14:paraId="05D81CFF" w14:textId="26276158" w:rsidR="008B65FF" w:rsidRPr="00DE140B" w:rsidRDefault="4DEE7375" w:rsidP="00663D6C">
      <w:pPr>
        <w:pStyle w:val="ListParagraph"/>
        <w:numPr>
          <w:ilvl w:val="0"/>
          <w:numId w:val="38"/>
        </w:numPr>
        <w:spacing w:after="120" w:line="240" w:lineRule="auto"/>
        <w:ind w:left="720"/>
        <w:rPr>
          <w:rFonts w:ascii="Arial" w:hAnsi="Arial" w:cs="Arial"/>
          <w:szCs w:val="22"/>
        </w:rPr>
      </w:pPr>
      <w:r w:rsidRPr="00DE140B">
        <w:rPr>
          <w:rFonts w:ascii="Arial" w:hAnsi="Arial" w:cs="Arial"/>
        </w:rPr>
        <w:t>Design the authentication services to accommodate increases in user volume, including peak registration periods.</w:t>
      </w:r>
    </w:p>
    <w:p w14:paraId="13ADC6C4" w14:textId="373CCC55" w:rsidR="002A1B02" w:rsidRPr="00DE140B" w:rsidRDefault="002A1B02" w:rsidP="00DF73CE">
      <w:pPr>
        <w:spacing w:after="120" w:line="240" w:lineRule="auto"/>
        <w:ind w:left="990" w:right="54" w:hanging="270"/>
        <w:rPr>
          <w:b/>
          <w:bCs/>
          <w:szCs w:val="22"/>
        </w:rPr>
      </w:pPr>
      <w:r w:rsidRPr="00DE140B">
        <w:rPr>
          <w:b/>
          <w:bCs/>
          <w:szCs w:val="22"/>
        </w:rPr>
        <w:t>Deliverables</w:t>
      </w:r>
    </w:p>
    <w:p w14:paraId="70281915" w14:textId="4089A293" w:rsidR="1934E5B9" w:rsidRPr="00DE140B" w:rsidRDefault="00E80794" w:rsidP="00663D6C">
      <w:pPr>
        <w:pStyle w:val="ListParagraph"/>
        <w:numPr>
          <w:ilvl w:val="0"/>
          <w:numId w:val="39"/>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1934E5B9" w:rsidRPr="00DE140B">
        <w:rPr>
          <w:rFonts w:ascii="Arial" w:hAnsi="Arial" w:cs="Arial"/>
          <w:color w:val="000000" w:themeColor="text1"/>
          <w:sz w:val="22"/>
          <w:szCs w:val="22"/>
        </w:rPr>
        <w:t>System Design Document</w:t>
      </w:r>
    </w:p>
    <w:p w14:paraId="39BAF39E" w14:textId="425C8509" w:rsidR="1934E5B9" w:rsidRPr="00DE140B" w:rsidRDefault="0084194E" w:rsidP="00663D6C">
      <w:pPr>
        <w:pStyle w:val="ListParagraph"/>
        <w:numPr>
          <w:ilvl w:val="0"/>
          <w:numId w:val="39"/>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1ED89358" w:rsidRPr="00DE140B">
        <w:rPr>
          <w:rFonts w:ascii="Arial" w:hAnsi="Arial" w:cs="Arial"/>
          <w:color w:val="000000" w:themeColor="text1"/>
          <w:sz w:val="22"/>
          <w:szCs w:val="22"/>
        </w:rPr>
        <w:t>Access Control Matrix</w:t>
      </w:r>
    </w:p>
    <w:p w14:paraId="187C1257" w14:textId="5CE803EE" w:rsidR="3B4CD977" w:rsidRPr="00DE140B" w:rsidRDefault="3B4CD977" w:rsidP="00663D6C">
      <w:pPr>
        <w:pStyle w:val="ListParagraph"/>
        <w:numPr>
          <w:ilvl w:val="0"/>
          <w:numId w:val="39"/>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Create and continually update User Registration Process Documentation</w:t>
      </w:r>
    </w:p>
    <w:p w14:paraId="490FE96A" w14:textId="2A003847" w:rsidR="1934E5B9" w:rsidRPr="00DE140B" w:rsidRDefault="00376A80" w:rsidP="00663D6C">
      <w:pPr>
        <w:pStyle w:val="ListParagraph"/>
        <w:numPr>
          <w:ilvl w:val="0"/>
          <w:numId w:val="39"/>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1ED89358" w:rsidRPr="00DE140B">
        <w:rPr>
          <w:rFonts w:ascii="Arial" w:hAnsi="Arial" w:cs="Arial"/>
          <w:color w:val="000000" w:themeColor="text1"/>
          <w:sz w:val="22"/>
          <w:szCs w:val="22"/>
        </w:rPr>
        <w:t>User Provisioning/Deprovisioning Process Documentation</w:t>
      </w:r>
    </w:p>
    <w:p w14:paraId="6C87E7A5" w14:textId="4BF5249F" w:rsidR="00A763C3" w:rsidRPr="00DE140B" w:rsidRDefault="00F830E6" w:rsidP="00663D6C">
      <w:pPr>
        <w:pStyle w:val="ListParagraph"/>
        <w:numPr>
          <w:ilvl w:val="0"/>
          <w:numId w:val="39"/>
        </w:numPr>
        <w:spacing w:after="120" w:line="240" w:lineRule="auto"/>
        <w:ind w:left="1080"/>
        <w:rPr>
          <w:rFonts w:ascii="Arial" w:hAnsi="Arial" w:cs="Arial"/>
          <w:color w:val="000000" w:themeColor="text1"/>
          <w:sz w:val="22"/>
          <w:szCs w:val="22"/>
        </w:rPr>
      </w:pPr>
      <w:r w:rsidRPr="00DE140B">
        <w:rPr>
          <w:rFonts w:ascii="Arial" w:hAnsi="Arial" w:cs="Arial"/>
          <w:color w:val="000000" w:themeColor="text1"/>
          <w:szCs w:val="22"/>
        </w:rPr>
        <w:t>Upload all deliverable documentation into SharePoint site</w:t>
      </w:r>
    </w:p>
    <w:p w14:paraId="7DC53391" w14:textId="19724D0F" w:rsidR="00F7491A" w:rsidRPr="00DE140B" w:rsidRDefault="00F7491A" w:rsidP="00DF73CE">
      <w:pPr>
        <w:pStyle w:val="Heading5"/>
        <w:spacing w:before="120" w:after="120" w:line="240" w:lineRule="auto"/>
        <w:ind w:left="0" w:hanging="14"/>
      </w:pPr>
      <w:bookmarkStart w:id="19" w:name="_Toc208907004"/>
      <w:r w:rsidRPr="00DE140B">
        <w:t>5.</w:t>
      </w:r>
      <w:r w:rsidR="006A1F7E" w:rsidRPr="00DE140B">
        <w:t>2</w:t>
      </w:r>
      <w:r w:rsidRPr="00DE140B">
        <w:t>.</w:t>
      </w:r>
      <w:r w:rsidR="503405A2" w:rsidRPr="00DE140B">
        <w:t>4</w:t>
      </w:r>
      <w:r w:rsidR="00056C2D" w:rsidRPr="00DE140B">
        <w:t xml:space="preserve"> DBQ Submission</w:t>
      </w:r>
      <w:bookmarkEnd w:id="19"/>
    </w:p>
    <w:p w14:paraId="4A7F99D8" w14:textId="5569E6FA" w:rsidR="00160A5C" w:rsidRPr="00DE140B" w:rsidRDefault="00160A5C" w:rsidP="00AA6414">
      <w:pPr>
        <w:spacing w:after="120" w:line="240" w:lineRule="auto"/>
        <w:ind w:left="0" w:firstLine="0"/>
      </w:pPr>
      <w:r w:rsidRPr="00DE140B">
        <w:t xml:space="preserve">Form </w:t>
      </w:r>
      <w:r w:rsidR="672BC36C" w:rsidRPr="00DE140B">
        <w:t>submission within the web portal is a vital component of service delivery. Users require a direct, efficient, and secure means t</w:t>
      </w:r>
      <w:r w:rsidR="4F48909E" w:rsidRPr="00DE140B">
        <w:t>o complete required transactions, eliminating delays associated with paper-based processes. Reliable submission capabilities ensure that information is captured accurately, routed to appropriate systems</w:t>
      </w:r>
      <w:r w:rsidR="67ACE3B5" w:rsidRPr="00DE140B">
        <w:t xml:space="preserve"> and made available for timely review and processing. Maintaining this functionality is essential to ensure accessibility, compliance and customer satisfaction</w:t>
      </w:r>
      <w:r w:rsidR="7910CF08" w:rsidRPr="00DE140B">
        <w:t>.</w:t>
      </w:r>
    </w:p>
    <w:p w14:paraId="05DD1702" w14:textId="79288388" w:rsidR="00160A5C" w:rsidRPr="00DE140B" w:rsidRDefault="00160A5C" w:rsidP="00AA6414">
      <w:pPr>
        <w:spacing w:after="120" w:line="240" w:lineRule="auto"/>
        <w:ind w:left="0" w:firstLine="0"/>
      </w:pPr>
      <w:r w:rsidRPr="00DE140B">
        <w:t>The Contractor shall:</w:t>
      </w:r>
    </w:p>
    <w:p w14:paraId="61925511"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Support the electronic submission, tracking, and management of DBQ Forms and associated meta data</w:t>
      </w:r>
    </w:p>
    <w:p w14:paraId="45D65866"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Have validation checks for incomplete questions or required answers, not allowing submissions until complete.</w:t>
      </w:r>
    </w:p>
    <w:p w14:paraId="4B0A181F"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Have quality checks upon submission for useability\confidence factor of DBQ completion.</w:t>
      </w:r>
    </w:p>
    <w:p w14:paraId="5D4C39A6"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Provide validation to the provider of a successful submission with associated unique transaction number.</w:t>
      </w:r>
    </w:p>
    <w:p w14:paraId="504C6DB8" w14:textId="77750B8B"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Transmit completed DBQs with associated meta data to designated VA systems for processing including but not limited to:</w:t>
      </w:r>
    </w:p>
    <w:p w14:paraId="1F1A1293" w14:textId="15E89EC6"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Automated Decision Support ADS)</w:t>
      </w:r>
    </w:p>
    <w:p w14:paraId="46474600" w14:textId="374E5C3C"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Automated Data Ingest (ADI)</w:t>
      </w:r>
    </w:p>
    <w:p w14:paraId="37555B79" w14:textId="77777777"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VBMS eFolder</w:t>
      </w:r>
    </w:p>
    <w:p w14:paraId="60A2F2E4" w14:textId="77777777"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Exam Scheduling tools (Exam Schedule Assistant, Exam Request Routing Assistant)</w:t>
      </w:r>
    </w:p>
    <w:p w14:paraId="664D0F09" w14:textId="77777777"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Acceptable Clinical Evidence (ACE)</w:t>
      </w:r>
    </w:p>
    <w:p w14:paraId="3546AFED" w14:textId="74E33E86" w:rsidR="006623E4" w:rsidRPr="00DE140B" w:rsidRDefault="006623E4" w:rsidP="00663D6C">
      <w:pPr>
        <w:pStyle w:val="ListParagraph"/>
        <w:numPr>
          <w:ilvl w:val="1"/>
          <w:numId w:val="40"/>
        </w:numPr>
        <w:spacing w:after="120" w:line="240" w:lineRule="auto"/>
        <w:ind w:left="1350"/>
        <w:rPr>
          <w:rFonts w:ascii="Arial" w:hAnsi="Arial" w:cs="Arial"/>
          <w:szCs w:val="22"/>
        </w:rPr>
      </w:pPr>
      <w:r w:rsidRPr="00DE140B">
        <w:rPr>
          <w:rFonts w:ascii="Arial" w:hAnsi="Arial" w:cs="Arial"/>
          <w:sz w:val="22"/>
          <w:szCs w:val="22"/>
        </w:rPr>
        <w:t>Including current and future releases or replacement platforms that fulfill the same functional purpose.</w:t>
      </w:r>
    </w:p>
    <w:p w14:paraId="73D7E0E6" w14:textId="2623C8DD"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 xml:space="preserve">Implement </w:t>
      </w:r>
      <w:r w:rsidR="00F2435C" w:rsidRPr="00DE140B">
        <w:rPr>
          <w:rFonts w:ascii="Arial" w:hAnsi="Arial" w:cs="Arial"/>
          <w:sz w:val="22"/>
          <w:szCs w:val="22"/>
        </w:rPr>
        <w:t>role-based</w:t>
      </w:r>
      <w:r w:rsidRPr="00DE140B">
        <w:rPr>
          <w:rFonts w:ascii="Arial" w:hAnsi="Arial" w:cs="Arial"/>
          <w:sz w:val="22"/>
          <w:szCs w:val="22"/>
        </w:rPr>
        <w:t xml:space="preserve"> access control (e.g., clinician, delegate preparer, organizational administrator), with prepare-then-sign capabilities.</w:t>
      </w:r>
    </w:p>
    <w:p w14:paraId="3BDBD489"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Implement deterministic association of each DBQ to the correct Veteran, claim, and VBMS eFolder document type, with reconciliation tooling.</w:t>
      </w:r>
    </w:p>
    <w:p w14:paraId="7B7564B5"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Support uploading/linking of supporting medical evidence and index attachments to VBMS with correct metadata and linkage to the originating DBQ.</w:t>
      </w:r>
    </w:p>
    <w:p w14:paraId="61A564E5"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Incorporate data validation and error handling to ensure all required fields are completed correctly before submission.</w:t>
      </w:r>
    </w:p>
    <w:p w14:paraId="211C89D3"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Include features within the web portal that allow users to save progress and track the status of their submitted forms.</w:t>
      </w:r>
    </w:p>
    <w:p w14:paraId="5EE014F4"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Provide notifications to users at key stages in the process, such as:</w:t>
      </w:r>
    </w:p>
    <w:p w14:paraId="5590C269" w14:textId="77777777" w:rsidR="006623E4" w:rsidRPr="00DE140B" w:rsidRDefault="006623E4" w:rsidP="00663D6C">
      <w:pPr>
        <w:pStyle w:val="ListParagraph"/>
        <w:numPr>
          <w:ilvl w:val="1"/>
          <w:numId w:val="40"/>
        </w:numPr>
        <w:spacing w:after="120" w:line="240" w:lineRule="auto"/>
        <w:rPr>
          <w:rFonts w:ascii="Arial" w:hAnsi="Arial" w:cs="Arial"/>
          <w:szCs w:val="22"/>
        </w:rPr>
      </w:pPr>
      <w:r w:rsidRPr="00DE140B">
        <w:rPr>
          <w:rFonts w:ascii="Arial" w:hAnsi="Arial" w:cs="Arial"/>
          <w:sz w:val="22"/>
          <w:szCs w:val="22"/>
        </w:rPr>
        <w:t>Confirmation of form receipt.</w:t>
      </w:r>
    </w:p>
    <w:p w14:paraId="2D7F13F5" w14:textId="77777777" w:rsidR="006623E4" w:rsidRPr="00DE140B" w:rsidRDefault="006623E4" w:rsidP="00663D6C">
      <w:pPr>
        <w:pStyle w:val="ListParagraph"/>
        <w:numPr>
          <w:ilvl w:val="1"/>
          <w:numId w:val="40"/>
        </w:numPr>
        <w:spacing w:after="120" w:line="240" w:lineRule="auto"/>
        <w:rPr>
          <w:rFonts w:ascii="Arial" w:hAnsi="Arial" w:cs="Arial"/>
          <w:szCs w:val="22"/>
        </w:rPr>
      </w:pPr>
      <w:r w:rsidRPr="00DE140B">
        <w:rPr>
          <w:rFonts w:ascii="Arial" w:hAnsi="Arial" w:cs="Arial"/>
          <w:sz w:val="22"/>
          <w:szCs w:val="22"/>
        </w:rPr>
        <w:t>Notification of any required follow-up actions or additional documentation.</w:t>
      </w:r>
    </w:p>
    <w:p w14:paraId="7F2D615C" w14:textId="77777777" w:rsidR="006623E4" w:rsidRPr="00DE140B" w:rsidRDefault="006623E4" w:rsidP="00663D6C">
      <w:pPr>
        <w:pStyle w:val="ListParagraph"/>
        <w:numPr>
          <w:ilvl w:val="1"/>
          <w:numId w:val="40"/>
        </w:numPr>
        <w:spacing w:after="120" w:line="240" w:lineRule="auto"/>
        <w:rPr>
          <w:rFonts w:ascii="Arial" w:hAnsi="Arial" w:cs="Arial"/>
          <w:szCs w:val="22"/>
        </w:rPr>
      </w:pPr>
      <w:r w:rsidRPr="00DE140B">
        <w:rPr>
          <w:rFonts w:ascii="Arial" w:hAnsi="Arial" w:cs="Arial"/>
          <w:sz w:val="22"/>
          <w:szCs w:val="22"/>
        </w:rPr>
        <w:t>Status updates from processing to completion.</w:t>
      </w:r>
    </w:p>
    <w:p w14:paraId="0AFD11F1"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Provide deficiency detection with near real time provider notifications and resubmission queues enabling correction or resubmission without rekeying.</w:t>
      </w:r>
    </w:p>
    <w:p w14:paraId="29A6066C" w14:textId="77777777" w:rsidR="006623E4" w:rsidRPr="00DE140B" w:rsidRDefault="006623E4" w:rsidP="00663D6C">
      <w:pPr>
        <w:pStyle w:val="ListParagraph"/>
        <w:numPr>
          <w:ilvl w:val="0"/>
          <w:numId w:val="40"/>
        </w:numPr>
        <w:spacing w:after="120" w:line="240" w:lineRule="auto"/>
        <w:ind w:left="720"/>
        <w:rPr>
          <w:rFonts w:ascii="Arial" w:hAnsi="Arial" w:cs="Arial"/>
          <w:szCs w:val="22"/>
        </w:rPr>
      </w:pPr>
      <w:r w:rsidRPr="00DE140B">
        <w:rPr>
          <w:rFonts w:ascii="Arial" w:hAnsi="Arial" w:cs="Arial"/>
          <w:sz w:val="22"/>
          <w:szCs w:val="22"/>
        </w:rPr>
        <w:t>Enable audit and reporting capabilities related to DBQ form submissions</w:t>
      </w:r>
    </w:p>
    <w:p w14:paraId="39FE6186" w14:textId="7EBB7F1F" w:rsidR="00CA69E8" w:rsidRPr="00DE140B" w:rsidRDefault="006623E4" w:rsidP="00DF73CE">
      <w:pPr>
        <w:spacing w:after="120" w:line="240" w:lineRule="auto"/>
        <w:ind w:left="990" w:right="54" w:hanging="270"/>
        <w:rPr>
          <w:b/>
          <w:bCs/>
          <w:szCs w:val="22"/>
        </w:rPr>
      </w:pPr>
      <w:r w:rsidRPr="00DE140B">
        <w:rPr>
          <w:b/>
          <w:bCs/>
          <w:szCs w:val="22"/>
        </w:rPr>
        <w:t>Deliverables:</w:t>
      </w:r>
    </w:p>
    <w:p w14:paraId="1E26FD5F" w14:textId="77777777" w:rsidR="006159A8"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 w:val="22"/>
          <w:szCs w:val="22"/>
        </w:rPr>
        <w:t>Create and continually update Submission workflow documentation</w:t>
      </w:r>
    </w:p>
    <w:p w14:paraId="58D2E114" w14:textId="77777777" w:rsidR="006159A8"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 w:val="22"/>
          <w:szCs w:val="22"/>
        </w:rPr>
        <w:t>Create and continually update user access roles</w:t>
      </w:r>
    </w:p>
    <w:p w14:paraId="2D11A59E" w14:textId="77777777" w:rsidR="006159A8"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 w:val="22"/>
          <w:szCs w:val="22"/>
        </w:rPr>
        <w:t>Create and continually update notification statuses</w:t>
      </w:r>
    </w:p>
    <w:p w14:paraId="190B60B6" w14:textId="77777777" w:rsidR="006159A8"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 w:val="22"/>
          <w:szCs w:val="22"/>
        </w:rPr>
        <w:t>Create and continually update System integration reports</w:t>
      </w:r>
    </w:p>
    <w:p w14:paraId="6489F670" w14:textId="77777777" w:rsidR="006159A8"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 w:val="22"/>
          <w:szCs w:val="22"/>
        </w:rPr>
        <w:t>All reporting deliverable documentation to be provided within one (1) business day unless specified</w:t>
      </w:r>
    </w:p>
    <w:p w14:paraId="5A8A66FB" w14:textId="5ACEF822" w:rsidR="00573873" w:rsidRPr="00DE140B" w:rsidRDefault="006159A8" w:rsidP="00663D6C">
      <w:pPr>
        <w:pStyle w:val="ListParagraph"/>
        <w:numPr>
          <w:ilvl w:val="0"/>
          <w:numId w:val="41"/>
        </w:numPr>
        <w:spacing w:after="120" w:line="240" w:lineRule="auto"/>
        <w:ind w:left="1080" w:right="54"/>
        <w:rPr>
          <w:rFonts w:ascii="Arial" w:hAnsi="Arial" w:cs="Arial"/>
          <w:color w:val="000000" w:themeColor="text1"/>
          <w:szCs w:val="22"/>
        </w:rPr>
      </w:pPr>
      <w:r w:rsidRPr="00DE140B">
        <w:rPr>
          <w:rFonts w:ascii="Arial" w:hAnsi="Arial" w:cs="Arial"/>
          <w:color w:val="000000" w:themeColor="text1"/>
          <w:szCs w:val="22"/>
        </w:rPr>
        <w:t>Upload all deliverable documentation into SharePoint site</w:t>
      </w:r>
    </w:p>
    <w:p w14:paraId="08C70705" w14:textId="54D1A7AD" w:rsidR="008E7FA7" w:rsidRPr="00DE140B" w:rsidRDefault="008E7FA7" w:rsidP="00DF73CE">
      <w:pPr>
        <w:pStyle w:val="Heading5"/>
        <w:spacing w:before="120" w:after="120" w:line="240" w:lineRule="auto"/>
        <w:ind w:left="0" w:hanging="14"/>
      </w:pPr>
      <w:bookmarkStart w:id="20" w:name="_Toc208907005"/>
      <w:r w:rsidRPr="00DE140B">
        <w:t>5.</w:t>
      </w:r>
      <w:r w:rsidR="006A1F7E" w:rsidRPr="00DE140B">
        <w:t>2</w:t>
      </w:r>
      <w:r w:rsidRPr="00DE140B">
        <w:t>.</w:t>
      </w:r>
      <w:r w:rsidR="50DB5BAE" w:rsidRPr="00DE140B">
        <w:t>5</w:t>
      </w:r>
      <w:r w:rsidRPr="00DE140B">
        <w:t xml:space="preserve"> </w:t>
      </w:r>
      <w:r w:rsidR="00057D2C" w:rsidRPr="00DE140B">
        <w:t>Portal Service</w:t>
      </w:r>
      <w:r w:rsidR="00C071B0" w:rsidRPr="00DE140B">
        <w:t xml:space="preserve"> O</w:t>
      </w:r>
      <w:r w:rsidR="003E5AFC" w:rsidRPr="00DE140B">
        <w:t>&amp;M Support</w:t>
      </w:r>
      <w:bookmarkEnd w:id="20"/>
    </w:p>
    <w:p w14:paraId="65282130" w14:textId="32A248F5" w:rsidR="00A763C3" w:rsidRPr="00DE140B" w:rsidRDefault="3C2C0E09" w:rsidP="00DF73CE">
      <w:pPr>
        <w:spacing w:after="120" w:line="240" w:lineRule="auto"/>
        <w:ind w:left="0" w:firstLine="0"/>
        <w:rPr>
          <w:color w:val="000000" w:themeColor="text1"/>
          <w:szCs w:val="22"/>
        </w:rPr>
      </w:pPr>
      <w:r w:rsidRPr="00DE140B">
        <w:rPr>
          <w:color w:val="000000" w:themeColor="text1"/>
          <w:szCs w:val="22"/>
        </w:rPr>
        <w:t xml:space="preserve">Disability Benefit Questionnaires are not static forms. Form content is updated </w:t>
      </w:r>
      <w:r w:rsidR="35B269A0" w:rsidRPr="00DE140B">
        <w:rPr>
          <w:color w:val="000000" w:themeColor="text1"/>
          <w:szCs w:val="22"/>
        </w:rPr>
        <w:t>primarily</w:t>
      </w:r>
      <w:r w:rsidRPr="00DE140B">
        <w:rPr>
          <w:color w:val="000000" w:themeColor="text1"/>
          <w:szCs w:val="22"/>
        </w:rPr>
        <w:t xml:space="preserve"> to address regulatory changes related to the VARSD (VA Rating Schedule for Disabilities) but may also be updated based on stakeholder approved changes aimed at addressing or improving the examination process and associated operations.</w:t>
      </w:r>
      <w:r w:rsidR="0032CD14" w:rsidRPr="00DE140B">
        <w:rPr>
          <w:color w:val="000000" w:themeColor="text1"/>
          <w:szCs w:val="22"/>
        </w:rPr>
        <w:t xml:space="preserve"> To ensure compliance with applicable laws, regulations, organization policies, it is critic</w:t>
      </w:r>
      <w:r w:rsidR="64333F47" w:rsidRPr="00DE140B">
        <w:rPr>
          <w:color w:val="000000" w:themeColor="text1"/>
          <w:szCs w:val="22"/>
        </w:rPr>
        <w:t>al DBQ forms available on the web portal are the most current and approved versions.</w:t>
      </w:r>
    </w:p>
    <w:p w14:paraId="4F8E0A99" w14:textId="1DB9E3D2" w:rsidR="00A763C3" w:rsidRPr="00DE140B" w:rsidRDefault="3C2C0E09" w:rsidP="00DF73CE">
      <w:pPr>
        <w:spacing w:after="120" w:line="240" w:lineRule="auto"/>
        <w:ind w:left="0" w:firstLine="0"/>
        <w:rPr>
          <w:color w:val="000000" w:themeColor="text1"/>
          <w:szCs w:val="22"/>
        </w:rPr>
      </w:pPr>
      <w:r w:rsidRPr="00DE140B">
        <w:rPr>
          <w:color w:val="000000" w:themeColor="text1"/>
          <w:szCs w:val="22"/>
        </w:rPr>
        <w:t>The process of implementing a new version of the DBQ requires multiple phases and must be coordinated across stakeholders that are both internal and external to the VBA. To reach the target production date, critical communication, tasks and timelines must be met.</w:t>
      </w:r>
    </w:p>
    <w:p w14:paraId="672D9345" w14:textId="7EBB1639" w:rsidR="00A763C3" w:rsidRPr="00DE140B" w:rsidRDefault="3550D283" w:rsidP="00DF73CE">
      <w:pPr>
        <w:spacing w:after="120" w:line="240" w:lineRule="auto"/>
        <w:ind w:left="0" w:firstLine="0"/>
        <w:rPr>
          <w:color w:val="000000" w:themeColor="text1"/>
          <w:szCs w:val="22"/>
        </w:rPr>
      </w:pPr>
      <w:r w:rsidRPr="00DE140B">
        <w:rPr>
          <w:color w:val="000000" w:themeColor="text1"/>
          <w:szCs w:val="22"/>
        </w:rPr>
        <w:t xml:space="preserve">To remain effective, the web portal and its associated services must evolve alongside technology advancements </w:t>
      </w:r>
      <w:r w:rsidR="7470E91E" w:rsidRPr="00DE140B">
        <w:rPr>
          <w:color w:val="000000" w:themeColor="text1"/>
          <w:szCs w:val="22"/>
        </w:rPr>
        <w:t xml:space="preserve">related to AI </w:t>
      </w:r>
      <w:r w:rsidR="257C757E" w:rsidRPr="00DE140B">
        <w:rPr>
          <w:color w:val="000000" w:themeColor="text1"/>
          <w:szCs w:val="22"/>
        </w:rPr>
        <w:t>driven features</w:t>
      </w:r>
      <w:r w:rsidR="7470E91E" w:rsidRPr="00DE140B">
        <w:rPr>
          <w:color w:val="000000" w:themeColor="text1"/>
          <w:szCs w:val="22"/>
        </w:rPr>
        <w:t>,</w:t>
      </w:r>
      <w:r w:rsidRPr="00DE140B">
        <w:rPr>
          <w:color w:val="000000" w:themeColor="text1"/>
          <w:szCs w:val="22"/>
        </w:rPr>
        <w:t xml:space="preserve"> </w:t>
      </w:r>
      <w:r w:rsidR="257C757E" w:rsidRPr="00DE140B">
        <w:rPr>
          <w:color w:val="000000" w:themeColor="text1"/>
          <w:szCs w:val="22"/>
        </w:rPr>
        <w:t>improved analytics</w:t>
      </w:r>
      <w:r w:rsidR="2E8DBA61" w:rsidRPr="00DE140B">
        <w:rPr>
          <w:color w:val="000000" w:themeColor="text1"/>
          <w:szCs w:val="22"/>
        </w:rPr>
        <w:t>,</w:t>
      </w:r>
      <w:r w:rsidR="257C757E" w:rsidRPr="00DE140B">
        <w:rPr>
          <w:color w:val="000000" w:themeColor="text1"/>
          <w:szCs w:val="22"/>
        </w:rPr>
        <w:t xml:space="preserve"> updated infrastructure</w:t>
      </w:r>
      <w:r w:rsidR="0B576A8D" w:rsidRPr="00DE140B">
        <w:rPr>
          <w:color w:val="000000" w:themeColor="text1"/>
          <w:szCs w:val="22"/>
        </w:rPr>
        <w:t xml:space="preserve"> or </w:t>
      </w:r>
      <w:r w:rsidR="0E47A37B" w:rsidRPr="00DE140B">
        <w:rPr>
          <w:color w:val="000000" w:themeColor="text1"/>
          <w:szCs w:val="22"/>
        </w:rPr>
        <w:t xml:space="preserve">best </w:t>
      </w:r>
      <w:r w:rsidR="0B576A8D" w:rsidRPr="00DE140B">
        <w:rPr>
          <w:color w:val="000000" w:themeColor="text1"/>
          <w:szCs w:val="22"/>
        </w:rPr>
        <w:t>practices</w:t>
      </w:r>
      <w:r w:rsidR="59BD5322" w:rsidRPr="00DE140B">
        <w:rPr>
          <w:color w:val="000000" w:themeColor="text1"/>
          <w:szCs w:val="22"/>
        </w:rPr>
        <w:t>.</w:t>
      </w:r>
      <w:r w:rsidRPr="00DE140B">
        <w:rPr>
          <w:color w:val="000000" w:themeColor="text1"/>
          <w:szCs w:val="22"/>
        </w:rPr>
        <w:t xml:space="preserve"> </w:t>
      </w:r>
      <w:r w:rsidR="60E23282" w:rsidRPr="00DE140B">
        <w:rPr>
          <w:color w:val="000000" w:themeColor="text1"/>
          <w:szCs w:val="22"/>
        </w:rPr>
        <w:t xml:space="preserve">By applying CPI practices, the organization can </w:t>
      </w:r>
      <w:r w:rsidR="30F3DDAA" w:rsidRPr="00DE140B">
        <w:rPr>
          <w:color w:val="000000" w:themeColor="text1"/>
          <w:szCs w:val="22"/>
        </w:rPr>
        <w:t xml:space="preserve">keep the platform and services modernized, </w:t>
      </w:r>
      <w:r w:rsidR="6259F9B4" w:rsidRPr="00DE140B">
        <w:rPr>
          <w:color w:val="000000" w:themeColor="text1"/>
          <w:szCs w:val="22"/>
        </w:rPr>
        <w:t>address</w:t>
      </w:r>
      <w:r w:rsidR="60E23282" w:rsidRPr="00DE140B">
        <w:rPr>
          <w:color w:val="000000" w:themeColor="text1"/>
          <w:szCs w:val="22"/>
        </w:rPr>
        <w:t xml:space="preserve"> </w:t>
      </w:r>
      <w:r w:rsidR="21C590CE" w:rsidRPr="00DE140B">
        <w:rPr>
          <w:color w:val="000000" w:themeColor="text1"/>
          <w:szCs w:val="22"/>
        </w:rPr>
        <w:t>inefficienci</w:t>
      </w:r>
      <w:r w:rsidR="60E23282" w:rsidRPr="00DE140B">
        <w:rPr>
          <w:color w:val="000000" w:themeColor="text1"/>
          <w:szCs w:val="22"/>
        </w:rPr>
        <w:t>es before they become barriers and introduce new capabilities that support long term sustainability.</w:t>
      </w:r>
    </w:p>
    <w:p w14:paraId="63CEC753" w14:textId="6B23DEDC" w:rsidR="008B5BAA" w:rsidRPr="00DE140B" w:rsidRDefault="007630A9" w:rsidP="00DF73CE">
      <w:pPr>
        <w:spacing w:after="120" w:line="240" w:lineRule="auto"/>
        <w:ind w:left="0" w:firstLine="0"/>
        <w:rPr>
          <w:szCs w:val="22"/>
        </w:rPr>
      </w:pPr>
      <w:r w:rsidRPr="00DE140B">
        <w:rPr>
          <w:szCs w:val="22"/>
        </w:rPr>
        <w:t>The Contractor shall:</w:t>
      </w:r>
    </w:p>
    <w:p w14:paraId="0DCEA46A" w14:textId="1DAC3F74" w:rsidR="00162985" w:rsidRPr="00DE140B" w:rsidRDefault="4C139FAF"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Monitor VA MDEO DBQ change processes for approved changes, requirements, technical documentation/standards and versions.</w:t>
      </w:r>
    </w:p>
    <w:p w14:paraId="10B5BA89" w14:textId="29A44456" w:rsidR="00162985" w:rsidRPr="00DE140B" w:rsidRDefault="4C139FAF" w:rsidP="00663D6C">
      <w:pPr>
        <w:pStyle w:val="ListParagraph"/>
        <w:numPr>
          <w:ilvl w:val="0"/>
          <w:numId w:val="7"/>
        </w:numPr>
        <w:shd w:val="clear" w:color="auto" w:fill="FFFFFF" w:themeFill="background1"/>
        <w:spacing w:beforeAutospacing="1" w:after="120" w:afterAutospacing="1" w:line="240" w:lineRule="auto"/>
        <w:rPr>
          <w:rFonts w:ascii="Arial" w:hAnsi="Arial" w:cs="Arial"/>
          <w:color w:val="172B4D"/>
          <w:sz w:val="22"/>
          <w:szCs w:val="22"/>
        </w:rPr>
      </w:pPr>
      <w:r w:rsidRPr="00DE140B">
        <w:rPr>
          <w:rFonts w:ascii="Arial" w:eastAsia="Arial" w:hAnsi="Arial" w:cs="Arial"/>
          <w:color w:val="000000" w:themeColor="text1"/>
          <w:sz w:val="22"/>
          <w:szCs w:val="22"/>
        </w:rPr>
        <w:t xml:space="preserve">Timely modify DBQ Forms (Current SLA is as follows for vendor updates: </w:t>
      </w:r>
      <w:r w:rsidRPr="00DE140B">
        <w:rPr>
          <w:rFonts w:ascii="Arial" w:eastAsia="Arial" w:hAnsi="Arial" w:cs="Arial"/>
          <w:i/>
          <w:iCs/>
          <w:color w:val="172B4D"/>
          <w:sz w:val="22"/>
          <w:szCs w:val="22"/>
        </w:rPr>
        <w:t>Exam Vendors must have the new DBQ IEPD 90 days prior to production if contracting changes are anticipated).</w:t>
      </w:r>
    </w:p>
    <w:p w14:paraId="2600D776" w14:textId="39A725E3" w:rsidR="00162985" w:rsidRPr="00DE140B" w:rsidRDefault="4C139FAF"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Execut</w:t>
      </w:r>
      <w:r w:rsidR="1DD2A827" w:rsidRPr="00DE140B">
        <w:rPr>
          <w:rFonts w:ascii="Arial" w:eastAsia="Arial" w:hAnsi="Arial" w:cs="Arial"/>
          <w:color w:val="000000" w:themeColor="text1"/>
          <w:sz w:val="22"/>
          <w:szCs w:val="22"/>
        </w:rPr>
        <w:t>e</w:t>
      </w:r>
      <w:r w:rsidRPr="00DE140B">
        <w:rPr>
          <w:rFonts w:ascii="Arial" w:eastAsia="Arial" w:hAnsi="Arial" w:cs="Arial"/>
          <w:color w:val="000000" w:themeColor="text1"/>
          <w:sz w:val="22"/>
          <w:szCs w:val="22"/>
        </w:rPr>
        <w:t xml:space="preserve"> User Acceptance Testing (UAT) and Integration testing</w:t>
      </w:r>
      <w:r w:rsidR="612CC465" w:rsidRPr="00DE140B">
        <w:rPr>
          <w:rFonts w:ascii="Arial" w:eastAsia="Arial" w:hAnsi="Arial" w:cs="Arial"/>
          <w:color w:val="000000" w:themeColor="text1"/>
          <w:sz w:val="22"/>
          <w:szCs w:val="22"/>
        </w:rPr>
        <w:t xml:space="preserve"> of DBQ completion and transmission</w:t>
      </w:r>
    </w:p>
    <w:p w14:paraId="224F3973" w14:textId="0AE0BFD2" w:rsidR="00162985" w:rsidRPr="00DE140B" w:rsidRDefault="4C139FAF"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Test with partners and systems that need to provide support for the new DBQ version. Systems may include but are not limited to</w:t>
      </w:r>
      <w:r w:rsidR="5DCE989C" w:rsidRPr="00DE140B">
        <w:rPr>
          <w:rFonts w:ascii="Arial" w:eastAsia="Arial" w:hAnsi="Arial" w:cs="Arial"/>
          <w:color w:val="000000" w:themeColor="text1"/>
          <w:sz w:val="22"/>
          <w:szCs w:val="22"/>
        </w:rPr>
        <w:t>;</w:t>
      </w:r>
      <w:r w:rsidRPr="00DE140B">
        <w:rPr>
          <w:rFonts w:ascii="Arial" w:eastAsia="Arial" w:hAnsi="Arial" w:cs="Arial"/>
          <w:color w:val="000000" w:themeColor="text1"/>
          <w:sz w:val="22"/>
          <w:szCs w:val="22"/>
        </w:rPr>
        <w:t xml:space="preserve"> Exam management, DBQ API, DBQ data ingestion, CAPRI development teams, and DAS.</w:t>
      </w:r>
    </w:p>
    <w:p w14:paraId="1F86C43D" w14:textId="628A1245" w:rsidR="00162985" w:rsidRPr="00DE140B" w:rsidRDefault="512AED61"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Provide d</w:t>
      </w:r>
      <w:r w:rsidR="4C139FAF" w:rsidRPr="00DE140B">
        <w:rPr>
          <w:rFonts w:ascii="Arial" w:eastAsia="Arial" w:hAnsi="Arial" w:cs="Arial"/>
          <w:color w:val="000000" w:themeColor="text1"/>
          <w:sz w:val="22"/>
          <w:szCs w:val="22"/>
        </w:rPr>
        <w:t xml:space="preserve">efect remediation and validation of functionality within established UAT </w:t>
      </w:r>
      <w:r w:rsidR="2D72C907" w:rsidRPr="00DE140B">
        <w:rPr>
          <w:rFonts w:ascii="Arial" w:eastAsia="Arial" w:hAnsi="Arial" w:cs="Arial"/>
          <w:color w:val="000000" w:themeColor="text1"/>
          <w:sz w:val="22"/>
          <w:szCs w:val="22"/>
        </w:rPr>
        <w:t>-</w:t>
      </w:r>
      <w:r w:rsidR="4C139FAF" w:rsidRPr="00DE140B">
        <w:rPr>
          <w:rFonts w:ascii="Arial" w:eastAsia="Arial" w:hAnsi="Arial" w:cs="Arial"/>
          <w:color w:val="000000" w:themeColor="text1"/>
          <w:sz w:val="22"/>
          <w:szCs w:val="22"/>
        </w:rPr>
        <w:t xml:space="preserve"> cycles may be limited to one business week, but no longer than 2 business weeks or 10 business days</w:t>
      </w:r>
    </w:p>
    <w:p w14:paraId="70E8690E" w14:textId="0548E4B5" w:rsidR="00162985" w:rsidRPr="00DE140B" w:rsidRDefault="4C139FAF"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Plan, track, and manag</w:t>
      </w:r>
      <w:r w:rsidR="200CF31F" w:rsidRPr="00DE140B">
        <w:rPr>
          <w:rFonts w:ascii="Arial" w:eastAsia="Arial" w:hAnsi="Arial" w:cs="Arial"/>
          <w:color w:val="000000" w:themeColor="text1"/>
          <w:sz w:val="22"/>
          <w:szCs w:val="22"/>
        </w:rPr>
        <w:t>e</w:t>
      </w:r>
      <w:r w:rsidRPr="00DE140B">
        <w:rPr>
          <w:rFonts w:ascii="Arial" w:eastAsia="Arial" w:hAnsi="Arial" w:cs="Arial"/>
          <w:color w:val="000000" w:themeColor="text1"/>
          <w:sz w:val="22"/>
          <w:szCs w:val="22"/>
        </w:rPr>
        <w:t xml:space="preserve"> work items (requirements, defects, etc.) in platform used by VA IT and business office (e.g., JIRA).</w:t>
      </w:r>
    </w:p>
    <w:p w14:paraId="04598C38" w14:textId="25F1302D" w:rsidR="00162985" w:rsidRPr="00DE140B" w:rsidRDefault="2416C0EA"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Execute p</w:t>
      </w:r>
      <w:r w:rsidR="4C139FAF" w:rsidRPr="00DE140B">
        <w:rPr>
          <w:rFonts w:ascii="Arial" w:eastAsia="Arial" w:hAnsi="Arial" w:cs="Arial"/>
          <w:color w:val="000000" w:themeColor="text1"/>
          <w:sz w:val="22"/>
          <w:szCs w:val="22"/>
        </w:rPr>
        <w:t>roduction rollout</w:t>
      </w:r>
    </w:p>
    <w:p w14:paraId="7FD6A533" w14:textId="36C1BF83" w:rsidR="00162985" w:rsidRPr="00DE140B" w:rsidRDefault="0C160753"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Provide notification</w:t>
      </w:r>
      <w:r w:rsidR="4C139FAF" w:rsidRPr="00DE140B">
        <w:rPr>
          <w:rFonts w:ascii="Arial" w:eastAsia="Arial" w:hAnsi="Arial" w:cs="Arial"/>
          <w:color w:val="000000" w:themeColor="text1"/>
          <w:sz w:val="22"/>
          <w:szCs w:val="22"/>
        </w:rPr>
        <w:t xml:space="preserve"> of completed updates and confirmation that all forms are current and compliant</w:t>
      </w:r>
    </w:p>
    <w:p w14:paraId="1ABA75E7" w14:textId="2F84AF9A" w:rsidR="00162985" w:rsidRPr="00DE140B" w:rsidRDefault="3DCC6A89"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Remove or redirect outdated forms to the current version upon replacement</w:t>
      </w:r>
    </w:p>
    <w:p w14:paraId="4B240B1E" w14:textId="077E869D" w:rsidR="00162985" w:rsidRPr="00DE140B" w:rsidRDefault="4C139FAF"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Maintain configuration documentation and version control of DBQs and other portal components as applicable.</w:t>
      </w:r>
    </w:p>
    <w:p w14:paraId="5A77B61A" w14:textId="674A5BBF" w:rsidR="00A763C3" w:rsidRPr="00DE140B" w:rsidRDefault="01A33C78" w:rsidP="00663D6C">
      <w:pPr>
        <w:pStyle w:val="ListParagraph"/>
        <w:numPr>
          <w:ilvl w:val="0"/>
          <w:numId w:val="7"/>
        </w:numPr>
        <w:spacing w:after="120" w:line="240" w:lineRule="auto"/>
        <w:rPr>
          <w:rFonts w:ascii="Arial" w:hAnsi="Arial" w:cs="Arial"/>
          <w:color w:val="000000" w:themeColor="text1"/>
          <w:sz w:val="22"/>
          <w:szCs w:val="22"/>
        </w:rPr>
      </w:pPr>
      <w:r w:rsidRPr="00DE140B">
        <w:rPr>
          <w:rFonts w:ascii="Arial" w:eastAsia="Arial" w:hAnsi="Arial" w:cs="Arial"/>
          <w:color w:val="000000" w:themeColor="text1"/>
          <w:sz w:val="22"/>
          <w:szCs w:val="22"/>
        </w:rPr>
        <w:t>Document and provide to t</w:t>
      </w:r>
      <w:r w:rsidR="7BEDAD99" w:rsidRPr="00DE140B">
        <w:rPr>
          <w:rFonts w:ascii="Arial" w:eastAsia="Arial" w:hAnsi="Arial" w:cs="Arial"/>
          <w:color w:val="000000" w:themeColor="text1"/>
          <w:sz w:val="22"/>
          <w:szCs w:val="22"/>
        </w:rPr>
        <w:t xml:space="preserve">he Government </w:t>
      </w:r>
      <w:r w:rsidR="28CCB431" w:rsidRPr="00DE140B">
        <w:rPr>
          <w:rFonts w:ascii="Arial" w:eastAsia="Arial" w:hAnsi="Arial" w:cs="Arial"/>
          <w:color w:val="000000" w:themeColor="text1"/>
          <w:sz w:val="22"/>
          <w:szCs w:val="22"/>
        </w:rPr>
        <w:t>a CPI report relative to techno</w:t>
      </w:r>
      <w:r w:rsidR="313486DD" w:rsidRPr="00DE140B">
        <w:rPr>
          <w:rFonts w:ascii="Arial" w:eastAsia="Arial" w:hAnsi="Arial" w:cs="Arial"/>
          <w:color w:val="000000" w:themeColor="text1"/>
          <w:sz w:val="22"/>
          <w:szCs w:val="22"/>
        </w:rPr>
        <w:t>logy modernization or refresh</w:t>
      </w:r>
      <w:r w:rsidR="1841C81B" w:rsidRPr="00DE140B">
        <w:rPr>
          <w:rFonts w:ascii="Arial" w:eastAsia="Arial" w:hAnsi="Arial" w:cs="Arial"/>
          <w:color w:val="000000" w:themeColor="text1"/>
          <w:sz w:val="22"/>
          <w:szCs w:val="22"/>
        </w:rPr>
        <w:t xml:space="preserve"> recommendations</w:t>
      </w:r>
      <w:r w:rsidR="28731A74" w:rsidRPr="00DE140B">
        <w:rPr>
          <w:rFonts w:ascii="Arial" w:hAnsi="Arial" w:cs="Arial"/>
          <w:color w:val="000000" w:themeColor="text1"/>
          <w:szCs w:val="22"/>
        </w:rPr>
        <w:t xml:space="preserve"> and end of life risks.</w:t>
      </w:r>
    </w:p>
    <w:p w14:paraId="6E7260A4" w14:textId="3C8C9B5C" w:rsidR="00162985" w:rsidRPr="00DE140B" w:rsidRDefault="46B8EEE8" w:rsidP="00DF73CE">
      <w:pPr>
        <w:spacing w:after="120" w:line="240" w:lineRule="auto"/>
        <w:ind w:left="990" w:right="54" w:hanging="270"/>
        <w:rPr>
          <w:b/>
          <w:bCs/>
          <w:szCs w:val="22"/>
        </w:rPr>
      </w:pPr>
      <w:r w:rsidRPr="00DE140B">
        <w:rPr>
          <w:b/>
          <w:bCs/>
          <w:szCs w:val="22"/>
        </w:rPr>
        <w:t>Deliverables:</w:t>
      </w:r>
    </w:p>
    <w:p w14:paraId="2D06B60F"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DBQ Form Updates and Version control documentation to be completed as required</w:t>
      </w:r>
    </w:p>
    <w:p w14:paraId="7583174A"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Create and continually update Release Notes</w:t>
      </w:r>
    </w:p>
    <w:p w14:paraId="41217AC7"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Create Test Plan, Test Scripts, Issue Tracker, Remediation Tracker and Test Results Report for testing</w:t>
      </w:r>
    </w:p>
    <w:p w14:paraId="3C6FF8BD"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Execute UAT</w:t>
      </w:r>
    </w:p>
    <w:p w14:paraId="2EA63956"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Provide implementation status report on a weekly basis when DBQ form updates are required</w:t>
      </w:r>
    </w:p>
    <w:p w14:paraId="39F26771"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Remove/replace outdated DBQ forms upon successful testing</w:t>
      </w:r>
    </w:p>
    <w:p w14:paraId="237733AB"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Create and continually update configuration documentation and version control of DBQs and other portal components as applicable</w:t>
      </w:r>
    </w:p>
    <w:p w14:paraId="13126E73" w14:textId="7512A289" w:rsidR="00C43EDD" w:rsidRPr="00DE140B" w:rsidRDefault="00F92C0B"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 xml:space="preserve">Provide </w:t>
      </w:r>
      <w:r w:rsidR="00C43EDD" w:rsidRPr="00DE140B">
        <w:rPr>
          <w:rFonts w:ascii="Arial" w:hAnsi="Arial" w:cs="Arial"/>
          <w:color w:val="000000" w:themeColor="text1"/>
          <w:sz w:val="22"/>
          <w:szCs w:val="22"/>
        </w:rPr>
        <w:t>CPI Plan</w:t>
      </w:r>
    </w:p>
    <w:p w14:paraId="4523E1BB" w14:textId="77777777" w:rsidR="00C43EDD" w:rsidRPr="00DE140B" w:rsidRDefault="00C43EDD"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Process Improvement Log/Registry</w:t>
      </w:r>
    </w:p>
    <w:p w14:paraId="3D91DCD6" w14:textId="50BF746B" w:rsidR="00A763C3" w:rsidRPr="00DE140B" w:rsidRDefault="00C43EDD" w:rsidP="00663D6C">
      <w:pPr>
        <w:pStyle w:val="ListParagraph"/>
        <w:numPr>
          <w:ilvl w:val="0"/>
          <w:numId w:val="42"/>
        </w:numPr>
        <w:spacing w:after="120" w:line="240" w:lineRule="auto"/>
        <w:ind w:left="1080" w:right="58"/>
        <w:rPr>
          <w:rFonts w:ascii="Arial" w:hAnsi="Arial" w:cs="Arial"/>
          <w:color w:val="000000" w:themeColor="text1"/>
          <w:sz w:val="22"/>
          <w:szCs w:val="22"/>
        </w:rPr>
      </w:pPr>
      <w:r w:rsidRPr="00DE140B">
        <w:rPr>
          <w:rFonts w:ascii="Arial" w:hAnsi="Arial" w:cs="Arial"/>
          <w:color w:val="000000" w:themeColor="text1"/>
          <w:szCs w:val="22"/>
        </w:rPr>
        <w:t>Quarterly CPI Report</w:t>
      </w:r>
    </w:p>
    <w:p w14:paraId="274ED12F" w14:textId="77777777" w:rsidR="00F92C0B" w:rsidRPr="00DE140B" w:rsidRDefault="00F92C0B"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Upload all deliverable documentation into SharePoint site</w:t>
      </w:r>
    </w:p>
    <w:p w14:paraId="15BBB7FE" w14:textId="77777777" w:rsidR="00F92C0B" w:rsidRPr="00DE140B" w:rsidRDefault="00F92C0B" w:rsidP="00663D6C">
      <w:pPr>
        <w:pStyle w:val="ListParagraph"/>
        <w:numPr>
          <w:ilvl w:val="0"/>
          <w:numId w:val="42"/>
        </w:numPr>
        <w:spacing w:after="120" w:line="240" w:lineRule="auto"/>
        <w:ind w:left="1080" w:right="58"/>
        <w:rPr>
          <w:rFonts w:ascii="Arial" w:hAnsi="Arial" w:cs="Arial"/>
          <w:color w:val="000000" w:themeColor="text1"/>
          <w:szCs w:val="22"/>
        </w:rPr>
      </w:pPr>
      <w:r w:rsidRPr="00DE140B">
        <w:rPr>
          <w:rFonts w:ascii="Arial" w:hAnsi="Arial" w:cs="Arial"/>
          <w:color w:val="000000" w:themeColor="text1"/>
          <w:sz w:val="22"/>
          <w:szCs w:val="22"/>
        </w:rPr>
        <w:t>All reporting deliverable documentation to be provided within one (1) business day unless specified</w:t>
      </w:r>
    </w:p>
    <w:p w14:paraId="0C2CA1FB" w14:textId="77777777" w:rsidR="00F92C0B" w:rsidRPr="00DE140B" w:rsidRDefault="00F92C0B" w:rsidP="00F92C0B">
      <w:pPr>
        <w:pStyle w:val="ListParagraph"/>
        <w:spacing w:after="120" w:line="240" w:lineRule="auto"/>
        <w:ind w:left="1080" w:right="58"/>
        <w:rPr>
          <w:rFonts w:ascii="Arial" w:hAnsi="Arial" w:cs="Arial"/>
          <w:color w:val="000000" w:themeColor="text1"/>
          <w:sz w:val="22"/>
          <w:szCs w:val="22"/>
        </w:rPr>
      </w:pPr>
    </w:p>
    <w:p w14:paraId="48EB9DBD" w14:textId="1DB2B61A" w:rsidR="008B5BAA" w:rsidRPr="00DE140B" w:rsidRDefault="00DF0388" w:rsidP="00DF73CE">
      <w:pPr>
        <w:pStyle w:val="Heading5"/>
        <w:spacing w:before="120" w:after="120" w:line="240" w:lineRule="auto"/>
        <w:ind w:left="0" w:hanging="14"/>
      </w:pPr>
      <w:bookmarkStart w:id="21" w:name="_Toc208907006"/>
      <w:r w:rsidRPr="00DE140B">
        <w:t>5.</w:t>
      </w:r>
      <w:r w:rsidR="00431714" w:rsidRPr="00DE140B">
        <w:t>2</w:t>
      </w:r>
      <w:r w:rsidRPr="00DE140B">
        <w:t>.</w:t>
      </w:r>
      <w:r w:rsidR="51A35DD7" w:rsidRPr="00DE140B">
        <w:t>6</w:t>
      </w:r>
      <w:r w:rsidRPr="00DE140B">
        <w:t xml:space="preserve"> Portal Services </w:t>
      </w:r>
      <w:r w:rsidR="06EEB1B5" w:rsidRPr="00DE140B">
        <w:t>Production</w:t>
      </w:r>
      <w:r w:rsidR="00983721" w:rsidRPr="00DE140B">
        <w:t xml:space="preserve"> Support</w:t>
      </w:r>
      <w:bookmarkEnd w:id="21"/>
    </w:p>
    <w:p w14:paraId="4E8AB4D8" w14:textId="73E35CFB" w:rsidR="00A763C3" w:rsidRPr="00DE140B" w:rsidRDefault="795030D7" w:rsidP="08748902">
      <w:pPr>
        <w:ind w:left="0" w:firstLine="0"/>
        <w:rPr>
          <w:color w:val="000000" w:themeColor="text1"/>
          <w:szCs w:val="22"/>
        </w:rPr>
      </w:pPr>
      <w:r w:rsidRPr="00DE140B">
        <w:rPr>
          <w:color w:val="000000" w:themeColor="text1"/>
          <w:szCs w:val="22"/>
        </w:rPr>
        <w:t xml:space="preserve">Portal Service (PS) provider shall provide comprehensive production support services to ensure the availability, reliability and performance of the DBQ Web Portal. </w:t>
      </w:r>
      <w:r w:rsidR="34AA502F" w:rsidRPr="00DE140B">
        <w:rPr>
          <w:color w:val="000000" w:themeColor="text1"/>
          <w:szCs w:val="22"/>
        </w:rPr>
        <w:t>Production support encompasses the activities required to maintain stable operations, respond to incidents, implement approved updates, and address user-reported issues in a timely and effective manner. The contractor shall ensure th</w:t>
      </w:r>
      <w:r w:rsidR="2C80685C" w:rsidRPr="00DE140B">
        <w:rPr>
          <w:color w:val="000000" w:themeColor="text1"/>
          <w:szCs w:val="22"/>
        </w:rPr>
        <w:t>at the portal remains fully operational, accessible to end users</w:t>
      </w:r>
      <w:r w:rsidR="008D01FD" w:rsidRPr="00DE140B">
        <w:rPr>
          <w:color w:val="000000" w:themeColor="text1"/>
          <w:szCs w:val="22"/>
        </w:rPr>
        <w:t xml:space="preserve"> 24/7</w:t>
      </w:r>
      <w:r w:rsidR="2C80685C" w:rsidRPr="00DE140B">
        <w:rPr>
          <w:color w:val="000000" w:themeColor="text1"/>
          <w:szCs w:val="22"/>
        </w:rPr>
        <w:t>, and compliant with laws, regulations, and organizational polices.</w:t>
      </w:r>
    </w:p>
    <w:p w14:paraId="48989126" w14:textId="787BD7E7" w:rsidR="00A763C3" w:rsidRPr="00DE140B" w:rsidRDefault="795030D7" w:rsidP="06BCD9CC">
      <w:pPr>
        <w:ind w:left="0" w:firstLine="0"/>
        <w:rPr>
          <w:color w:val="000000" w:themeColor="text1"/>
          <w:szCs w:val="22"/>
        </w:rPr>
      </w:pPr>
      <w:r w:rsidRPr="00DE140B">
        <w:rPr>
          <w:color w:val="000000" w:themeColor="text1"/>
          <w:szCs w:val="22"/>
        </w:rPr>
        <w:t>The contractor shall:</w:t>
      </w:r>
    </w:p>
    <w:p w14:paraId="386C4A65" w14:textId="10407EA2" w:rsidR="795030D7" w:rsidRPr="00DE140B" w:rsidRDefault="795030D7" w:rsidP="00663D6C">
      <w:pPr>
        <w:pStyle w:val="ListParagraph"/>
        <w:numPr>
          <w:ilvl w:val="0"/>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Provide system monitoring and incident management</w:t>
      </w:r>
    </w:p>
    <w:p w14:paraId="57C3E08B" w14:textId="68006CE8"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Monitor system performance, availability and functionality</w:t>
      </w:r>
    </w:p>
    <w:p w14:paraId="14A37CA6" w14:textId="19B8CCBB"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Detect, log, triage, resolve, and document all associated actions taken associated with incidents in accordance with established Service Level Agreement (SLAs)</w:t>
      </w:r>
    </w:p>
    <w:p w14:paraId="2330F391" w14:textId="5E3B30AE" w:rsidR="00283103" w:rsidRPr="00DE140B" w:rsidRDefault="00283103"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Provide notification to user of </w:t>
      </w:r>
      <w:r w:rsidR="00E15980" w:rsidRPr="00DE140B">
        <w:rPr>
          <w:rFonts w:ascii="Arial" w:eastAsia="Arial" w:hAnsi="Arial" w:cs="Arial"/>
          <w:color w:val="000000" w:themeColor="text1"/>
          <w:sz w:val="22"/>
          <w:szCs w:val="22"/>
        </w:rPr>
        <w:t xml:space="preserve">identified </w:t>
      </w:r>
      <w:r w:rsidR="00B027BB" w:rsidRPr="00DE140B">
        <w:rPr>
          <w:rFonts w:ascii="Arial" w:eastAsia="Arial" w:hAnsi="Arial" w:cs="Arial"/>
          <w:color w:val="000000" w:themeColor="text1"/>
          <w:sz w:val="22"/>
          <w:szCs w:val="22"/>
        </w:rPr>
        <w:t>incidents along</w:t>
      </w:r>
      <w:r w:rsidR="0087287A" w:rsidRPr="00DE140B">
        <w:rPr>
          <w:rFonts w:ascii="Arial" w:eastAsia="Arial" w:hAnsi="Arial" w:cs="Arial"/>
          <w:color w:val="000000" w:themeColor="text1"/>
          <w:sz w:val="22"/>
          <w:szCs w:val="22"/>
        </w:rPr>
        <w:t xml:space="preserve"> with projected </w:t>
      </w:r>
      <w:r w:rsidR="00B027BB" w:rsidRPr="00DE140B">
        <w:rPr>
          <w:rFonts w:ascii="Arial" w:eastAsia="Arial" w:hAnsi="Arial" w:cs="Arial"/>
          <w:color w:val="000000" w:themeColor="text1"/>
          <w:sz w:val="22"/>
          <w:szCs w:val="22"/>
        </w:rPr>
        <w:t>time</w:t>
      </w:r>
      <w:r w:rsidR="0002765F" w:rsidRPr="00DE140B">
        <w:rPr>
          <w:rFonts w:ascii="Arial" w:eastAsia="Arial" w:hAnsi="Arial" w:cs="Arial"/>
          <w:color w:val="000000" w:themeColor="text1"/>
          <w:sz w:val="22"/>
          <w:szCs w:val="22"/>
        </w:rPr>
        <w:t>frame</w:t>
      </w:r>
      <w:r w:rsidR="00B027BB" w:rsidRPr="00DE140B">
        <w:rPr>
          <w:rFonts w:ascii="Arial" w:eastAsia="Arial" w:hAnsi="Arial" w:cs="Arial"/>
          <w:color w:val="000000" w:themeColor="text1"/>
          <w:sz w:val="22"/>
          <w:szCs w:val="22"/>
        </w:rPr>
        <w:t xml:space="preserve"> for resolution</w:t>
      </w:r>
    </w:p>
    <w:p w14:paraId="3B86529A" w14:textId="3C38351E"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Provide timely transfer and/or escalation to appropriate system and owners (e.g., VA IT for VBMS or third</w:t>
      </w:r>
      <w:r w:rsidR="74D770BA" w:rsidRPr="00DE140B">
        <w:rPr>
          <w:rFonts w:ascii="Arial" w:eastAsia="Arial" w:hAnsi="Arial" w:cs="Arial"/>
          <w:color w:val="000000" w:themeColor="text1"/>
          <w:sz w:val="22"/>
          <w:szCs w:val="22"/>
        </w:rPr>
        <w:t>-</w:t>
      </w:r>
      <w:r w:rsidRPr="00DE140B">
        <w:rPr>
          <w:rFonts w:ascii="Arial" w:eastAsia="Arial" w:hAnsi="Arial" w:cs="Arial"/>
          <w:color w:val="000000" w:themeColor="text1"/>
          <w:sz w:val="22"/>
          <w:szCs w:val="22"/>
        </w:rPr>
        <w:t>party authentication service) to include communication to Government stakeholders on high-impact or unresolved issues</w:t>
      </w:r>
    </w:p>
    <w:p w14:paraId="2CFD122A" w14:textId="185D1B3A" w:rsidR="795030D7" w:rsidRPr="00DE140B" w:rsidRDefault="795030D7" w:rsidP="00663D6C">
      <w:pPr>
        <w:pStyle w:val="ListParagraph"/>
        <w:numPr>
          <w:ilvl w:val="0"/>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Provide problem management and root cause analysis</w:t>
      </w:r>
    </w:p>
    <w:p w14:paraId="3A7265F4" w14:textId="5B11C4DC"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Investigate recurring incidents and identify underlying root causes</w:t>
      </w:r>
    </w:p>
    <w:p w14:paraId="5D399846" w14:textId="37C3CA47"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Implement corrective and preventative actions to reduce future disruptions</w:t>
      </w:r>
    </w:p>
    <w:p w14:paraId="04362369" w14:textId="065FE33D"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Provide documented analysis and recommendations for long-term improvements</w:t>
      </w:r>
    </w:p>
    <w:p w14:paraId="77A70889" w14:textId="158D06B3" w:rsidR="795030D7" w:rsidRPr="00DE140B" w:rsidRDefault="795030D7" w:rsidP="00663D6C">
      <w:pPr>
        <w:pStyle w:val="ListParagraph"/>
        <w:numPr>
          <w:ilvl w:val="0"/>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Complete routine </w:t>
      </w:r>
      <w:r w:rsidR="097730ED" w:rsidRPr="00DE140B">
        <w:rPr>
          <w:rFonts w:ascii="Arial" w:eastAsia="Arial" w:hAnsi="Arial" w:cs="Arial"/>
          <w:color w:val="000000" w:themeColor="text1"/>
          <w:sz w:val="22"/>
          <w:szCs w:val="22"/>
        </w:rPr>
        <w:t>m</w:t>
      </w:r>
      <w:r w:rsidRPr="00DE140B">
        <w:rPr>
          <w:rFonts w:ascii="Arial" w:eastAsia="Arial" w:hAnsi="Arial" w:cs="Arial"/>
          <w:color w:val="000000" w:themeColor="text1"/>
          <w:sz w:val="22"/>
          <w:szCs w:val="22"/>
        </w:rPr>
        <w:t xml:space="preserve">aintenance and </w:t>
      </w:r>
      <w:r w:rsidR="5D3CB6FB" w:rsidRPr="00DE140B">
        <w:rPr>
          <w:rFonts w:ascii="Arial" w:eastAsia="Arial" w:hAnsi="Arial" w:cs="Arial"/>
          <w:color w:val="000000" w:themeColor="text1"/>
          <w:sz w:val="22"/>
          <w:szCs w:val="22"/>
        </w:rPr>
        <w:t>u</w:t>
      </w:r>
      <w:r w:rsidRPr="00DE140B">
        <w:rPr>
          <w:rFonts w:ascii="Arial" w:eastAsia="Arial" w:hAnsi="Arial" w:cs="Arial"/>
          <w:color w:val="000000" w:themeColor="text1"/>
          <w:sz w:val="22"/>
          <w:szCs w:val="22"/>
        </w:rPr>
        <w:t>pdates</w:t>
      </w:r>
    </w:p>
    <w:p w14:paraId="31478866" w14:textId="0E7C6E8C"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Apply vendor patches, security updates, and configuration changes to maintain compliance and system stability</w:t>
      </w:r>
    </w:p>
    <w:p w14:paraId="11EC6DC0" w14:textId="4EF55A57"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Validate functionality through regression testing following updates or fixes</w:t>
      </w:r>
    </w:p>
    <w:p w14:paraId="429FE65F" w14:textId="62173E70"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Ensure all updates are documented and communicated to stakeholders.</w:t>
      </w:r>
    </w:p>
    <w:p w14:paraId="7264B037" w14:textId="0AED3FCC" w:rsidR="795030D7" w:rsidRPr="00DE140B" w:rsidRDefault="7C6179A6" w:rsidP="00663D6C">
      <w:pPr>
        <w:pStyle w:val="ListParagraph"/>
        <w:numPr>
          <w:ilvl w:val="0"/>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Provide </w:t>
      </w:r>
      <w:r w:rsidR="27DBFA19" w:rsidRPr="00DE140B">
        <w:rPr>
          <w:rFonts w:ascii="Arial" w:eastAsia="Arial" w:hAnsi="Arial" w:cs="Arial"/>
          <w:color w:val="000000" w:themeColor="text1"/>
          <w:sz w:val="22"/>
          <w:szCs w:val="22"/>
        </w:rPr>
        <w:t>u</w:t>
      </w:r>
      <w:r w:rsidR="795030D7" w:rsidRPr="00DE140B">
        <w:rPr>
          <w:rFonts w:ascii="Arial" w:eastAsia="Arial" w:hAnsi="Arial" w:cs="Arial"/>
          <w:color w:val="000000" w:themeColor="text1"/>
          <w:sz w:val="22"/>
          <w:szCs w:val="22"/>
        </w:rPr>
        <w:t xml:space="preserve">ser </w:t>
      </w:r>
      <w:r w:rsidR="36F1D5E8" w:rsidRPr="00DE140B">
        <w:rPr>
          <w:rFonts w:ascii="Arial" w:eastAsia="Arial" w:hAnsi="Arial" w:cs="Arial"/>
          <w:color w:val="000000" w:themeColor="text1"/>
          <w:sz w:val="22"/>
          <w:szCs w:val="22"/>
        </w:rPr>
        <w:t>s</w:t>
      </w:r>
      <w:r w:rsidR="795030D7" w:rsidRPr="00DE140B">
        <w:rPr>
          <w:rFonts w:ascii="Arial" w:eastAsia="Arial" w:hAnsi="Arial" w:cs="Arial"/>
          <w:color w:val="000000" w:themeColor="text1"/>
          <w:sz w:val="22"/>
          <w:szCs w:val="22"/>
        </w:rPr>
        <w:t xml:space="preserve">upport and </w:t>
      </w:r>
      <w:r w:rsidR="5F000B4E" w:rsidRPr="00DE140B">
        <w:rPr>
          <w:rFonts w:ascii="Arial" w:eastAsia="Arial" w:hAnsi="Arial" w:cs="Arial"/>
          <w:color w:val="000000" w:themeColor="text1"/>
          <w:sz w:val="22"/>
          <w:szCs w:val="22"/>
        </w:rPr>
        <w:t>s</w:t>
      </w:r>
      <w:r w:rsidR="795030D7" w:rsidRPr="00DE140B">
        <w:rPr>
          <w:rFonts w:ascii="Arial" w:eastAsia="Arial" w:hAnsi="Arial" w:cs="Arial"/>
          <w:color w:val="000000" w:themeColor="text1"/>
          <w:sz w:val="22"/>
          <w:szCs w:val="22"/>
        </w:rPr>
        <w:t xml:space="preserve">ervice </w:t>
      </w:r>
      <w:r w:rsidR="15C6AA5D" w:rsidRPr="00DE140B">
        <w:rPr>
          <w:rFonts w:ascii="Arial" w:eastAsia="Arial" w:hAnsi="Arial" w:cs="Arial"/>
          <w:color w:val="000000" w:themeColor="text1"/>
          <w:sz w:val="22"/>
          <w:szCs w:val="22"/>
        </w:rPr>
        <w:t>r</w:t>
      </w:r>
      <w:r w:rsidR="795030D7" w:rsidRPr="00DE140B">
        <w:rPr>
          <w:rFonts w:ascii="Arial" w:eastAsia="Arial" w:hAnsi="Arial" w:cs="Arial"/>
          <w:color w:val="000000" w:themeColor="text1"/>
          <w:sz w:val="22"/>
          <w:szCs w:val="22"/>
        </w:rPr>
        <w:t>equests</w:t>
      </w:r>
    </w:p>
    <w:p w14:paraId="22DD6DF4" w14:textId="702880B8" w:rsidR="67BCC777" w:rsidRPr="00DE140B" w:rsidRDefault="728A2199" w:rsidP="00663D6C">
      <w:pPr>
        <w:pStyle w:val="ListParagraph"/>
        <w:numPr>
          <w:ilvl w:val="1"/>
          <w:numId w:val="8"/>
        </w:numPr>
        <w:rPr>
          <w:rFonts w:ascii="Arial" w:hAnsi="Arial" w:cs="Arial"/>
          <w:color w:val="000000" w:themeColor="text1"/>
          <w:sz w:val="22"/>
          <w:szCs w:val="22"/>
        </w:rPr>
      </w:pPr>
      <w:r w:rsidRPr="00DE140B">
        <w:rPr>
          <w:rFonts w:ascii="Arial" w:hAnsi="Arial" w:cs="Arial"/>
          <w:color w:val="000000" w:themeColor="text1"/>
          <w:sz w:val="22"/>
          <w:szCs w:val="22"/>
        </w:rPr>
        <w:t xml:space="preserve">Use YourIT to manage incident tickets for </w:t>
      </w:r>
      <w:r w:rsidR="07B87FBA" w:rsidRPr="00DE140B">
        <w:rPr>
          <w:rFonts w:ascii="Arial" w:hAnsi="Arial" w:cs="Arial"/>
          <w:color w:val="000000" w:themeColor="text1"/>
          <w:sz w:val="22"/>
          <w:szCs w:val="22"/>
        </w:rPr>
        <w:t>internal VA Users</w:t>
      </w:r>
    </w:p>
    <w:p w14:paraId="23FF7065" w14:textId="4216BB12" w:rsidR="07B87FBA" w:rsidRPr="00DE140B" w:rsidRDefault="07B87FBA" w:rsidP="00663D6C">
      <w:pPr>
        <w:pStyle w:val="ListParagraph"/>
        <w:numPr>
          <w:ilvl w:val="1"/>
          <w:numId w:val="8"/>
        </w:numPr>
        <w:rPr>
          <w:rFonts w:ascii="Arial" w:hAnsi="Arial" w:cs="Arial"/>
          <w:color w:val="000000" w:themeColor="text1"/>
          <w:sz w:val="22"/>
          <w:szCs w:val="22"/>
        </w:rPr>
      </w:pPr>
      <w:r w:rsidRPr="00DE140B">
        <w:rPr>
          <w:rFonts w:ascii="Arial" w:hAnsi="Arial" w:cs="Arial"/>
          <w:color w:val="000000" w:themeColor="text1"/>
          <w:sz w:val="22"/>
          <w:szCs w:val="22"/>
        </w:rPr>
        <w:t xml:space="preserve">Establish issue intake management system that is accessible to external users (non-VA providers) and integrated with </w:t>
      </w:r>
      <w:r w:rsidR="4A24BA85" w:rsidRPr="00DE140B">
        <w:rPr>
          <w:rFonts w:ascii="Arial" w:hAnsi="Arial" w:cs="Arial"/>
          <w:color w:val="000000" w:themeColor="text1"/>
          <w:sz w:val="22"/>
          <w:szCs w:val="22"/>
        </w:rPr>
        <w:t xml:space="preserve">YourIT services for comprehensive and </w:t>
      </w:r>
      <w:r w:rsidR="009F4F37" w:rsidRPr="00DE140B">
        <w:rPr>
          <w:rFonts w:ascii="Arial" w:hAnsi="Arial" w:cs="Arial"/>
          <w:color w:val="000000" w:themeColor="text1"/>
          <w:sz w:val="22"/>
          <w:szCs w:val="22"/>
        </w:rPr>
        <w:t>cohesive</w:t>
      </w:r>
      <w:r w:rsidR="4A24BA85" w:rsidRPr="00DE140B">
        <w:rPr>
          <w:rFonts w:ascii="Arial" w:hAnsi="Arial" w:cs="Arial"/>
          <w:color w:val="000000" w:themeColor="text1"/>
          <w:sz w:val="22"/>
          <w:szCs w:val="22"/>
        </w:rPr>
        <w:t xml:space="preserve"> issue management</w:t>
      </w:r>
    </w:p>
    <w:p w14:paraId="55DBDB57" w14:textId="14B37E16"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Respond to user-reported issues and service requests in alignment with SLA response and resolution times</w:t>
      </w:r>
    </w:p>
    <w:p w14:paraId="1A45AC1C" w14:textId="578354EC"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Provide technical support including helpdesk support </w:t>
      </w:r>
      <w:r w:rsidRPr="003735D5">
        <w:rPr>
          <w:rFonts w:ascii="Arial" w:eastAsia="Arial" w:hAnsi="Arial" w:cs="Arial"/>
          <w:color w:val="000000" w:themeColor="text1"/>
          <w:sz w:val="22"/>
          <w:szCs w:val="22"/>
        </w:rPr>
        <w:t>(need to establish SLAs)</w:t>
      </w:r>
      <w:r w:rsidRPr="00DE140B">
        <w:rPr>
          <w:rFonts w:ascii="Arial" w:eastAsia="Arial" w:hAnsi="Arial" w:cs="Arial"/>
          <w:color w:val="000000" w:themeColor="text1"/>
          <w:sz w:val="22"/>
          <w:szCs w:val="22"/>
        </w:rPr>
        <w:t xml:space="preserve"> for user access issues, non-VA provider authentication and DBQ submissions through the portal</w:t>
      </w:r>
    </w:p>
    <w:p w14:paraId="7B01D175" w14:textId="15BB4443"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Maintain knowledge base and user support documentation</w:t>
      </w:r>
    </w:p>
    <w:p w14:paraId="19FEF4CF" w14:textId="66E84E92"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Maintain access to training materials and online help</w:t>
      </w:r>
    </w:p>
    <w:p w14:paraId="05A69898" w14:textId="17CEA767" w:rsidR="795030D7" w:rsidRPr="00DE140B" w:rsidRDefault="79DAE473" w:rsidP="00663D6C">
      <w:pPr>
        <w:pStyle w:val="ListParagraph"/>
        <w:numPr>
          <w:ilvl w:val="0"/>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Conduct </w:t>
      </w:r>
      <w:r w:rsidR="3E978DD2" w:rsidRPr="00DE140B">
        <w:rPr>
          <w:rFonts w:ascii="Arial" w:eastAsia="Arial" w:hAnsi="Arial" w:cs="Arial"/>
          <w:color w:val="000000" w:themeColor="text1"/>
          <w:sz w:val="22"/>
          <w:szCs w:val="22"/>
        </w:rPr>
        <w:t>p</w:t>
      </w:r>
      <w:r w:rsidR="795030D7" w:rsidRPr="00DE140B">
        <w:rPr>
          <w:rFonts w:ascii="Arial" w:eastAsia="Arial" w:hAnsi="Arial" w:cs="Arial"/>
          <w:color w:val="000000" w:themeColor="text1"/>
          <w:sz w:val="22"/>
          <w:szCs w:val="22"/>
        </w:rPr>
        <w:t xml:space="preserve">erformance and </w:t>
      </w:r>
      <w:r w:rsidR="3BAFE5AC" w:rsidRPr="00DE140B">
        <w:rPr>
          <w:rFonts w:ascii="Arial" w:eastAsia="Arial" w:hAnsi="Arial" w:cs="Arial"/>
          <w:color w:val="000000" w:themeColor="text1"/>
          <w:sz w:val="22"/>
          <w:szCs w:val="22"/>
        </w:rPr>
        <w:t>c</w:t>
      </w:r>
      <w:r w:rsidR="795030D7" w:rsidRPr="00DE140B">
        <w:rPr>
          <w:rFonts w:ascii="Arial" w:eastAsia="Arial" w:hAnsi="Arial" w:cs="Arial"/>
          <w:color w:val="000000" w:themeColor="text1"/>
          <w:sz w:val="22"/>
          <w:szCs w:val="22"/>
        </w:rPr>
        <w:t xml:space="preserve">apacity </w:t>
      </w:r>
      <w:r w:rsidR="66376768" w:rsidRPr="00DE140B">
        <w:rPr>
          <w:rFonts w:ascii="Arial" w:eastAsia="Arial" w:hAnsi="Arial" w:cs="Arial"/>
          <w:color w:val="000000" w:themeColor="text1"/>
          <w:sz w:val="22"/>
          <w:szCs w:val="22"/>
        </w:rPr>
        <w:t>m</w:t>
      </w:r>
      <w:r w:rsidR="795030D7" w:rsidRPr="00DE140B">
        <w:rPr>
          <w:rFonts w:ascii="Arial" w:eastAsia="Arial" w:hAnsi="Arial" w:cs="Arial"/>
          <w:color w:val="000000" w:themeColor="text1"/>
          <w:sz w:val="22"/>
          <w:szCs w:val="22"/>
        </w:rPr>
        <w:t>anagement</w:t>
      </w:r>
    </w:p>
    <w:p w14:paraId="5D06FC3E" w14:textId="61A805F9"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Monitor system performance metrics and proactively recommend tuning or scaling to meet usage demands</w:t>
      </w:r>
    </w:p>
    <w:p w14:paraId="6004A20E" w14:textId="19BCB1CA" w:rsidR="795030D7" w:rsidRPr="00DE140B" w:rsidRDefault="795030D7" w:rsidP="00663D6C">
      <w:pPr>
        <w:pStyle w:val="ListParagraph"/>
        <w:numPr>
          <w:ilvl w:val="1"/>
          <w:numId w:val="8"/>
        </w:numPr>
        <w:rPr>
          <w:rFonts w:ascii="Arial" w:hAnsi="Arial" w:cs="Arial"/>
          <w:color w:val="000000" w:themeColor="text1"/>
          <w:sz w:val="22"/>
          <w:szCs w:val="22"/>
        </w:rPr>
      </w:pPr>
      <w:r w:rsidRPr="00DE140B">
        <w:rPr>
          <w:rFonts w:ascii="Arial" w:eastAsia="Arial" w:hAnsi="Arial" w:cs="Arial"/>
          <w:color w:val="000000" w:themeColor="text1"/>
          <w:sz w:val="22"/>
          <w:szCs w:val="22"/>
        </w:rPr>
        <w:t>Provide monthly reports on system uptime, response times and performance trends</w:t>
      </w:r>
    </w:p>
    <w:p w14:paraId="568DFF92" w14:textId="0394E2D0" w:rsidR="01789F96" w:rsidRPr="00DE140B" w:rsidRDefault="01789F96" w:rsidP="00DF73CE">
      <w:pPr>
        <w:spacing w:after="120" w:line="240" w:lineRule="auto"/>
        <w:ind w:left="990" w:right="54" w:hanging="270"/>
        <w:rPr>
          <w:b/>
          <w:bCs/>
          <w:szCs w:val="22"/>
        </w:rPr>
      </w:pPr>
      <w:r w:rsidRPr="00DE140B">
        <w:rPr>
          <w:b/>
          <w:bCs/>
          <w:szCs w:val="22"/>
        </w:rPr>
        <w:t>Deliverables:</w:t>
      </w:r>
    </w:p>
    <w:p w14:paraId="7952D19A" w14:textId="725BE249" w:rsidR="00E54A02" w:rsidRPr="00DE140B" w:rsidRDefault="001F2246"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Continually</w:t>
      </w:r>
      <w:r w:rsidR="00E54A02" w:rsidRPr="00DE140B">
        <w:rPr>
          <w:rFonts w:ascii="Arial" w:hAnsi="Arial" w:cs="Arial"/>
          <w:color w:val="000000" w:themeColor="text1"/>
          <w:sz w:val="22"/>
          <w:szCs w:val="22"/>
        </w:rPr>
        <w:t xml:space="preserve"> monitor </w:t>
      </w:r>
      <w:r w:rsidR="00F67FBD" w:rsidRPr="00DE140B">
        <w:rPr>
          <w:rFonts w:ascii="Arial" w:hAnsi="Arial" w:cs="Arial"/>
          <w:color w:val="000000" w:themeColor="text1"/>
          <w:sz w:val="22"/>
          <w:szCs w:val="22"/>
        </w:rPr>
        <w:t>system</w:t>
      </w:r>
      <w:r w:rsidRPr="00DE140B">
        <w:rPr>
          <w:rFonts w:ascii="Arial" w:hAnsi="Arial" w:cs="Arial"/>
          <w:color w:val="000000" w:themeColor="text1"/>
          <w:sz w:val="22"/>
          <w:szCs w:val="22"/>
        </w:rPr>
        <w:t xml:space="preserve"> on a daily basis</w:t>
      </w:r>
    </w:p>
    <w:p w14:paraId="20054A8E" w14:textId="6CA26A3D" w:rsidR="00A763C3" w:rsidRPr="00DE140B" w:rsidRDefault="00B80387"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006E00F0" w:rsidRPr="00DE140B">
        <w:rPr>
          <w:rFonts w:ascii="Arial" w:hAnsi="Arial" w:cs="Arial"/>
          <w:color w:val="000000" w:themeColor="text1"/>
          <w:sz w:val="22"/>
          <w:szCs w:val="22"/>
        </w:rPr>
        <w:t xml:space="preserve">user </w:t>
      </w:r>
      <w:r w:rsidR="00E91FC7" w:rsidRPr="00DE140B">
        <w:rPr>
          <w:rFonts w:ascii="Arial" w:hAnsi="Arial" w:cs="Arial"/>
          <w:color w:val="000000" w:themeColor="text1"/>
          <w:sz w:val="22"/>
          <w:szCs w:val="22"/>
        </w:rPr>
        <w:t xml:space="preserve">support </w:t>
      </w:r>
      <w:r w:rsidR="00F7407C" w:rsidRPr="00DE140B">
        <w:rPr>
          <w:rFonts w:ascii="Arial" w:hAnsi="Arial" w:cs="Arial"/>
          <w:color w:val="000000" w:themeColor="text1"/>
          <w:sz w:val="22"/>
          <w:szCs w:val="22"/>
        </w:rPr>
        <w:t>ticker log</w:t>
      </w:r>
    </w:p>
    <w:p w14:paraId="0609E4B5" w14:textId="045F19E2" w:rsidR="00A763C3" w:rsidRPr="00DE140B" w:rsidRDefault="008F60CA"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0751C8" w:rsidRPr="00DE140B">
        <w:rPr>
          <w:rFonts w:ascii="Arial" w:hAnsi="Arial" w:cs="Arial"/>
          <w:color w:val="000000" w:themeColor="text1"/>
          <w:sz w:val="22"/>
          <w:szCs w:val="22"/>
        </w:rPr>
        <w:t xml:space="preserve">Portal Service database to </w:t>
      </w:r>
      <w:r w:rsidR="007C0697" w:rsidRPr="00DE140B">
        <w:rPr>
          <w:rFonts w:ascii="Arial" w:hAnsi="Arial" w:cs="Arial"/>
          <w:color w:val="000000" w:themeColor="text1"/>
          <w:sz w:val="22"/>
          <w:szCs w:val="22"/>
        </w:rPr>
        <w:t>d</w:t>
      </w:r>
      <w:r w:rsidR="00C5667D" w:rsidRPr="00DE140B">
        <w:rPr>
          <w:rFonts w:ascii="Arial" w:hAnsi="Arial" w:cs="Arial"/>
          <w:color w:val="000000" w:themeColor="text1"/>
          <w:sz w:val="22"/>
          <w:szCs w:val="22"/>
        </w:rPr>
        <w:t xml:space="preserve">ocument </w:t>
      </w:r>
      <w:r w:rsidR="00570528" w:rsidRPr="00DE140B">
        <w:rPr>
          <w:rFonts w:ascii="Arial" w:hAnsi="Arial" w:cs="Arial"/>
          <w:color w:val="000000" w:themeColor="text1"/>
          <w:sz w:val="22"/>
          <w:szCs w:val="22"/>
        </w:rPr>
        <w:t>i</w:t>
      </w:r>
      <w:r w:rsidR="003A29C5" w:rsidRPr="00DE140B">
        <w:rPr>
          <w:rFonts w:ascii="Arial" w:hAnsi="Arial" w:cs="Arial"/>
          <w:color w:val="000000" w:themeColor="text1"/>
          <w:sz w:val="22"/>
          <w:szCs w:val="22"/>
        </w:rPr>
        <w:t>ncident</w:t>
      </w:r>
      <w:r w:rsidR="00570528" w:rsidRPr="00DE140B">
        <w:rPr>
          <w:rFonts w:ascii="Arial" w:hAnsi="Arial" w:cs="Arial"/>
          <w:color w:val="000000" w:themeColor="text1"/>
          <w:sz w:val="22"/>
          <w:szCs w:val="22"/>
        </w:rPr>
        <w:t xml:space="preserve">, remediation, downtime, </w:t>
      </w:r>
      <w:r w:rsidR="00A51B25" w:rsidRPr="00DE140B">
        <w:rPr>
          <w:rFonts w:ascii="Arial" w:hAnsi="Arial" w:cs="Arial"/>
          <w:color w:val="000000" w:themeColor="text1"/>
          <w:sz w:val="22"/>
          <w:szCs w:val="22"/>
        </w:rPr>
        <w:t xml:space="preserve">and </w:t>
      </w:r>
      <w:r w:rsidR="00705835" w:rsidRPr="00DE140B">
        <w:rPr>
          <w:rFonts w:ascii="Arial" w:hAnsi="Arial" w:cs="Arial"/>
          <w:color w:val="000000" w:themeColor="text1"/>
          <w:sz w:val="22"/>
          <w:szCs w:val="22"/>
        </w:rPr>
        <w:t>successful resolution of incident</w:t>
      </w:r>
      <w:r w:rsidR="00294BBA" w:rsidRPr="00DE140B">
        <w:rPr>
          <w:rFonts w:ascii="Arial" w:hAnsi="Arial" w:cs="Arial"/>
          <w:color w:val="000000" w:themeColor="text1"/>
          <w:sz w:val="22"/>
          <w:szCs w:val="22"/>
        </w:rPr>
        <w:t xml:space="preserve"> database</w:t>
      </w:r>
    </w:p>
    <w:p w14:paraId="7119E097" w14:textId="77777777" w:rsidR="002070D2" w:rsidRPr="00DE140B" w:rsidRDefault="00C80D6E"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Resolve incidents within 24 hours</w:t>
      </w:r>
    </w:p>
    <w:p w14:paraId="4497B34B" w14:textId="126E33F6" w:rsidR="00A763C3" w:rsidRPr="00DE140B" w:rsidRDefault="00AB2EBF"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Continually update user</w:t>
      </w:r>
      <w:r w:rsidR="001B1101" w:rsidRPr="00DE140B">
        <w:rPr>
          <w:rFonts w:ascii="Arial" w:hAnsi="Arial" w:cs="Arial"/>
          <w:color w:val="000000" w:themeColor="text1"/>
          <w:sz w:val="22"/>
          <w:szCs w:val="22"/>
        </w:rPr>
        <w:t xml:space="preserve"> of </w:t>
      </w:r>
      <w:r w:rsidR="00D50B6E" w:rsidRPr="00DE140B">
        <w:rPr>
          <w:rFonts w:ascii="Arial" w:hAnsi="Arial" w:cs="Arial"/>
          <w:color w:val="000000" w:themeColor="text1"/>
          <w:sz w:val="22"/>
          <w:szCs w:val="22"/>
        </w:rPr>
        <w:t xml:space="preserve">incident </w:t>
      </w:r>
      <w:r w:rsidR="008C28EB" w:rsidRPr="00DE140B">
        <w:rPr>
          <w:rFonts w:ascii="Arial" w:hAnsi="Arial" w:cs="Arial"/>
          <w:color w:val="000000" w:themeColor="text1"/>
          <w:sz w:val="22"/>
          <w:szCs w:val="22"/>
        </w:rPr>
        <w:t>remediation</w:t>
      </w:r>
      <w:r w:rsidR="00D50B6E" w:rsidRPr="00DE140B">
        <w:rPr>
          <w:rFonts w:ascii="Arial" w:hAnsi="Arial" w:cs="Arial"/>
          <w:color w:val="000000" w:themeColor="text1"/>
          <w:sz w:val="22"/>
          <w:szCs w:val="22"/>
        </w:rPr>
        <w:t xml:space="preserve"> progress if </w:t>
      </w:r>
      <w:r w:rsidR="008C28EB" w:rsidRPr="00DE140B">
        <w:rPr>
          <w:rFonts w:ascii="Arial" w:hAnsi="Arial" w:cs="Arial"/>
          <w:color w:val="000000" w:themeColor="text1"/>
          <w:sz w:val="22"/>
          <w:szCs w:val="22"/>
        </w:rPr>
        <w:t xml:space="preserve">resolution cannot be completed within 24 </w:t>
      </w:r>
      <w:r w:rsidR="009F4F37" w:rsidRPr="00DE140B">
        <w:rPr>
          <w:rFonts w:ascii="Arial" w:hAnsi="Arial" w:cs="Arial"/>
          <w:color w:val="000000" w:themeColor="text1"/>
          <w:sz w:val="22"/>
          <w:szCs w:val="22"/>
        </w:rPr>
        <w:t>hours</w:t>
      </w:r>
      <w:r w:rsidR="008C28EB" w:rsidRPr="00DE140B">
        <w:rPr>
          <w:rFonts w:ascii="Arial" w:hAnsi="Arial" w:cs="Arial"/>
          <w:color w:val="000000" w:themeColor="text1"/>
          <w:sz w:val="22"/>
          <w:szCs w:val="22"/>
        </w:rPr>
        <w:t>.</w:t>
      </w:r>
    </w:p>
    <w:p w14:paraId="05DBB81F" w14:textId="37401C36" w:rsidR="01789F96" w:rsidRPr="00DE140B" w:rsidRDefault="00ED2AEC"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and continually update </w:t>
      </w:r>
      <w:r w:rsidR="01789F96" w:rsidRPr="00DE140B">
        <w:rPr>
          <w:rFonts w:ascii="Arial" w:eastAsia="Arial" w:hAnsi="Arial" w:cs="Arial"/>
          <w:color w:val="000000" w:themeColor="text1"/>
          <w:sz w:val="22"/>
          <w:szCs w:val="22"/>
        </w:rPr>
        <w:t xml:space="preserve">User Support Knowledge Base/FAQ </w:t>
      </w:r>
    </w:p>
    <w:p w14:paraId="7021A834" w14:textId="318723E7" w:rsidR="01789F96" w:rsidRPr="00DE140B" w:rsidRDefault="00B403FD"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and </w:t>
      </w:r>
      <w:r w:rsidR="00AB28DA" w:rsidRPr="00DE140B">
        <w:rPr>
          <w:rFonts w:ascii="Arial" w:eastAsia="Arial" w:hAnsi="Arial" w:cs="Arial"/>
          <w:color w:val="000000" w:themeColor="text1"/>
          <w:sz w:val="22"/>
          <w:szCs w:val="22"/>
        </w:rPr>
        <w:t>continually</w:t>
      </w:r>
      <w:r w:rsidRPr="00DE140B">
        <w:rPr>
          <w:rFonts w:ascii="Arial" w:eastAsia="Arial" w:hAnsi="Arial" w:cs="Arial"/>
          <w:color w:val="000000" w:themeColor="text1"/>
          <w:sz w:val="22"/>
          <w:szCs w:val="22"/>
        </w:rPr>
        <w:t xml:space="preserve"> </w:t>
      </w:r>
      <w:r w:rsidR="00AB28DA" w:rsidRPr="00DE140B">
        <w:rPr>
          <w:rFonts w:ascii="Arial" w:eastAsia="Arial" w:hAnsi="Arial" w:cs="Arial"/>
          <w:color w:val="000000" w:themeColor="text1"/>
          <w:sz w:val="22"/>
          <w:szCs w:val="22"/>
        </w:rPr>
        <w:t xml:space="preserve">update </w:t>
      </w:r>
      <w:r w:rsidR="01789F96" w:rsidRPr="00DE140B">
        <w:rPr>
          <w:rFonts w:ascii="Arial" w:eastAsia="Arial" w:hAnsi="Arial" w:cs="Arial"/>
          <w:color w:val="000000" w:themeColor="text1"/>
          <w:sz w:val="22"/>
          <w:szCs w:val="22"/>
        </w:rPr>
        <w:t xml:space="preserve">Root Cause Analysis Reports for recurring or high impact defects </w:t>
      </w:r>
    </w:p>
    <w:p w14:paraId="7B4A2883" w14:textId="2879180E" w:rsidR="01789F96" w:rsidRPr="00DE140B" w:rsidRDefault="009C7FE5"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w:t>
      </w:r>
      <w:r w:rsidR="01789F96" w:rsidRPr="00DE140B">
        <w:rPr>
          <w:rFonts w:ascii="Arial" w:eastAsia="Arial" w:hAnsi="Arial" w:cs="Arial"/>
          <w:color w:val="000000" w:themeColor="text1"/>
          <w:sz w:val="22"/>
          <w:szCs w:val="22"/>
        </w:rPr>
        <w:t>Helpdesk Metrics</w:t>
      </w:r>
      <w:r w:rsidR="00E571BF" w:rsidRPr="00DE140B">
        <w:rPr>
          <w:rFonts w:ascii="Arial" w:eastAsia="Arial" w:hAnsi="Arial" w:cs="Arial"/>
          <w:color w:val="000000" w:themeColor="text1"/>
          <w:sz w:val="22"/>
          <w:szCs w:val="22"/>
        </w:rPr>
        <w:t xml:space="preserve"> </w:t>
      </w:r>
      <w:r w:rsidR="00DE1751" w:rsidRPr="00DE140B">
        <w:rPr>
          <w:rFonts w:ascii="Arial" w:eastAsia="Arial" w:hAnsi="Arial" w:cs="Arial"/>
          <w:color w:val="000000" w:themeColor="text1"/>
          <w:sz w:val="22"/>
          <w:szCs w:val="22"/>
        </w:rPr>
        <w:t xml:space="preserve">dashboard </w:t>
      </w:r>
      <w:r w:rsidR="00E571BF" w:rsidRPr="00DE140B">
        <w:rPr>
          <w:rFonts w:ascii="Arial" w:eastAsia="Arial" w:hAnsi="Arial" w:cs="Arial"/>
          <w:color w:val="000000" w:themeColor="text1"/>
          <w:sz w:val="22"/>
          <w:szCs w:val="22"/>
        </w:rPr>
        <w:t xml:space="preserve">within </w:t>
      </w:r>
      <w:r w:rsidR="00DE0DE4" w:rsidRPr="00DE140B">
        <w:rPr>
          <w:rFonts w:ascii="Arial" w:eastAsia="Arial" w:hAnsi="Arial" w:cs="Arial"/>
          <w:color w:val="000000" w:themeColor="text1"/>
          <w:sz w:val="22"/>
          <w:szCs w:val="22"/>
        </w:rPr>
        <w:t xml:space="preserve">30 </w:t>
      </w:r>
      <w:r w:rsidR="00C11909" w:rsidRPr="00DE140B">
        <w:rPr>
          <w:rFonts w:ascii="Arial" w:eastAsia="Arial" w:hAnsi="Arial" w:cs="Arial"/>
          <w:color w:val="000000" w:themeColor="text1"/>
          <w:sz w:val="22"/>
          <w:szCs w:val="22"/>
        </w:rPr>
        <w:t xml:space="preserve">business </w:t>
      </w:r>
      <w:r w:rsidR="00DE0DE4" w:rsidRPr="00DE140B">
        <w:rPr>
          <w:rFonts w:ascii="Arial" w:eastAsia="Arial" w:hAnsi="Arial" w:cs="Arial"/>
          <w:color w:val="000000" w:themeColor="text1"/>
          <w:sz w:val="22"/>
          <w:szCs w:val="22"/>
        </w:rPr>
        <w:t xml:space="preserve">days of contract award with </w:t>
      </w:r>
      <w:r w:rsidR="00F17293" w:rsidRPr="00DE140B">
        <w:rPr>
          <w:rFonts w:ascii="Arial" w:eastAsia="Arial" w:hAnsi="Arial" w:cs="Arial"/>
          <w:color w:val="000000" w:themeColor="text1"/>
          <w:sz w:val="22"/>
          <w:szCs w:val="22"/>
        </w:rPr>
        <w:t>weekly updates</w:t>
      </w:r>
      <w:r w:rsidR="00DE0DE4" w:rsidRPr="00DE140B">
        <w:rPr>
          <w:rFonts w:ascii="Arial" w:eastAsia="Arial" w:hAnsi="Arial" w:cs="Arial"/>
          <w:color w:val="000000" w:themeColor="text1"/>
          <w:sz w:val="22"/>
          <w:szCs w:val="22"/>
        </w:rPr>
        <w:t xml:space="preserve"> </w:t>
      </w:r>
      <w:r w:rsidR="00C41549" w:rsidRPr="00DE140B">
        <w:rPr>
          <w:rFonts w:ascii="Arial" w:eastAsia="Arial" w:hAnsi="Arial" w:cs="Arial"/>
          <w:color w:val="000000" w:themeColor="text1"/>
          <w:sz w:val="22"/>
          <w:szCs w:val="22"/>
        </w:rPr>
        <w:t>upon completion</w:t>
      </w:r>
      <w:r w:rsidR="01789F96" w:rsidRPr="00DE140B">
        <w:rPr>
          <w:rFonts w:ascii="Arial" w:eastAsia="Arial" w:hAnsi="Arial" w:cs="Arial"/>
          <w:color w:val="000000" w:themeColor="text1"/>
          <w:sz w:val="22"/>
          <w:szCs w:val="22"/>
        </w:rPr>
        <w:t xml:space="preserve"> </w:t>
      </w:r>
    </w:p>
    <w:p w14:paraId="231909F8" w14:textId="489CA155" w:rsidR="01789F96" w:rsidRPr="00DE140B" w:rsidRDefault="008F3CA5"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w:t>
      </w:r>
      <w:r w:rsidR="01789F96" w:rsidRPr="00DE140B">
        <w:rPr>
          <w:rFonts w:ascii="Arial" w:eastAsia="Arial" w:hAnsi="Arial" w:cs="Arial"/>
          <w:color w:val="000000" w:themeColor="text1"/>
          <w:sz w:val="22"/>
          <w:szCs w:val="22"/>
        </w:rPr>
        <w:t>System Availability/Uptime Report</w:t>
      </w:r>
      <w:r w:rsidR="00D26C19" w:rsidRPr="00DE140B">
        <w:rPr>
          <w:rFonts w:ascii="Arial" w:eastAsia="Arial" w:hAnsi="Arial" w:cs="Arial"/>
          <w:color w:val="000000" w:themeColor="text1"/>
          <w:sz w:val="22"/>
          <w:szCs w:val="22"/>
        </w:rPr>
        <w:t xml:space="preserve"> and </w:t>
      </w:r>
      <w:r w:rsidR="0021159D" w:rsidRPr="00DE140B">
        <w:rPr>
          <w:rFonts w:ascii="Arial" w:eastAsia="Arial" w:hAnsi="Arial" w:cs="Arial"/>
          <w:color w:val="000000" w:themeColor="text1"/>
          <w:sz w:val="22"/>
          <w:szCs w:val="22"/>
        </w:rPr>
        <w:t>provide the report on a monthly basis</w:t>
      </w:r>
      <w:r w:rsidR="01789F96" w:rsidRPr="00DE140B">
        <w:rPr>
          <w:rFonts w:ascii="Arial" w:eastAsia="Arial" w:hAnsi="Arial" w:cs="Arial"/>
          <w:color w:val="000000" w:themeColor="text1"/>
          <w:sz w:val="22"/>
          <w:szCs w:val="22"/>
        </w:rPr>
        <w:t xml:space="preserve"> </w:t>
      </w:r>
    </w:p>
    <w:p w14:paraId="5EDD2FC9" w14:textId="6FDE3573" w:rsidR="01789F96" w:rsidRPr="00DE140B" w:rsidRDefault="00A777DE"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and provide </w:t>
      </w:r>
      <w:r w:rsidR="01789F96" w:rsidRPr="00DE140B">
        <w:rPr>
          <w:rFonts w:ascii="Arial" w:eastAsia="Arial" w:hAnsi="Arial" w:cs="Arial"/>
          <w:color w:val="000000" w:themeColor="text1"/>
          <w:sz w:val="22"/>
          <w:szCs w:val="22"/>
        </w:rPr>
        <w:t>Change Communication Notices (Updates as needed)</w:t>
      </w:r>
    </w:p>
    <w:p w14:paraId="64BE6162" w14:textId="3BE62853" w:rsidR="01789F96" w:rsidRPr="00DE140B" w:rsidRDefault="0091483D" w:rsidP="00663D6C">
      <w:pPr>
        <w:pStyle w:val="ListParagraph"/>
        <w:numPr>
          <w:ilvl w:val="0"/>
          <w:numId w:val="9"/>
        </w:numPr>
        <w:ind w:left="1080"/>
        <w:rPr>
          <w:rFonts w:ascii="Arial" w:hAnsi="Arial" w:cs="Arial"/>
          <w:color w:val="000000" w:themeColor="text1"/>
          <w:sz w:val="22"/>
          <w:szCs w:val="22"/>
        </w:rPr>
      </w:pPr>
      <w:r w:rsidRPr="00DE140B">
        <w:rPr>
          <w:rFonts w:ascii="Arial" w:eastAsia="Arial" w:hAnsi="Arial" w:cs="Arial"/>
          <w:color w:val="000000" w:themeColor="text1"/>
          <w:sz w:val="22"/>
          <w:szCs w:val="22"/>
        </w:rPr>
        <w:t xml:space="preserve">Create and provide on a monthly basis </w:t>
      </w:r>
      <w:r w:rsidR="01789F96" w:rsidRPr="00DE140B">
        <w:rPr>
          <w:rFonts w:ascii="Arial" w:eastAsia="Arial" w:hAnsi="Arial" w:cs="Arial"/>
          <w:color w:val="000000" w:themeColor="text1"/>
          <w:sz w:val="22"/>
          <w:szCs w:val="22"/>
        </w:rPr>
        <w:t xml:space="preserve">Trends and Recommendations Report </w:t>
      </w:r>
    </w:p>
    <w:p w14:paraId="2B99389F" w14:textId="77777777" w:rsidR="00815B02" w:rsidRPr="00DE140B" w:rsidRDefault="00815B02"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Upload all deliverable documentation into SharePoint site</w:t>
      </w:r>
    </w:p>
    <w:p w14:paraId="3A48B4CF" w14:textId="7DF4A046" w:rsidR="00A763C3" w:rsidRPr="00DE140B" w:rsidRDefault="002B385A" w:rsidP="00663D6C">
      <w:pPr>
        <w:pStyle w:val="ListParagraph"/>
        <w:numPr>
          <w:ilvl w:val="0"/>
          <w:numId w:val="9"/>
        </w:numPr>
        <w:ind w:left="1080"/>
        <w:rPr>
          <w:rFonts w:ascii="Arial" w:hAnsi="Arial" w:cs="Arial"/>
          <w:color w:val="000000" w:themeColor="text1"/>
          <w:sz w:val="22"/>
          <w:szCs w:val="22"/>
        </w:rPr>
      </w:pPr>
      <w:r w:rsidRPr="00DE140B">
        <w:rPr>
          <w:rFonts w:ascii="Arial" w:hAnsi="Arial" w:cs="Arial"/>
          <w:color w:val="000000" w:themeColor="text1"/>
          <w:sz w:val="22"/>
          <w:szCs w:val="22"/>
        </w:rPr>
        <w:t>All reporting deliverable documentation to be provided within one (1) business day unless specified</w:t>
      </w:r>
    </w:p>
    <w:p w14:paraId="5B33B619" w14:textId="71F42CF5" w:rsidR="00AF7444" w:rsidRPr="00DE140B" w:rsidRDefault="00AF7444" w:rsidP="00DF73CE">
      <w:pPr>
        <w:pStyle w:val="Heading5"/>
        <w:spacing w:before="120" w:after="120" w:line="240" w:lineRule="auto"/>
        <w:ind w:left="0" w:hanging="14"/>
      </w:pPr>
      <w:bookmarkStart w:id="22" w:name="_Toc208907007"/>
      <w:r w:rsidRPr="00DE140B">
        <w:t>5.</w:t>
      </w:r>
      <w:r w:rsidR="00431714" w:rsidRPr="00DE140B">
        <w:t>2</w:t>
      </w:r>
      <w:r w:rsidRPr="00DE140B">
        <w:t>.</w:t>
      </w:r>
      <w:r w:rsidR="2B4CDC36" w:rsidRPr="00DE140B">
        <w:t>7</w:t>
      </w:r>
      <w:r w:rsidRPr="00DE140B">
        <w:t xml:space="preserve"> </w:t>
      </w:r>
      <w:r w:rsidR="003567E2" w:rsidRPr="00DE140B">
        <w:t>Portal</w:t>
      </w:r>
      <w:r w:rsidR="006B2BFE" w:rsidRPr="00DE140B">
        <w:t xml:space="preserve"> Service </w:t>
      </w:r>
      <w:r w:rsidR="007A10B9" w:rsidRPr="00DE140B">
        <w:t>D</w:t>
      </w:r>
      <w:r w:rsidR="006B2BFE" w:rsidRPr="00DE140B">
        <w:t>ashboard</w:t>
      </w:r>
      <w:r w:rsidR="77799522" w:rsidRPr="00DE140B">
        <w:t xml:space="preserve"> and Reporting</w:t>
      </w:r>
      <w:bookmarkEnd w:id="22"/>
    </w:p>
    <w:p w14:paraId="3A1FDC26" w14:textId="6F55806E" w:rsidR="00A763C3" w:rsidRPr="00DE140B" w:rsidRDefault="015A8D90" w:rsidP="00DF73CE">
      <w:pPr>
        <w:spacing w:after="120" w:line="240" w:lineRule="auto"/>
        <w:ind w:left="0" w:firstLine="0"/>
        <w:rPr>
          <w:szCs w:val="22"/>
        </w:rPr>
      </w:pPr>
      <w:r w:rsidRPr="00DE140B">
        <w:rPr>
          <w:szCs w:val="22"/>
        </w:rPr>
        <w:t>The contractor shall design, develop and maintain reporting and dashboard functionality within the web portal to provide real time visibility into DBQ form submission activity, s</w:t>
      </w:r>
      <w:r w:rsidR="7A58B22A" w:rsidRPr="00DE140B">
        <w:rPr>
          <w:szCs w:val="22"/>
        </w:rPr>
        <w:t>ystem usage, and operational performance. The reporting and dashboard capabilities shall support Government oversight, program management and decision-making.</w:t>
      </w:r>
    </w:p>
    <w:p w14:paraId="734D7372" w14:textId="5A57BC88" w:rsidR="00A763C3" w:rsidRPr="00DE140B" w:rsidRDefault="00615448" w:rsidP="00DF73CE">
      <w:pPr>
        <w:spacing w:after="120" w:line="240" w:lineRule="auto"/>
        <w:ind w:left="0" w:firstLine="0"/>
        <w:rPr>
          <w:szCs w:val="22"/>
        </w:rPr>
      </w:pPr>
      <w:r w:rsidRPr="00DE140B">
        <w:rPr>
          <w:szCs w:val="22"/>
        </w:rPr>
        <w:t>The Contractor shall:</w:t>
      </w:r>
    </w:p>
    <w:p w14:paraId="1E18D2EC" w14:textId="6F87E01D" w:rsidR="007A10B9" w:rsidRPr="00DE140B" w:rsidRDefault="483D5734"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 xml:space="preserve">Create </w:t>
      </w:r>
      <w:r w:rsidR="2F114472" w:rsidRPr="00DE140B">
        <w:rPr>
          <w:rFonts w:ascii="Arial" w:hAnsi="Arial" w:cs="Arial"/>
          <w:sz w:val="22"/>
          <w:szCs w:val="22"/>
        </w:rPr>
        <w:t xml:space="preserve">operational </w:t>
      </w:r>
      <w:r w:rsidRPr="00DE140B">
        <w:rPr>
          <w:rFonts w:ascii="Arial" w:hAnsi="Arial" w:cs="Arial"/>
          <w:sz w:val="22"/>
          <w:szCs w:val="22"/>
        </w:rPr>
        <w:t xml:space="preserve">dashboards that capture key metrics such </w:t>
      </w:r>
      <w:r w:rsidR="007A10B9" w:rsidRPr="00DE140B">
        <w:rPr>
          <w:rFonts w:ascii="Arial" w:hAnsi="Arial" w:cs="Arial"/>
          <w:sz w:val="22"/>
          <w:szCs w:val="22"/>
        </w:rPr>
        <w:t xml:space="preserve">as number of submissions, </w:t>
      </w:r>
      <w:r w:rsidR="29DAC3CF" w:rsidRPr="00DE140B">
        <w:rPr>
          <w:rFonts w:ascii="Arial" w:hAnsi="Arial" w:cs="Arial"/>
          <w:sz w:val="22"/>
          <w:szCs w:val="22"/>
        </w:rPr>
        <w:t xml:space="preserve">types of submission (DBQ forms), </w:t>
      </w:r>
      <w:r w:rsidR="007A10B9" w:rsidRPr="00DE140B">
        <w:rPr>
          <w:rFonts w:ascii="Arial" w:hAnsi="Arial" w:cs="Arial"/>
          <w:sz w:val="22"/>
          <w:szCs w:val="22"/>
        </w:rPr>
        <w:t>successful submissions, unsuccessful submissions, avg time per completion by DBQ, number of non-VA providers using the portal, and key performance indicators, etc.</w:t>
      </w:r>
    </w:p>
    <w:p w14:paraId="6325B83C" w14:textId="50362BEF" w:rsidR="2E57B3EB" w:rsidRPr="00DE140B" w:rsidRDefault="2E57B3EB"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 xml:space="preserve">Create user analytic dashboards that capture metrics on user activity, including login, session counts, usage patterns (e.g., geographical), while ensuring compliance with privacy and </w:t>
      </w:r>
      <w:r w:rsidR="54CFF874" w:rsidRPr="00DE140B">
        <w:rPr>
          <w:rFonts w:ascii="Arial" w:hAnsi="Arial" w:cs="Arial"/>
          <w:sz w:val="22"/>
          <w:szCs w:val="22"/>
        </w:rPr>
        <w:t>security requirements.</w:t>
      </w:r>
    </w:p>
    <w:p w14:paraId="35A684E4" w14:textId="2E96EBF4" w:rsidR="54CFF874" w:rsidRPr="00DE140B" w:rsidRDefault="54CFF874"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Provide role</w:t>
      </w:r>
      <w:r w:rsidR="086391DE" w:rsidRPr="00DE140B">
        <w:rPr>
          <w:rFonts w:ascii="Arial" w:hAnsi="Arial" w:cs="Arial"/>
          <w:sz w:val="22"/>
          <w:szCs w:val="22"/>
        </w:rPr>
        <w:t>-</w:t>
      </w:r>
      <w:r w:rsidRPr="00DE140B">
        <w:rPr>
          <w:rFonts w:ascii="Arial" w:hAnsi="Arial" w:cs="Arial"/>
          <w:sz w:val="22"/>
          <w:szCs w:val="22"/>
        </w:rPr>
        <w:t>based dashboard views</w:t>
      </w:r>
    </w:p>
    <w:p w14:paraId="0AC61F4A" w14:textId="321366D5" w:rsidR="00A763C3" w:rsidRPr="00DE140B" w:rsidRDefault="3BCEAAE8" w:rsidP="00663D6C">
      <w:pPr>
        <w:pStyle w:val="ListParagraph"/>
        <w:numPr>
          <w:ilvl w:val="0"/>
          <w:numId w:val="6"/>
        </w:numPr>
        <w:spacing w:after="120" w:line="240" w:lineRule="auto"/>
        <w:rPr>
          <w:rFonts w:ascii="Arial" w:hAnsi="Arial" w:cs="Arial"/>
          <w:sz w:val="22"/>
          <w:szCs w:val="22"/>
        </w:rPr>
      </w:pPr>
      <w:r w:rsidRPr="00DE140B">
        <w:rPr>
          <w:rFonts w:ascii="Arial" w:hAnsi="Arial" w:cs="Arial"/>
          <w:szCs w:val="22"/>
        </w:rPr>
        <w:t>Access and utilize MDE data tools (e.g., OBIEE, Tableau, Python, Access, Excel, etc.);</w:t>
      </w:r>
    </w:p>
    <w:p w14:paraId="127690A0" w14:textId="13966FEB" w:rsidR="3BCEAAE8" w:rsidRPr="00DE140B" w:rsidRDefault="3BCEAAE8" w:rsidP="00663D6C">
      <w:pPr>
        <w:pStyle w:val="ListParagraph"/>
        <w:numPr>
          <w:ilvl w:val="0"/>
          <w:numId w:val="6"/>
        </w:numPr>
        <w:spacing w:after="120" w:line="240" w:lineRule="auto"/>
        <w:ind w:right="54"/>
        <w:rPr>
          <w:rFonts w:ascii="Arial" w:hAnsi="Arial" w:cs="Arial"/>
          <w:sz w:val="22"/>
          <w:szCs w:val="22"/>
        </w:rPr>
      </w:pPr>
      <w:r w:rsidRPr="00DE140B">
        <w:rPr>
          <w:rFonts w:ascii="Arial" w:hAnsi="Arial" w:cs="Arial"/>
          <w:sz w:val="22"/>
          <w:szCs w:val="22"/>
        </w:rPr>
        <w:t>Assist MDEO in interface with PA&amp;I and OIT on data related questions/issues</w:t>
      </w:r>
    </w:p>
    <w:p w14:paraId="0B97F6C9" w14:textId="6F4529A5" w:rsidR="54CFF874" w:rsidRPr="00DE140B" w:rsidRDefault="54CFF874"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Support data export and integration including the ability to securely export reporting data in common formats and support integration with Government business intellig</w:t>
      </w:r>
      <w:r w:rsidR="21EAFB9B" w:rsidRPr="00DE140B">
        <w:rPr>
          <w:rFonts w:ascii="Arial" w:hAnsi="Arial" w:cs="Arial"/>
          <w:sz w:val="22"/>
          <w:szCs w:val="22"/>
        </w:rPr>
        <w:t>ence tools.</w:t>
      </w:r>
    </w:p>
    <w:p w14:paraId="6B8DCA31" w14:textId="3F03BF5B" w:rsidR="5ACBBC1D" w:rsidRPr="00DE140B" w:rsidRDefault="21EAFB9B"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Support audit and compliance reporting capabilities including audit logs of system access, data changes, and submission history to support compliance reviews, investigations and recordkeeping requirements.</w:t>
      </w:r>
    </w:p>
    <w:p w14:paraId="572ED2B9" w14:textId="206106DC" w:rsidR="61259CE0" w:rsidRPr="00DE140B" w:rsidRDefault="61259CE0"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 xml:space="preserve">Support custom report development for ad hoc and custom report creation to meet </w:t>
      </w:r>
      <w:r w:rsidR="75583BD8" w:rsidRPr="00DE140B">
        <w:rPr>
          <w:rFonts w:ascii="Arial" w:hAnsi="Arial" w:cs="Arial"/>
          <w:sz w:val="22"/>
          <w:szCs w:val="22"/>
        </w:rPr>
        <w:t>emerging</w:t>
      </w:r>
      <w:r w:rsidRPr="00DE140B">
        <w:rPr>
          <w:rFonts w:ascii="Arial" w:hAnsi="Arial" w:cs="Arial"/>
          <w:sz w:val="22"/>
          <w:szCs w:val="22"/>
        </w:rPr>
        <w:t xml:space="preserve"> business needs.</w:t>
      </w:r>
    </w:p>
    <w:p w14:paraId="7241CE7E" w14:textId="02FF3FEE" w:rsidR="26827B37" w:rsidRPr="00DE140B" w:rsidRDefault="61259CE0" w:rsidP="00663D6C">
      <w:pPr>
        <w:pStyle w:val="ListParagraph"/>
        <w:numPr>
          <w:ilvl w:val="0"/>
          <w:numId w:val="6"/>
        </w:numPr>
        <w:spacing w:after="120" w:line="240" w:lineRule="auto"/>
        <w:rPr>
          <w:rFonts w:ascii="Arial" w:hAnsi="Arial" w:cs="Arial"/>
          <w:sz w:val="22"/>
          <w:szCs w:val="22"/>
        </w:rPr>
      </w:pPr>
      <w:r w:rsidRPr="00DE140B">
        <w:rPr>
          <w:rFonts w:ascii="Arial" w:hAnsi="Arial" w:cs="Arial"/>
          <w:sz w:val="22"/>
          <w:szCs w:val="22"/>
        </w:rPr>
        <w:t>Create performance dashboards displaying system availability, transaction response times, and error rates in alignment with SLAs.</w:t>
      </w:r>
    </w:p>
    <w:p w14:paraId="7D52CDDA" w14:textId="5DDAB49C" w:rsidR="00A763C3" w:rsidRPr="00DE140B" w:rsidRDefault="61259CE0" w:rsidP="00663D6C">
      <w:pPr>
        <w:pStyle w:val="ListParagraph"/>
        <w:numPr>
          <w:ilvl w:val="0"/>
          <w:numId w:val="6"/>
        </w:numPr>
        <w:spacing w:after="120" w:line="240" w:lineRule="auto"/>
        <w:rPr>
          <w:rFonts w:ascii="Arial" w:hAnsi="Arial" w:cs="Arial"/>
          <w:sz w:val="22"/>
          <w:szCs w:val="22"/>
        </w:rPr>
      </w:pPr>
      <w:r w:rsidRPr="00DE140B">
        <w:rPr>
          <w:rFonts w:ascii="Arial" w:hAnsi="Arial" w:cs="Arial"/>
          <w:szCs w:val="22"/>
        </w:rPr>
        <w:t>Ensure all dashboards functionality is intuitive, 508 compliant, and accessible to authorized users.</w:t>
      </w:r>
    </w:p>
    <w:p w14:paraId="6CB024B2" w14:textId="4B8978E0" w:rsidR="00A763C3" w:rsidRPr="00DE140B" w:rsidRDefault="5982BC44" w:rsidP="00D54A35">
      <w:pPr>
        <w:spacing w:after="120" w:line="240" w:lineRule="auto"/>
        <w:ind w:left="990" w:right="54" w:hanging="270"/>
        <w:rPr>
          <w:b/>
          <w:bCs/>
          <w:szCs w:val="22"/>
        </w:rPr>
      </w:pPr>
      <w:r w:rsidRPr="00DE140B">
        <w:rPr>
          <w:b/>
          <w:bCs/>
          <w:szCs w:val="22"/>
        </w:rPr>
        <w:t>Deliverables:</w:t>
      </w:r>
    </w:p>
    <w:p w14:paraId="0DD2E2CF" w14:textId="170B456D" w:rsidR="00CF755D" w:rsidRPr="00DE140B" w:rsidRDefault="004275C0" w:rsidP="00663D6C">
      <w:pPr>
        <w:pStyle w:val="ListParagraph"/>
        <w:numPr>
          <w:ilvl w:val="0"/>
          <w:numId w:val="43"/>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8C0106" w:rsidRPr="00DE140B">
        <w:rPr>
          <w:rFonts w:ascii="Arial" w:hAnsi="Arial" w:cs="Arial"/>
          <w:color w:val="000000" w:themeColor="text1"/>
          <w:sz w:val="22"/>
          <w:szCs w:val="22"/>
        </w:rPr>
        <w:t xml:space="preserve">within 30 business days of contract award </w:t>
      </w:r>
      <w:r w:rsidRPr="00DE140B">
        <w:rPr>
          <w:rFonts w:ascii="Arial" w:hAnsi="Arial" w:cs="Arial"/>
          <w:color w:val="000000" w:themeColor="text1"/>
          <w:sz w:val="22"/>
          <w:szCs w:val="22"/>
        </w:rPr>
        <w:t xml:space="preserve">and continually update </w:t>
      </w:r>
      <w:r w:rsidR="5982BC44" w:rsidRPr="00DE140B">
        <w:rPr>
          <w:rFonts w:ascii="Arial" w:hAnsi="Arial" w:cs="Arial"/>
          <w:color w:val="000000" w:themeColor="text1"/>
          <w:sz w:val="22"/>
          <w:szCs w:val="22"/>
        </w:rPr>
        <w:t>Web accessible dashboards</w:t>
      </w:r>
    </w:p>
    <w:p w14:paraId="771B7CB7" w14:textId="184958FE" w:rsidR="52CD3323" w:rsidRPr="00DE140B" w:rsidRDefault="009E6E81" w:rsidP="00663D6C">
      <w:pPr>
        <w:pStyle w:val="ListParagraph"/>
        <w:numPr>
          <w:ilvl w:val="0"/>
          <w:numId w:val="43"/>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and continually update </w:t>
      </w:r>
      <w:r w:rsidR="5982BC44" w:rsidRPr="00DE140B">
        <w:rPr>
          <w:rFonts w:ascii="Arial" w:hAnsi="Arial" w:cs="Arial"/>
          <w:color w:val="000000" w:themeColor="text1"/>
          <w:sz w:val="22"/>
          <w:szCs w:val="22"/>
        </w:rPr>
        <w:t>User guides, data dictionaries and system documentation describing functionality</w:t>
      </w:r>
    </w:p>
    <w:p w14:paraId="78A2D439" w14:textId="239B5255" w:rsidR="001C6734" w:rsidRPr="00DE140B" w:rsidRDefault="001C6734" w:rsidP="00663D6C">
      <w:pPr>
        <w:pStyle w:val="ListParagraph"/>
        <w:numPr>
          <w:ilvl w:val="0"/>
          <w:numId w:val="43"/>
        </w:numPr>
        <w:ind w:left="1080"/>
        <w:rPr>
          <w:rFonts w:ascii="Arial" w:hAnsi="Arial" w:cs="Arial"/>
          <w:color w:val="000000" w:themeColor="text1"/>
          <w:sz w:val="22"/>
          <w:szCs w:val="22"/>
        </w:rPr>
      </w:pPr>
      <w:r w:rsidRPr="00DE140B">
        <w:rPr>
          <w:rFonts w:ascii="Arial" w:hAnsi="Arial" w:cs="Arial"/>
          <w:color w:val="000000" w:themeColor="text1"/>
          <w:sz w:val="22"/>
          <w:szCs w:val="22"/>
        </w:rPr>
        <w:t xml:space="preserve">Create </w:t>
      </w:r>
      <w:r w:rsidR="008E333F" w:rsidRPr="00DE140B">
        <w:rPr>
          <w:rFonts w:ascii="Arial" w:hAnsi="Arial" w:cs="Arial"/>
          <w:color w:val="000000" w:themeColor="text1"/>
          <w:sz w:val="22"/>
          <w:szCs w:val="22"/>
        </w:rPr>
        <w:t xml:space="preserve">within 30 business days </w:t>
      </w:r>
      <w:r w:rsidR="00E34A7C" w:rsidRPr="00DE140B">
        <w:rPr>
          <w:rFonts w:ascii="Arial" w:hAnsi="Arial" w:cs="Arial"/>
          <w:color w:val="000000" w:themeColor="text1"/>
          <w:sz w:val="22"/>
          <w:szCs w:val="22"/>
        </w:rPr>
        <w:t xml:space="preserve">and continually update </w:t>
      </w:r>
      <w:r w:rsidR="008A001C" w:rsidRPr="00DE140B">
        <w:rPr>
          <w:rFonts w:ascii="Arial" w:hAnsi="Arial" w:cs="Arial"/>
          <w:color w:val="000000" w:themeColor="text1"/>
          <w:sz w:val="22"/>
          <w:szCs w:val="22"/>
        </w:rPr>
        <w:t xml:space="preserve">the </w:t>
      </w:r>
      <w:r w:rsidR="00F67734" w:rsidRPr="00DE140B">
        <w:rPr>
          <w:rFonts w:ascii="Arial" w:hAnsi="Arial" w:cs="Arial"/>
          <w:color w:val="000000" w:themeColor="text1"/>
          <w:sz w:val="22"/>
          <w:szCs w:val="22"/>
        </w:rPr>
        <w:t xml:space="preserve">Standard Operating Procedures (SOPs) </w:t>
      </w:r>
      <w:r w:rsidR="0072225D" w:rsidRPr="00DE140B">
        <w:rPr>
          <w:rFonts w:ascii="Arial" w:hAnsi="Arial" w:cs="Arial"/>
          <w:color w:val="000000" w:themeColor="text1"/>
          <w:sz w:val="22"/>
          <w:szCs w:val="22"/>
        </w:rPr>
        <w:t xml:space="preserve">for the use and functionality of </w:t>
      </w:r>
      <w:r w:rsidR="00E34A7C" w:rsidRPr="00DE140B">
        <w:rPr>
          <w:rFonts w:ascii="Arial" w:hAnsi="Arial" w:cs="Arial"/>
          <w:color w:val="000000" w:themeColor="text1"/>
          <w:sz w:val="22"/>
          <w:szCs w:val="22"/>
        </w:rPr>
        <w:t>the dashboards.</w:t>
      </w:r>
    </w:p>
    <w:p w14:paraId="2F9FFA6D" w14:textId="77777777" w:rsidR="00F92C0B" w:rsidRPr="00DE140B" w:rsidRDefault="00DA589A" w:rsidP="00663D6C">
      <w:pPr>
        <w:pStyle w:val="ListParagraph"/>
        <w:numPr>
          <w:ilvl w:val="0"/>
          <w:numId w:val="43"/>
        </w:numPr>
        <w:ind w:left="1080"/>
        <w:rPr>
          <w:rFonts w:ascii="Arial" w:hAnsi="Arial" w:cs="Arial"/>
          <w:color w:val="000000" w:themeColor="text1"/>
          <w:sz w:val="22"/>
          <w:szCs w:val="22"/>
        </w:rPr>
      </w:pPr>
      <w:r w:rsidRPr="00DE140B">
        <w:rPr>
          <w:rFonts w:ascii="Arial" w:hAnsi="Arial" w:cs="Arial"/>
          <w:color w:val="000000" w:themeColor="text1"/>
          <w:szCs w:val="22"/>
        </w:rPr>
        <w:t>Upload all deliverable documentation into SharePoint site</w:t>
      </w:r>
    </w:p>
    <w:p w14:paraId="457C189E" w14:textId="5540BD03" w:rsidR="00F92C0B" w:rsidRPr="00DE140B" w:rsidRDefault="00F92C0B" w:rsidP="00663D6C">
      <w:pPr>
        <w:pStyle w:val="ListParagraph"/>
        <w:numPr>
          <w:ilvl w:val="0"/>
          <w:numId w:val="43"/>
        </w:numPr>
        <w:ind w:left="1080"/>
        <w:rPr>
          <w:rFonts w:ascii="Arial" w:hAnsi="Arial" w:cs="Arial"/>
          <w:color w:val="000000" w:themeColor="text1"/>
          <w:sz w:val="22"/>
          <w:szCs w:val="22"/>
        </w:rPr>
      </w:pPr>
      <w:r w:rsidRPr="00DE140B">
        <w:rPr>
          <w:rFonts w:ascii="Arial" w:hAnsi="Arial" w:cs="Arial"/>
          <w:color w:val="000000" w:themeColor="text1"/>
          <w:szCs w:val="22"/>
        </w:rPr>
        <w:t>All reporting deliverable documentation to be provided within one (1) business day unless specified</w:t>
      </w:r>
    </w:p>
    <w:p w14:paraId="49DD0552" w14:textId="77777777" w:rsidR="00F92C0B" w:rsidRPr="00DE140B" w:rsidRDefault="00F92C0B" w:rsidP="00F92C0B">
      <w:pPr>
        <w:pStyle w:val="ListParagraph"/>
        <w:ind w:left="1080"/>
        <w:rPr>
          <w:rFonts w:ascii="Arial" w:hAnsi="Arial" w:cs="Arial"/>
          <w:color w:val="000000" w:themeColor="text1"/>
          <w:sz w:val="22"/>
          <w:szCs w:val="22"/>
        </w:rPr>
      </w:pPr>
    </w:p>
    <w:p w14:paraId="559A2C2A" w14:textId="547B9A30" w:rsidR="00A763C3" w:rsidRPr="00DE140B" w:rsidRDefault="10472FBA" w:rsidP="00DF73CE">
      <w:pPr>
        <w:pStyle w:val="Heading5"/>
        <w:spacing w:before="120" w:after="120" w:line="240" w:lineRule="auto"/>
        <w:ind w:left="0" w:hanging="14"/>
      </w:pPr>
      <w:bookmarkStart w:id="23" w:name="_Toc208907008"/>
      <w:r w:rsidRPr="00DE140B">
        <w:t>5.</w:t>
      </w:r>
      <w:r w:rsidR="00662D45" w:rsidRPr="00DE140B">
        <w:t>2</w:t>
      </w:r>
      <w:r w:rsidRPr="00DE140B">
        <w:t>.</w:t>
      </w:r>
      <w:r w:rsidR="66B443D3" w:rsidRPr="00DE140B">
        <w:t>8</w:t>
      </w:r>
      <w:r w:rsidR="7940D03D" w:rsidRPr="00DE140B">
        <w:t xml:space="preserve"> Training</w:t>
      </w:r>
      <w:r w:rsidR="5B940F6A" w:rsidRPr="00DE140B">
        <w:t>,</w:t>
      </w:r>
      <w:r w:rsidR="1173A94E" w:rsidRPr="00DE140B">
        <w:t xml:space="preserve"> </w:t>
      </w:r>
      <w:r w:rsidR="7940D03D" w:rsidRPr="00DE140B">
        <w:t>Communications</w:t>
      </w:r>
      <w:r w:rsidR="02A43CFF" w:rsidRPr="00DE140B">
        <w:t xml:space="preserve"> and Change Management</w:t>
      </w:r>
      <w:bookmarkEnd w:id="23"/>
    </w:p>
    <w:p w14:paraId="52F19119" w14:textId="44DE3E83" w:rsidR="00A763C3" w:rsidRPr="00DE140B" w:rsidRDefault="6A816514" w:rsidP="00DF73CE">
      <w:pPr>
        <w:spacing w:after="120" w:line="240" w:lineRule="auto"/>
        <w:ind w:left="0" w:firstLine="0"/>
        <w:rPr>
          <w:rStyle w:val="normaltextrun"/>
          <w:color w:val="000000" w:themeColor="text1"/>
          <w:szCs w:val="22"/>
        </w:rPr>
      </w:pPr>
      <w:r w:rsidRPr="00DE140B">
        <w:rPr>
          <w:color w:val="000000" w:themeColor="text1"/>
          <w:szCs w:val="22"/>
        </w:rPr>
        <w:t>As part of the development and deployment of DBQ Web Portal services, various communications</w:t>
      </w:r>
      <w:r w:rsidR="764E35BE" w:rsidRPr="00DE140B">
        <w:rPr>
          <w:color w:val="000000" w:themeColor="text1"/>
          <w:szCs w:val="22"/>
        </w:rPr>
        <w:t xml:space="preserve">, </w:t>
      </w:r>
      <w:r w:rsidRPr="00DE140B">
        <w:rPr>
          <w:color w:val="000000" w:themeColor="text1"/>
          <w:szCs w:val="22"/>
        </w:rPr>
        <w:t xml:space="preserve">training </w:t>
      </w:r>
      <w:r w:rsidR="6D9CBC07" w:rsidRPr="00DE140B">
        <w:rPr>
          <w:color w:val="000000" w:themeColor="text1"/>
          <w:szCs w:val="22"/>
        </w:rPr>
        <w:t>and change management</w:t>
      </w:r>
      <w:r w:rsidRPr="00DE140B">
        <w:rPr>
          <w:color w:val="000000" w:themeColor="text1"/>
          <w:szCs w:val="22"/>
        </w:rPr>
        <w:t xml:space="preserve"> tasks shall be executed with VBA staff as part of the integration of the business process improvements within VA. </w:t>
      </w:r>
      <w:r w:rsidR="5CC0E6A6" w:rsidRPr="00DE140B">
        <w:rPr>
          <w:rStyle w:val="normaltextrun"/>
          <w:color w:val="000000" w:themeColor="text1"/>
          <w:szCs w:val="22"/>
        </w:rPr>
        <w:t xml:space="preserve"> A robust awareness-building campaign is necessary to ensure non-VA healthcare providers understand the purpose, functionality, and security measures of the DBQ Portal. </w:t>
      </w:r>
      <w:r w:rsidR="060B5AE1" w:rsidRPr="00DE140B">
        <w:rPr>
          <w:rStyle w:val="normaltextrun"/>
          <w:color w:val="000000" w:themeColor="text1"/>
          <w:szCs w:val="22"/>
        </w:rPr>
        <w:t>Veterans, their families, and their caregivers must also have the information they need to advocate for the use of the portal by non-VA health care providers.</w:t>
      </w:r>
    </w:p>
    <w:p w14:paraId="18585A87" w14:textId="2EC17E08" w:rsidR="00A763C3" w:rsidRPr="00DE140B" w:rsidRDefault="5CC0E6A6" w:rsidP="00DF73CE">
      <w:pPr>
        <w:spacing w:after="120" w:line="240" w:lineRule="auto"/>
        <w:ind w:left="0" w:firstLine="0"/>
        <w:rPr>
          <w:color w:val="000000" w:themeColor="text1"/>
          <w:szCs w:val="22"/>
        </w:rPr>
      </w:pPr>
      <w:r w:rsidRPr="00DE140B">
        <w:rPr>
          <w:rStyle w:val="normaltextrun"/>
          <w:color w:val="000000" w:themeColor="text1"/>
          <w:szCs w:val="22"/>
        </w:rPr>
        <w:t xml:space="preserve">Targeted training programs </w:t>
      </w:r>
      <w:r w:rsidR="2F33C29E" w:rsidRPr="00DE140B">
        <w:rPr>
          <w:rStyle w:val="normaltextrun"/>
          <w:color w:val="000000" w:themeColor="text1"/>
          <w:szCs w:val="22"/>
        </w:rPr>
        <w:t xml:space="preserve">are necessary to </w:t>
      </w:r>
      <w:r w:rsidRPr="00DE140B">
        <w:rPr>
          <w:rStyle w:val="normaltextrun"/>
          <w:color w:val="000000" w:themeColor="text1"/>
          <w:szCs w:val="22"/>
        </w:rPr>
        <w:t xml:space="preserve">empower providers to navigate submission protocols and adhere to compliance requirements. </w:t>
      </w:r>
      <w:r w:rsidR="2CFDA02F" w:rsidRPr="00DE140B">
        <w:rPr>
          <w:color w:val="000000" w:themeColor="text1"/>
          <w:szCs w:val="22"/>
        </w:rPr>
        <w:t>To support s</w:t>
      </w:r>
      <w:r w:rsidR="6A816514" w:rsidRPr="00DE140B">
        <w:rPr>
          <w:color w:val="000000" w:themeColor="text1"/>
          <w:szCs w:val="22"/>
        </w:rPr>
        <w:t>uccessful adoption, utilization and long-term sustainabilit</w:t>
      </w:r>
      <w:r w:rsidR="4113312C" w:rsidRPr="00DE140B">
        <w:rPr>
          <w:color w:val="000000" w:themeColor="text1"/>
          <w:szCs w:val="22"/>
        </w:rPr>
        <w:t xml:space="preserve">y, it is critical the contractor work </w:t>
      </w:r>
      <w:r w:rsidR="7555162F" w:rsidRPr="00DE140B">
        <w:rPr>
          <w:color w:val="000000" w:themeColor="text1"/>
          <w:szCs w:val="22"/>
        </w:rPr>
        <w:t>provide and support execution of change management strategies that support</w:t>
      </w:r>
      <w:r w:rsidR="4113312C" w:rsidRPr="00DE140B">
        <w:rPr>
          <w:color w:val="000000" w:themeColor="text1"/>
          <w:szCs w:val="22"/>
        </w:rPr>
        <w:t xml:space="preserve"> VBA </w:t>
      </w:r>
      <w:r w:rsidR="196E94F8" w:rsidRPr="00DE140B">
        <w:rPr>
          <w:color w:val="000000" w:themeColor="text1"/>
          <w:szCs w:val="22"/>
        </w:rPr>
        <w:t>users, VA contracted providers, Veterans and their families, and non-VA providers</w:t>
      </w:r>
      <w:r w:rsidR="4B5ACF34" w:rsidRPr="00DE140B">
        <w:rPr>
          <w:color w:val="000000" w:themeColor="text1"/>
          <w:szCs w:val="22"/>
        </w:rPr>
        <w:t xml:space="preserve"> in the transition and acceptance of new business processes. C</w:t>
      </w:r>
      <w:r w:rsidR="3054140B" w:rsidRPr="00DE140B">
        <w:rPr>
          <w:color w:val="000000" w:themeColor="text1"/>
          <w:szCs w:val="22"/>
        </w:rPr>
        <w:t>ommunications</w:t>
      </w:r>
      <w:r w:rsidR="6A1618FF" w:rsidRPr="00DE140B">
        <w:rPr>
          <w:color w:val="000000" w:themeColor="text1"/>
          <w:szCs w:val="22"/>
        </w:rPr>
        <w:t xml:space="preserve"> and </w:t>
      </w:r>
      <w:r w:rsidR="5B0498B2" w:rsidRPr="00DE140B">
        <w:rPr>
          <w:color w:val="000000" w:themeColor="text1"/>
          <w:szCs w:val="22"/>
        </w:rPr>
        <w:t xml:space="preserve">training materials </w:t>
      </w:r>
      <w:r w:rsidR="3686BB2C" w:rsidRPr="00DE140B">
        <w:rPr>
          <w:color w:val="000000" w:themeColor="text1"/>
          <w:szCs w:val="22"/>
        </w:rPr>
        <w:t>must also</w:t>
      </w:r>
      <w:r w:rsidR="5B0498B2" w:rsidRPr="00DE140B">
        <w:rPr>
          <w:color w:val="000000" w:themeColor="text1"/>
          <w:szCs w:val="22"/>
        </w:rPr>
        <w:t xml:space="preserve"> </w:t>
      </w:r>
      <w:r w:rsidR="4909B5A6" w:rsidRPr="00DE140B">
        <w:rPr>
          <w:color w:val="000000" w:themeColor="text1"/>
          <w:szCs w:val="22"/>
        </w:rPr>
        <w:t>support ongoing updates and improvements based on user experience and feedback.</w:t>
      </w:r>
    </w:p>
    <w:p w14:paraId="1095BCD8" w14:textId="054B8A28" w:rsidR="00A763C3" w:rsidRPr="00DE140B" w:rsidRDefault="693E7BC1" w:rsidP="00DF73CE">
      <w:pPr>
        <w:spacing w:after="120" w:line="240" w:lineRule="auto"/>
        <w:ind w:left="0" w:firstLine="0"/>
        <w:rPr>
          <w:color w:val="000000" w:themeColor="text1"/>
          <w:szCs w:val="22"/>
        </w:rPr>
      </w:pPr>
      <w:r w:rsidRPr="00DE140B">
        <w:rPr>
          <w:color w:val="000000" w:themeColor="text1"/>
          <w:szCs w:val="22"/>
        </w:rPr>
        <w:t xml:space="preserve">The </w:t>
      </w:r>
      <w:r w:rsidR="009B598F" w:rsidRPr="00DE140B">
        <w:rPr>
          <w:color w:val="000000" w:themeColor="text1"/>
          <w:szCs w:val="22"/>
        </w:rPr>
        <w:t>C</w:t>
      </w:r>
      <w:r w:rsidRPr="00DE140B">
        <w:rPr>
          <w:color w:val="000000" w:themeColor="text1"/>
          <w:szCs w:val="22"/>
        </w:rPr>
        <w:t>ontractor shall:</w:t>
      </w:r>
    </w:p>
    <w:p w14:paraId="1F4DDCDD" w14:textId="1DDD8627" w:rsidR="6A816514" w:rsidRPr="00DE140B" w:rsidRDefault="6A816514" w:rsidP="00663D6C">
      <w:pPr>
        <w:pStyle w:val="ListParagraph"/>
        <w:numPr>
          <w:ilvl w:val="0"/>
          <w:numId w:val="44"/>
        </w:numPr>
        <w:spacing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 xml:space="preserve">Develop and maintain communications strategy and plan aligned with portal goals, </w:t>
      </w:r>
      <w:r w:rsidR="6C62EFD2" w:rsidRPr="00DE140B">
        <w:rPr>
          <w:rFonts w:ascii="Arial" w:hAnsi="Arial" w:cs="Arial"/>
          <w:color w:val="000000" w:themeColor="text1"/>
          <w:sz w:val="22"/>
          <w:szCs w:val="22"/>
        </w:rPr>
        <w:t>providing consistent messaging across multiple channels addressing</w:t>
      </w:r>
      <w:r w:rsidRPr="00DE140B">
        <w:rPr>
          <w:rFonts w:ascii="Arial" w:hAnsi="Arial" w:cs="Arial"/>
          <w:color w:val="000000" w:themeColor="text1"/>
          <w:sz w:val="22"/>
          <w:szCs w:val="22"/>
        </w:rPr>
        <w:t xml:space="preserve"> Veteran, non-VA provider and VA claims processor needs.</w:t>
      </w:r>
    </w:p>
    <w:p w14:paraId="5E1CDE95" w14:textId="74E3E63F" w:rsidR="6A816514" w:rsidRPr="00DE140B" w:rsidRDefault="6A816514" w:rsidP="00663D6C">
      <w:pPr>
        <w:pStyle w:val="ListParagraph"/>
        <w:numPr>
          <w:ilvl w:val="0"/>
          <w:numId w:val="44"/>
        </w:numPr>
        <w:spacing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Prepare marketing campaign includ</w:t>
      </w:r>
      <w:r w:rsidR="2DF5F0BA" w:rsidRPr="00DE140B">
        <w:rPr>
          <w:rFonts w:ascii="Arial" w:hAnsi="Arial" w:cs="Arial"/>
          <w:color w:val="000000" w:themeColor="text1"/>
          <w:sz w:val="22"/>
          <w:szCs w:val="22"/>
        </w:rPr>
        <w:t>ing</w:t>
      </w:r>
      <w:r w:rsidRPr="00DE140B">
        <w:rPr>
          <w:rFonts w:ascii="Arial" w:hAnsi="Arial" w:cs="Arial"/>
          <w:color w:val="000000" w:themeColor="text1"/>
          <w:sz w:val="22"/>
          <w:szCs w:val="22"/>
        </w:rPr>
        <w:t xml:space="preserve"> user focused messaging meeting the objective of Veteran</w:t>
      </w:r>
      <w:r w:rsidR="34DCEB44" w:rsidRPr="00DE140B">
        <w:rPr>
          <w:rFonts w:ascii="Arial" w:hAnsi="Arial" w:cs="Arial"/>
          <w:color w:val="000000" w:themeColor="text1"/>
          <w:sz w:val="22"/>
          <w:szCs w:val="22"/>
        </w:rPr>
        <w:t xml:space="preserve"> and</w:t>
      </w:r>
      <w:r w:rsidR="5CD4AD99" w:rsidRPr="00DE140B">
        <w:rPr>
          <w:rFonts w:ascii="Arial" w:hAnsi="Arial" w:cs="Arial"/>
          <w:color w:val="000000" w:themeColor="text1"/>
          <w:sz w:val="22"/>
          <w:szCs w:val="22"/>
        </w:rPr>
        <w:t xml:space="preserve"> non-VA</w:t>
      </w:r>
      <w:r w:rsidRPr="00DE140B">
        <w:rPr>
          <w:rFonts w:ascii="Arial" w:hAnsi="Arial" w:cs="Arial"/>
          <w:color w:val="000000" w:themeColor="text1"/>
          <w:sz w:val="22"/>
          <w:szCs w:val="22"/>
        </w:rPr>
        <w:t xml:space="preserve"> </w:t>
      </w:r>
      <w:r w:rsidR="5B039121" w:rsidRPr="00DE140B">
        <w:rPr>
          <w:rFonts w:ascii="Arial" w:hAnsi="Arial" w:cs="Arial"/>
          <w:color w:val="000000" w:themeColor="text1"/>
          <w:sz w:val="22"/>
          <w:szCs w:val="22"/>
        </w:rPr>
        <w:t xml:space="preserve">provider </w:t>
      </w:r>
      <w:r w:rsidR="2027C63B" w:rsidRPr="00DE140B">
        <w:rPr>
          <w:rFonts w:ascii="Arial" w:hAnsi="Arial" w:cs="Arial"/>
          <w:color w:val="000000" w:themeColor="text1"/>
          <w:sz w:val="22"/>
          <w:szCs w:val="22"/>
        </w:rPr>
        <w:t>maximum</w:t>
      </w:r>
      <w:r w:rsidR="5B039121" w:rsidRPr="00DE140B">
        <w:rPr>
          <w:rFonts w:ascii="Arial" w:hAnsi="Arial" w:cs="Arial"/>
          <w:color w:val="000000" w:themeColor="text1"/>
          <w:sz w:val="22"/>
          <w:szCs w:val="22"/>
        </w:rPr>
        <w:t xml:space="preserve"> </w:t>
      </w:r>
      <w:r w:rsidRPr="00DE140B">
        <w:rPr>
          <w:rFonts w:ascii="Arial" w:hAnsi="Arial" w:cs="Arial"/>
          <w:color w:val="000000" w:themeColor="text1"/>
          <w:sz w:val="22"/>
          <w:szCs w:val="22"/>
        </w:rPr>
        <w:t>awareness in clear, concise and accessible language.</w:t>
      </w:r>
    </w:p>
    <w:p w14:paraId="7E4979D8" w14:textId="5C6C89C8" w:rsidR="6A816514" w:rsidRPr="00DE140B" w:rsidRDefault="6A816514" w:rsidP="00663D6C">
      <w:pPr>
        <w:pStyle w:val="ListParagraph"/>
        <w:numPr>
          <w:ilvl w:val="0"/>
          <w:numId w:val="44"/>
        </w:numPr>
        <w:spacing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 xml:space="preserve">Produce communication products (e.g., </w:t>
      </w:r>
      <w:r w:rsidR="009D034D" w:rsidRPr="00DE140B">
        <w:rPr>
          <w:rFonts w:ascii="Arial" w:hAnsi="Arial" w:cs="Arial"/>
          <w:color w:val="000000" w:themeColor="text1"/>
          <w:sz w:val="22"/>
          <w:szCs w:val="22"/>
        </w:rPr>
        <w:t>minute videos,</w:t>
      </w:r>
      <w:r w:rsidR="00B6170F" w:rsidRPr="00DE140B">
        <w:rPr>
          <w:rFonts w:ascii="Arial" w:hAnsi="Arial" w:cs="Arial"/>
          <w:color w:val="000000" w:themeColor="text1"/>
          <w:sz w:val="22"/>
          <w:szCs w:val="22"/>
        </w:rPr>
        <w:t xml:space="preserve"> </w:t>
      </w:r>
      <w:r w:rsidRPr="00DE140B">
        <w:rPr>
          <w:rFonts w:ascii="Arial" w:hAnsi="Arial" w:cs="Arial"/>
          <w:color w:val="000000" w:themeColor="text1"/>
          <w:sz w:val="22"/>
          <w:szCs w:val="22"/>
        </w:rPr>
        <w:t>fact sheets, newsletters, FAQs, web and social media content)</w:t>
      </w:r>
      <w:r w:rsidR="5C13044E" w:rsidRPr="00DE140B">
        <w:rPr>
          <w:rFonts w:ascii="Arial" w:hAnsi="Arial" w:cs="Arial"/>
          <w:color w:val="000000" w:themeColor="text1"/>
          <w:sz w:val="22"/>
          <w:szCs w:val="22"/>
        </w:rPr>
        <w:t xml:space="preserve"> in compliance with Section 508 and other applicable accessibility standards.</w:t>
      </w:r>
    </w:p>
    <w:p w14:paraId="58454E08" w14:textId="44C9C098" w:rsidR="6A816514" w:rsidRPr="00DE140B" w:rsidRDefault="6A816514"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Develop training strategy and plan to support Veterans, non-VA providers, portal administrators and VA claims processors.</w:t>
      </w:r>
    </w:p>
    <w:p w14:paraId="1B16C773" w14:textId="68E1CE09" w:rsidR="35C5E046" w:rsidRPr="00DE140B" w:rsidRDefault="35C5E046"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 xml:space="preserve">Produce training materials </w:t>
      </w:r>
      <w:r w:rsidR="366DCE17" w:rsidRPr="00DE140B">
        <w:rPr>
          <w:rFonts w:ascii="Arial" w:hAnsi="Arial" w:cs="Arial"/>
          <w:color w:val="000000" w:themeColor="text1"/>
          <w:sz w:val="22"/>
          <w:szCs w:val="22"/>
        </w:rPr>
        <w:t xml:space="preserve">providing </w:t>
      </w:r>
      <w:r w:rsidR="458CE73B" w:rsidRPr="00DE140B">
        <w:rPr>
          <w:rFonts w:ascii="Arial" w:hAnsi="Arial" w:cs="Arial"/>
          <w:color w:val="000000" w:themeColor="text1"/>
          <w:sz w:val="22"/>
          <w:szCs w:val="22"/>
        </w:rPr>
        <w:t xml:space="preserve">step by step </w:t>
      </w:r>
      <w:r w:rsidR="00FF066B" w:rsidRPr="00DE140B">
        <w:rPr>
          <w:rFonts w:ascii="Arial" w:hAnsi="Arial" w:cs="Arial"/>
          <w:color w:val="000000" w:themeColor="text1"/>
          <w:sz w:val="22"/>
          <w:szCs w:val="22"/>
        </w:rPr>
        <w:t xml:space="preserve">SOP </w:t>
      </w:r>
      <w:r w:rsidR="366DCE17" w:rsidRPr="00DE140B">
        <w:rPr>
          <w:rFonts w:ascii="Arial" w:hAnsi="Arial" w:cs="Arial"/>
          <w:color w:val="000000" w:themeColor="text1"/>
          <w:sz w:val="22"/>
          <w:szCs w:val="22"/>
        </w:rPr>
        <w:t xml:space="preserve">guidance on </w:t>
      </w:r>
      <w:r w:rsidR="4B85CD27" w:rsidRPr="00DE140B">
        <w:rPr>
          <w:rFonts w:ascii="Arial" w:hAnsi="Arial" w:cs="Arial"/>
          <w:color w:val="000000" w:themeColor="text1"/>
          <w:sz w:val="22"/>
          <w:szCs w:val="22"/>
        </w:rPr>
        <w:t>web portal registration,</w:t>
      </w:r>
      <w:r w:rsidR="54166A68" w:rsidRPr="00DE140B">
        <w:rPr>
          <w:rFonts w:ascii="Arial" w:hAnsi="Arial" w:cs="Arial"/>
          <w:color w:val="000000" w:themeColor="text1"/>
          <w:sz w:val="22"/>
          <w:szCs w:val="22"/>
        </w:rPr>
        <w:t xml:space="preserve"> </w:t>
      </w:r>
      <w:r w:rsidR="366DCE17" w:rsidRPr="00DE140B">
        <w:rPr>
          <w:rFonts w:ascii="Arial" w:hAnsi="Arial" w:cs="Arial"/>
          <w:color w:val="000000" w:themeColor="text1"/>
          <w:sz w:val="22"/>
          <w:szCs w:val="22"/>
        </w:rPr>
        <w:t>establishing</w:t>
      </w:r>
      <w:r w:rsidRPr="00DE140B">
        <w:rPr>
          <w:rFonts w:ascii="Arial" w:hAnsi="Arial" w:cs="Arial"/>
          <w:color w:val="000000" w:themeColor="text1"/>
          <w:sz w:val="22"/>
          <w:szCs w:val="22"/>
        </w:rPr>
        <w:t xml:space="preserve"> </w:t>
      </w:r>
      <w:r w:rsidR="584EBBFF" w:rsidRPr="00DE140B">
        <w:rPr>
          <w:rFonts w:ascii="Arial" w:hAnsi="Arial" w:cs="Arial"/>
          <w:color w:val="000000" w:themeColor="text1"/>
          <w:sz w:val="22"/>
          <w:szCs w:val="22"/>
        </w:rPr>
        <w:t xml:space="preserve">web portal </w:t>
      </w:r>
      <w:r w:rsidR="040D8B0F" w:rsidRPr="00DE140B">
        <w:rPr>
          <w:rFonts w:ascii="Arial" w:hAnsi="Arial" w:cs="Arial"/>
          <w:color w:val="000000" w:themeColor="text1"/>
          <w:sz w:val="22"/>
          <w:szCs w:val="22"/>
        </w:rPr>
        <w:t>authentication and</w:t>
      </w:r>
      <w:r w:rsidR="14009777" w:rsidRPr="00DE140B">
        <w:rPr>
          <w:rFonts w:ascii="Arial" w:hAnsi="Arial" w:cs="Arial"/>
          <w:color w:val="000000" w:themeColor="text1"/>
          <w:sz w:val="22"/>
          <w:szCs w:val="22"/>
        </w:rPr>
        <w:t xml:space="preserve"> the</w:t>
      </w:r>
      <w:r w:rsidR="584EBBFF" w:rsidRPr="00DE140B">
        <w:rPr>
          <w:rFonts w:ascii="Arial" w:hAnsi="Arial" w:cs="Arial"/>
          <w:color w:val="000000" w:themeColor="text1"/>
          <w:sz w:val="22"/>
          <w:szCs w:val="22"/>
        </w:rPr>
        <w:t xml:space="preserve"> </w:t>
      </w:r>
      <w:r w:rsidRPr="00DE140B">
        <w:rPr>
          <w:rFonts w:ascii="Arial" w:hAnsi="Arial" w:cs="Arial"/>
          <w:color w:val="000000" w:themeColor="text1"/>
          <w:sz w:val="22"/>
          <w:szCs w:val="22"/>
        </w:rPr>
        <w:t xml:space="preserve">proper </w:t>
      </w:r>
      <w:r w:rsidR="5CE0C3B4" w:rsidRPr="00DE140B">
        <w:rPr>
          <w:rFonts w:ascii="Arial" w:hAnsi="Arial" w:cs="Arial"/>
          <w:color w:val="000000" w:themeColor="text1"/>
          <w:sz w:val="22"/>
          <w:szCs w:val="22"/>
        </w:rPr>
        <w:t>selection,</w:t>
      </w:r>
      <w:r w:rsidRPr="00DE140B">
        <w:rPr>
          <w:rFonts w:ascii="Arial" w:hAnsi="Arial" w:cs="Arial"/>
          <w:color w:val="000000" w:themeColor="text1"/>
          <w:sz w:val="22"/>
          <w:szCs w:val="22"/>
        </w:rPr>
        <w:t xml:space="preserve"> completion</w:t>
      </w:r>
      <w:r w:rsidR="1B238F45" w:rsidRPr="00DE140B">
        <w:rPr>
          <w:rFonts w:ascii="Arial" w:hAnsi="Arial" w:cs="Arial"/>
          <w:color w:val="000000" w:themeColor="text1"/>
          <w:sz w:val="22"/>
          <w:szCs w:val="22"/>
        </w:rPr>
        <w:t>, validation and</w:t>
      </w:r>
      <w:r w:rsidRPr="00DE140B">
        <w:rPr>
          <w:rFonts w:ascii="Arial" w:hAnsi="Arial" w:cs="Arial"/>
          <w:color w:val="000000" w:themeColor="text1"/>
          <w:sz w:val="22"/>
          <w:szCs w:val="22"/>
        </w:rPr>
        <w:t xml:space="preserve"> submission </w:t>
      </w:r>
      <w:r w:rsidR="0F0C92D7" w:rsidRPr="00DE140B">
        <w:rPr>
          <w:rFonts w:ascii="Arial" w:hAnsi="Arial" w:cs="Arial"/>
          <w:color w:val="000000" w:themeColor="text1"/>
          <w:sz w:val="22"/>
          <w:szCs w:val="22"/>
        </w:rPr>
        <w:t>of DBQ forms.</w:t>
      </w:r>
    </w:p>
    <w:p w14:paraId="176C9CDB" w14:textId="0A7C791A" w:rsidR="1C4F23C5" w:rsidRPr="00DE140B" w:rsidRDefault="1C4F23C5"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Maintain and update training content to reflect system enhancements, policy changes or updated forms.</w:t>
      </w:r>
      <w:r w:rsidR="31C32995" w:rsidRPr="00DE140B">
        <w:rPr>
          <w:rFonts w:ascii="Arial" w:hAnsi="Arial" w:cs="Arial"/>
          <w:color w:val="000000" w:themeColor="text1"/>
          <w:sz w:val="22"/>
          <w:szCs w:val="22"/>
        </w:rPr>
        <w:t xml:space="preserve"> Training content shall be updated within five (5) business days of a portal release or form update.</w:t>
      </w:r>
    </w:p>
    <w:p w14:paraId="426FC827" w14:textId="7E69983F" w:rsidR="1C4F23C5" w:rsidRPr="00DE140B" w:rsidRDefault="1C4F23C5"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Provide training evaluation mechanis</w:t>
      </w:r>
      <w:r w:rsidR="3729D0BC" w:rsidRPr="00DE140B">
        <w:rPr>
          <w:rFonts w:ascii="Arial" w:hAnsi="Arial" w:cs="Arial"/>
          <w:color w:val="000000" w:themeColor="text1"/>
          <w:sz w:val="22"/>
          <w:szCs w:val="22"/>
        </w:rPr>
        <w:t>ms (e.g.</w:t>
      </w:r>
      <w:r w:rsidRPr="00DE140B">
        <w:rPr>
          <w:rFonts w:ascii="Arial" w:hAnsi="Arial" w:cs="Arial"/>
          <w:color w:val="000000" w:themeColor="text1"/>
          <w:sz w:val="22"/>
          <w:szCs w:val="22"/>
        </w:rPr>
        <w:t xml:space="preserve"> surveys</w:t>
      </w:r>
      <w:r w:rsidR="27991239" w:rsidRPr="00DE140B">
        <w:rPr>
          <w:rFonts w:ascii="Arial" w:hAnsi="Arial" w:cs="Arial"/>
          <w:color w:val="000000" w:themeColor="text1"/>
          <w:sz w:val="22"/>
          <w:szCs w:val="22"/>
        </w:rPr>
        <w:t xml:space="preserve"> and</w:t>
      </w:r>
      <w:r w:rsidRPr="00DE140B">
        <w:rPr>
          <w:rFonts w:ascii="Arial" w:hAnsi="Arial" w:cs="Arial"/>
          <w:color w:val="000000" w:themeColor="text1"/>
          <w:sz w:val="22"/>
          <w:szCs w:val="22"/>
        </w:rPr>
        <w:t xml:space="preserve"> feedback forms) to measure effectiveness and identify areas for improvement.</w:t>
      </w:r>
    </w:p>
    <w:p w14:paraId="444221D1" w14:textId="149B14F7" w:rsidR="1CA60672" w:rsidRPr="00DE140B" w:rsidRDefault="1CA60672"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Coordinate with VA to obtain approval of all communications.</w:t>
      </w:r>
    </w:p>
    <w:p w14:paraId="22D6004A" w14:textId="7B0CCCF0" w:rsidR="07421198" w:rsidRPr="00DE140B" w:rsidRDefault="36FAA576"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Provide analysis and recommendation of how the portal services and associated process changes affect internal VA users, external users (non-VA and VA providers) and stakeholders.</w:t>
      </w:r>
    </w:p>
    <w:p w14:paraId="4EC6D796" w14:textId="3D0BD373" w:rsidR="342FA8C8" w:rsidRPr="00DE140B" w:rsidRDefault="5CE8E046"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Develop a tailored change management strategy aligned with web portal user</w:t>
      </w:r>
      <w:r w:rsidR="0291D58F" w:rsidRPr="00DE140B">
        <w:rPr>
          <w:rFonts w:ascii="Arial" w:hAnsi="Arial" w:cs="Arial"/>
          <w:color w:val="000000" w:themeColor="text1"/>
          <w:sz w:val="22"/>
          <w:szCs w:val="22"/>
        </w:rPr>
        <w:t xml:space="preserve"> groups</w:t>
      </w:r>
      <w:r w:rsidRPr="00DE140B">
        <w:rPr>
          <w:rFonts w:ascii="Arial" w:hAnsi="Arial" w:cs="Arial"/>
          <w:color w:val="000000" w:themeColor="text1"/>
          <w:sz w:val="22"/>
          <w:szCs w:val="22"/>
        </w:rPr>
        <w:t>, including objectives</w:t>
      </w:r>
      <w:r w:rsidR="1748FA26" w:rsidRPr="00DE140B">
        <w:rPr>
          <w:rFonts w:ascii="Arial" w:hAnsi="Arial" w:cs="Arial"/>
          <w:color w:val="000000" w:themeColor="text1"/>
          <w:sz w:val="22"/>
          <w:szCs w:val="22"/>
        </w:rPr>
        <w:t>, key messages, transition timeline and success factors.</w:t>
      </w:r>
    </w:p>
    <w:p w14:paraId="56970674" w14:textId="77F7494A" w:rsidR="527FBEF7" w:rsidRPr="00DE140B" w:rsidRDefault="0ECBDC47"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Support the phased transition from legacy processes to the portal, ensuring continuity of operations.</w:t>
      </w:r>
    </w:p>
    <w:p w14:paraId="2E8BB86D" w14:textId="08DAD743" w:rsidR="02536B1D" w:rsidRPr="00DE140B" w:rsidRDefault="02536B1D" w:rsidP="00663D6C">
      <w:pPr>
        <w:pStyle w:val="ListParagraph"/>
        <w:numPr>
          <w:ilvl w:val="0"/>
          <w:numId w:val="44"/>
        </w:numPr>
        <w:shd w:val="clear" w:color="auto" w:fill="FFFFFF" w:themeFill="background1"/>
        <w:spacing w:before="240" w:after="120" w:line="240" w:lineRule="auto"/>
        <w:ind w:left="720"/>
        <w:rPr>
          <w:rFonts w:ascii="Arial" w:hAnsi="Arial" w:cs="Arial"/>
          <w:color w:val="000000" w:themeColor="text1"/>
          <w:sz w:val="22"/>
          <w:szCs w:val="22"/>
        </w:rPr>
      </w:pPr>
      <w:r w:rsidRPr="00DE140B">
        <w:rPr>
          <w:rFonts w:ascii="Arial" w:hAnsi="Arial" w:cs="Arial"/>
          <w:color w:val="000000" w:themeColor="text1"/>
          <w:sz w:val="22"/>
          <w:szCs w:val="22"/>
        </w:rPr>
        <w:t>Develop a sustainment plan that ensures continued adoption and process compliance after initial rollout, including integration of onboarding for new users.</w:t>
      </w:r>
    </w:p>
    <w:p w14:paraId="707A3510" w14:textId="0FA0555D" w:rsidR="0122AECA" w:rsidRPr="00DE140B" w:rsidRDefault="0122AECA" w:rsidP="00DF73CE">
      <w:pPr>
        <w:spacing w:after="120" w:line="240" w:lineRule="auto"/>
        <w:ind w:left="990" w:right="54" w:hanging="270"/>
        <w:rPr>
          <w:b/>
          <w:bCs/>
          <w:szCs w:val="22"/>
        </w:rPr>
      </w:pPr>
      <w:r w:rsidRPr="00DE140B">
        <w:rPr>
          <w:b/>
          <w:bCs/>
          <w:szCs w:val="22"/>
        </w:rPr>
        <w:t>Deliverables:</w:t>
      </w:r>
    </w:p>
    <w:p w14:paraId="6A793B83" w14:textId="1BA2F4D2" w:rsidR="40FDCC9A" w:rsidRPr="00DE140B" w:rsidRDefault="005A35EC"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Create and continually update </w:t>
      </w:r>
      <w:r w:rsidR="0934869A" w:rsidRPr="00DE140B">
        <w:rPr>
          <w:rFonts w:ascii="Arial" w:hAnsi="Arial" w:cs="Arial"/>
          <w:color w:val="000000" w:themeColor="text1"/>
          <w:sz w:val="22"/>
          <w:szCs w:val="22"/>
        </w:rPr>
        <w:t>Communication plan and schedule</w:t>
      </w:r>
    </w:p>
    <w:p w14:paraId="3F80E975" w14:textId="19C0D4EF" w:rsidR="4353E298" w:rsidRPr="00DE140B" w:rsidRDefault="0026602E"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Create and continually update </w:t>
      </w:r>
      <w:r w:rsidR="0934869A" w:rsidRPr="00DE140B">
        <w:rPr>
          <w:rFonts w:ascii="Arial" w:hAnsi="Arial" w:cs="Arial"/>
          <w:color w:val="000000" w:themeColor="text1"/>
          <w:sz w:val="22"/>
          <w:szCs w:val="22"/>
        </w:rPr>
        <w:t>Communication products</w:t>
      </w:r>
    </w:p>
    <w:p w14:paraId="75019B31" w14:textId="70322408" w:rsidR="0934869A" w:rsidRPr="00DE140B" w:rsidRDefault="00C35C6E"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Create and continually update </w:t>
      </w:r>
      <w:r w:rsidR="0934869A" w:rsidRPr="00DE140B">
        <w:rPr>
          <w:rFonts w:ascii="Arial" w:hAnsi="Arial" w:cs="Arial"/>
          <w:color w:val="000000" w:themeColor="text1"/>
          <w:sz w:val="22"/>
          <w:szCs w:val="22"/>
        </w:rPr>
        <w:t>Training strategy, plan and schedule</w:t>
      </w:r>
    </w:p>
    <w:p w14:paraId="0F4025DA" w14:textId="57DF512F" w:rsidR="0934869A" w:rsidRPr="00DE140B" w:rsidRDefault="00F64F94"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Create </w:t>
      </w:r>
      <w:r w:rsidR="0934869A" w:rsidRPr="00DE140B">
        <w:rPr>
          <w:rFonts w:ascii="Arial" w:hAnsi="Arial" w:cs="Arial"/>
          <w:color w:val="000000" w:themeColor="text1"/>
          <w:sz w:val="22"/>
          <w:szCs w:val="22"/>
        </w:rPr>
        <w:t xml:space="preserve">Training materials </w:t>
      </w:r>
      <w:r w:rsidR="00C670E0" w:rsidRPr="00DE140B">
        <w:rPr>
          <w:rFonts w:ascii="Arial" w:hAnsi="Arial" w:cs="Arial"/>
          <w:color w:val="000000" w:themeColor="text1"/>
          <w:sz w:val="22"/>
          <w:szCs w:val="22"/>
        </w:rPr>
        <w:t xml:space="preserve">five (5) business </w:t>
      </w:r>
      <w:r w:rsidR="00972212" w:rsidRPr="00DE140B">
        <w:rPr>
          <w:rFonts w:ascii="Arial" w:hAnsi="Arial" w:cs="Arial"/>
          <w:color w:val="000000" w:themeColor="text1"/>
          <w:sz w:val="22"/>
          <w:szCs w:val="22"/>
        </w:rPr>
        <w:t xml:space="preserve">days </w:t>
      </w:r>
      <w:r w:rsidR="000A25CC" w:rsidRPr="00DE140B">
        <w:rPr>
          <w:rFonts w:ascii="Arial" w:hAnsi="Arial" w:cs="Arial"/>
          <w:color w:val="000000" w:themeColor="text1"/>
          <w:sz w:val="22"/>
          <w:szCs w:val="22"/>
        </w:rPr>
        <w:t>prior to</w:t>
      </w:r>
      <w:r w:rsidR="00E55DCE" w:rsidRPr="00DE140B">
        <w:rPr>
          <w:rFonts w:ascii="Arial" w:hAnsi="Arial" w:cs="Arial"/>
          <w:color w:val="000000" w:themeColor="text1"/>
          <w:sz w:val="22"/>
          <w:szCs w:val="22"/>
        </w:rPr>
        <w:t xml:space="preserve"> portal release</w:t>
      </w:r>
      <w:r w:rsidR="0033226F" w:rsidRPr="00DE140B">
        <w:rPr>
          <w:rFonts w:ascii="Arial" w:hAnsi="Arial" w:cs="Arial"/>
          <w:color w:val="000000" w:themeColor="text1"/>
          <w:sz w:val="22"/>
          <w:szCs w:val="22"/>
        </w:rPr>
        <w:t xml:space="preserve"> or form update </w:t>
      </w:r>
      <w:r w:rsidR="0934869A" w:rsidRPr="00DE140B">
        <w:rPr>
          <w:rFonts w:ascii="Arial" w:hAnsi="Arial" w:cs="Arial"/>
          <w:color w:val="000000" w:themeColor="text1"/>
          <w:sz w:val="22"/>
          <w:szCs w:val="22"/>
        </w:rPr>
        <w:t xml:space="preserve">(User Guides, FAQs, </w:t>
      </w:r>
      <w:r w:rsidR="10005F93" w:rsidRPr="00DE140B">
        <w:rPr>
          <w:rFonts w:ascii="Arial" w:hAnsi="Arial" w:cs="Arial"/>
          <w:color w:val="000000" w:themeColor="text1"/>
          <w:sz w:val="22"/>
          <w:szCs w:val="22"/>
        </w:rPr>
        <w:t xml:space="preserve">quick reference </w:t>
      </w:r>
      <w:r w:rsidR="009B598F" w:rsidRPr="00DE140B">
        <w:rPr>
          <w:rFonts w:ascii="Arial" w:hAnsi="Arial" w:cs="Arial"/>
          <w:color w:val="000000" w:themeColor="text1"/>
          <w:sz w:val="22"/>
          <w:szCs w:val="22"/>
        </w:rPr>
        <w:t>guides</w:t>
      </w:r>
      <w:r w:rsidR="10005F93" w:rsidRPr="00DE140B">
        <w:rPr>
          <w:rFonts w:ascii="Arial" w:hAnsi="Arial" w:cs="Arial"/>
          <w:color w:val="000000" w:themeColor="text1"/>
          <w:sz w:val="22"/>
          <w:szCs w:val="22"/>
        </w:rPr>
        <w:t xml:space="preserve">, videos </w:t>
      </w:r>
      <w:r w:rsidR="0934869A" w:rsidRPr="00DE140B">
        <w:rPr>
          <w:rFonts w:ascii="Arial" w:hAnsi="Arial" w:cs="Arial"/>
          <w:color w:val="000000" w:themeColor="text1"/>
          <w:sz w:val="22"/>
          <w:szCs w:val="22"/>
        </w:rPr>
        <w:t>etc.)</w:t>
      </w:r>
    </w:p>
    <w:p w14:paraId="54690866" w14:textId="2B039AA0" w:rsidR="00A763C3" w:rsidRPr="00DE140B" w:rsidRDefault="00A1517F"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Cs w:val="22"/>
        </w:rPr>
        <w:t>Create</w:t>
      </w:r>
      <w:r w:rsidR="001E1A71" w:rsidRPr="00DE140B">
        <w:rPr>
          <w:rFonts w:ascii="Arial" w:hAnsi="Arial" w:cs="Arial"/>
          <w:color w:val="000000" w:themeColor="text1"/>
          <w:szCs w:val="22"/>
        </w:rPr>
        <w:t xml:space="preserve"> </w:t>
      </w:r>
      <w:r w:rsidR="00CB65A9" w:rsidRPr="00DE140B">
        <w:rPr>
          <w:rFonts w:ascii="Arial" w:hAnsi="Arial" w:cs="Arial"/>
          <w:color w:val="000000" w:themeColor="text1"/>
          <w:szCs w:val="22"/>
        </w:rPr>
        <w:t>survey mechanism</w:t>
      </w:r>
      <w:r w:rsidR="007C030F" w:rsidRPr="00DE140B">
        <w:rPr>
          <w:rFonts w:ascii="Arial" w:hAnsi="Arial" w:cs="Arial"/>
          <w:color w:val="000000" w:themeColor="text1"/>
          <w:szCs w:val="22"/>
        </w:rPr>
        <w:t xml:space="preserve"> </w:t>
      </w:r>
      <w:r w:rsidR="002F7580" w:rsidRPr="00DE140B">
        <w:rPr>
          <w:rFonts w:ascii="Arial" w:hAnsi="Arial" w:cs="Arial"/>
          <w:color w:val="000000" w:themeColor="text1"/>
          <w:szCs w:val="22"/>
        </w:rPr>
        <w:t xml:space="preserve">for every </w:t>
      </w:r>
      <w:r w:rsidR="00A96356" w:rsidRPr="00DE140B">
        <w:rPr>
          <w:rFonts w:ascii="Arial" w:hAnsi="Arial" w:cs="Arial"/>
          <w:color w:val="000000" w:themeColor="text1"/>
          <w:szCs w:val="22"/>
        </w:rPr>
        <w:t xml:space="preserve">training </w:t>
      </w:r>
      <w:r w:rsidR="007C030F" w:rsidRPr="00DE140B">
        <w:rPr>
          <w:rFonts w:ascii="Arial" w:hAnsi="Arial" w:cs="Arial"/>
          <w:color w:val="000000" w:themeColor="text1"/>
          <w:szCs w:val="22"/>
        </w:rPr>
        <w:t>to measure effectiv</w:t>
      </w:r>
      <w:r w:rsidR="00A670B7" w:rsidRPr="00DE140B">
        <w:rPr>
          <w:rFonts w:ascii="Arial" w:hAnsi="Arial" w:cs="Arial"/>
          <w:color w:val="000000" w:themeColor="text1"/>
          <w:szCs w:val="22"/>
        </w:rPr>
        <w:t xml:space="preserve">eness </w:t>
      </w:r>
      <w:r w:rsidR="00C72FC2" w:rsidRPr="00DE140B">
        <w:rPr>
          <w:rFonts w:ascii="Arial" w:hAnsi="Arial" w:cs="Arial"/>
          <w:color w:val="000000" w:themeColor="text1"/>
          <w:szCs w:val="22"/>
        </w:rPr>
        <w:t>and identify for improvement</w:t>
      </w:r>
    </w:p>
    <w:p w14:paraId="0EF9E9CC" w14:textId="3F2337AD" w:rsidR="3F81A61F" w:rsidRPr="00DE140B" w:rsidRDefault="3F81A61F"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Training feedback report and </w:t>
      </w:r>
      <w:r w:rsidR="2177E980" w:rsidRPr="00DE140B">
        <w:rPr>
          <w:rFonts w:ascii="Arial" w:hAnsi="Arial" w:cs="Arial"/>
          <w:color w:val="000000" w:themeColor="text1"/>
          <w:sz w:val="22"/>
          <w:szCs w:val="22"/>
        </w:rPr>
        <w:t>continuous</w:t>
      </w:r>
      <w:r w:rsidRPr="00DE140B">
        <w:rPr>
          <w:rFonts w:ascii="Arial" w:hAnsi="Arial" w:cs="Arial"/>
          <w:color w:val="000000" w:themeColor="text1"/>
          <w:sz w:val="22"/>
          <w:szCs w:val="22"/>
        </w:rPr>
        <w:t xml:space="preserve"> process improvement recommendations</w:t>
      </w:r>
    </w:p>
    <w:p w14:paraId="0A6C517C" w14:textId="451BBE77" w:rsidR="00BA51B4" w:rsidRPr="00DE140B" w:rsidRDefault="0097187E"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 xml:space="preserve">Create and continually update </w:t>
      </w:r>
      <w:r w:rsidR="05E8E0EC" w:rsidRPr="00DE140B">
        <w:rPr>
          <w:rFonts w:ascii="Arial" w:hAnsi="Arial" w:cs="Arial"/>
          <w:color w:val="000000" w:themeColor="text1"/>
          <w:sz w:val="22"/>
          <w:szCs w:val="22"/>
        </w:rPr>
        <w:t>Change Management Assessment and Strategy</w:t>
      </w:r>
    </w:p>
    <w:p w14:paraId="10FAAFE0" w14:textId="5466B42B" w:rsidR="41E65631" w:rsidRPr="00DE140B" w:rsidRDefault="00DB0372"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Create and develop a sustainment plan that ensures continued adoption and process compliance after initial rollout, including integration of onboarding for new users.</w:t>
      </w:r>
    </w:p>
    <w:p w14:paraId="7B9A4809" w14:textId="031AC6C4" w:rsidR="004E3555" w:rsidRPr="00DE140B" w:rsidRDefault="004E3555"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Upload all deliverable documentation into SharePoint site</w:t>
      </w:r>
    </w:p>
    <w:p w14:paraId="31867BA5" w14:textId="35480B52" w:rsidR="003A46D1" w:rsidRPr="00DE140B" w:rsidRDefault="002B385A" w:rsidP="00663D6C">
      <w:pPr>
        <w:pStyle w:val="ListParagraph"/>
        <w:numPr>
          <w:ilvl w:val="0"/>
          <w:numId w:val="45"/>
        </w:numPr>
        <w:ind w:left="1080"/>
        <w:rPr>
          <w:rFonts w:ascii="Arial" w:hAnsi="Arial" w:cs="Arial"/>
          <w:color w:val="000000" w:themeColor="text1"/>
          <w:szCs w:val="22"/>
        </w:rPr>
      </w:pPr>
      <w:r w:rsidRPr="00DE140B">
        <w:rPr>
          <w:rFonts w:ascii="Arial" w:hAnsi="Arial" w:cs="Arial"/>
          <w:color w:val="000000" w:themeColor="text1"/>
          <w:sz w:val="22"/>
          <w:szCs w:val="22"/>
        </w:rPr>
        <w:t>All reporting deliverable documentation to be provided within one (1) business day unless specified</w:t>
      </w:r>
    </w:p>
    <w:p w14:paraId="5C740559" w14:textId="5B5DC780" w:rsidR="00A763C3" w:rsidRPr="00DE140B" w:rsidRDefault="006E48D2" w:rsidP="00DF73CE">
      <w:pPr>
        <w:pStyle w:val="Heading4"/>
        <w:spacing w:before="240" w:after="240" w:line="240" w:lineRule="auto"/>
        <w:ind w:left="0" w:hanging="14"/>
      </w:pPr>
      <w:bookmarkStart w:id="24" w:name="_Toc208907009"/>
      <w:r w:rsidRPr="00DE140B">
        <w:t xml:space="preserve">Task </w:t>
      </w:r>
      <w:r w:rsidR="00ED62A6" w:rsidRPr="00DE140B">
        <w:t>5.</w:t>
      </w:r>
      <w:r w:rsidR="00662D45" w:rsidRPr="00DE140B">
        <w:t>3</w:t>
      </w:r>
      <w:r w:rsidRPr="00DE140B">
        <w:t xml:space="preserve"> Authority to Operate (ATO) Stewardship</w:t>
      </w:r>
      <w:bookmarkEnd w:id="24"/>
    </w:p>
    <w:p w14:paraId="69FE0E6E" w14:textId="2DBC4314" w:rsidR="00A763C3" w:rsidRPr="00DE140B" w:rsidRDefault="006E48D2" w:rsidP="00DF73CE">
      <w:pPr>
        <w:ind w:left="0" w:right="54"/>
      </w:pPr>
      <w:r w:rsidRPr="00DE140B">
        <w:t>The Contractor shall facilitate and oversee the successful completion of all required ATO actions, documentation, and approvals for vendor system ATOs.</w:t>
      </w:r>
      <w:r w:rsidR="00C07010" w:rsidRPr="00C07010">
        <w:t xml:space="preserve"> For information systems that are hosted, operated, maintained, or used on behalf of VA at non-VA facilities, Contractors/Subcontractors are fully responsible and accountable for ensuring compliance with all HIPAA, Privacy Act, FISMA, NIST, FIPS, and VA security and privacy directives and handbooks.  </w:t>
      </w:r>
    </w:p>
    <w:p w14:paraId="3C3FDABB" w14:textId="3385EF99" w:rsidR="006F5231" w:rsidRPr="00DE140B" w:rsidRDefault="006E48D2" w:rsidP="00DF73CE">
      <w:pPr>
        <w:pStyle w:val="Heading5"/>
        <w:spacing w:before="120" w:after="120" w:line="240" w:lineRule="auto"/>
        <w:ind w:left="0" w:hanging="14"/>
      </w:pPr>
      <w:bookmarkStart w:id="25" w:name="_Toc208907010"/>
      <w:r w:rsidRPr="00DE140B">
        <w:t>5.</w:t>
      </w:r>
      <w:r w:rsidR="00662D45" w:rsidRPr="00DE140B">
        <w:t>3</w:t>
      </w:r>
      <w:r w:rsidRPr="00DE140B">
        <w:t>.1 ATO Coordination/System Steward Duties</w:t>
      </w:r>
      <w:bookmarkEnd w:id="25"/>
      <w:r w:rsidRPr="00DE140B">
        <w:t xml:space="preserve"> </w:t>
      </w:r>
    </w:p>
    <w:p w14:paraId="0FA42B12" w14:textId="6CB2395F" w:rsidR="00A763C3" w:rsidRPr="00DE140B" w:rsidRDefault="006E48D2" w:rsidP="00DF73CE">
      <w:pPr>
        <w:ind w:left="0" w:right="63"/>
      </w:pPr>
      <w:r w:rsidRPr="00DE140B">
        <w:t>The Contractor shall:</w:t>
      </w:r>
    </w:p>
    <w:p w14:paraId="5084D739"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Assist Government staff with the review of Vendor activities and work products to ensure all are completed IAW the Assessment and Authorization (A&amp;A) SOP and are on schedule;</w:t>
      </w:r>
    </w:p>
    <w:p w14:paraId="1341949B"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Coordinate with the VA Information Systems Security Officer (ISSO) assigned to each Vendor to ensure they are fully integrated in the Vendor’s ATO process;</w:t>
      </w:r>
    </w:p>
    <w:p w14:paraId="55EEAB31"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Coordinate activities and required documentation with Disability Examination Management Vendors for Authority To Operate (ATO) process IAW the (A&amp;A) SOP;</w:t>
      </w:r>
    </w:p>
    <w:p w14:paraId="402A4913"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Coordinate review and submission of Vendor ATO packages for the Approving Official’s (AO) review and approval;</w:t>
      </w:r>
    </w:p>
    <w:p w14:paraId="31422250"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Coordinate with the VBA Privacy Officer on Privacy Threshold Analyses (PTAs)/ Privacy Impact Assessments (PIAs)submission and approval process and report any security or privacy violations to leadership immediately upon identification;</w:t>
      </w:r>
    </w:p>
    <w:p w14:paraId="512B2AAF"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ATOs, Memorandum of Understandings (MOUs), and PTAs/ PIAs;</w:t>
      </w:r>
    </w:p>
    <w:p w14:paraId="00114A54"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Monitor upcoming VBMS EMS and Vendor system changes that may impact Vendor ATOs;</w:t>
      </w:r>
    </w:p>
    <w:p w14:paraId="325D2852"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Participate in weekly meetings to review status of ATO work products and activities;</w:t>
      </w:r>
    </w:p>
    <w:p w14:paraId="3AE0A749"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Prepare VA required work products and associated activities to achieve Vendor ATOs;</w:t>
      </w:r>
    </w:p>
    <w:p w14:paraId="577E664C"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Operate as the Subject Matter Expert (SME) for Information central Analytics and Metrics Platform (ICAMP) which is the application that stores scan reports;</w:t>
      </w:r>
    </w:p>
    <w:p w14:paraId="27275617" w14:textId="77777777" w:rsidR="00734C99" w:rsidRPr="00DE140B"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 w:val="22"/>
          <w:szCs w:val="22"/>
        </w:rPr>
        <w:t>Operate as the SME for eMass systems that are used track systems Risk Management Framework (RMF) Assessment and Authorization activities throughout the ATO process; and</w:t>
      </w:r>
    </w:p>
    <w:p w14:paraId="39AA2F77" w14:textId="7994D41F" w:rsidR="00A763C3" w:rsidRDefault="00734C99" w:rsidP="00663D6C">
      <w:pPr>
        <w:pStyle w:val="ListParagraph"/>
        <w:numPr>
          <w:ilvl w:val="0"/>
          <w:numId w:val="46"/>
        </w:numPr>
        <w:spacing w:after="120" w:line="240" w:lineRule="auto"/>
        <w:ind w:right="63"/>
        <w:rPr>
          <w:rFonts w:ascii="Arial" w:hAnsi="Arial" w:cs="Arial"/>
          <w:szCs w:val="22"/>
        </w:rPr>
      </w:pPr>
      <w:r w:rsidRPr="00DE140B">
        <w:rPr>
          <w:rFonts w:ascii="Arial" w:hAnsi="Arial" w:cs="Arial"/>
          <w:szCs w:val="22"/>
        </w:rPr>
        <w:t>Support AO Review meetings which include developing the briefing package, approvals of briefing package, and briefing the package during the AO teleconference.</w:t>
      </w:r>
    </w:p>
    <w:p w14:paraId="193713B7" w14:textId="1993603A" w:rsidR="00960159" w:rsidRPr="00960159" w:rsidRDefault="005502B3"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E</w:t>
      </w:r>
      <w:r w:rsidR="00960159" w:rsidRPr="00960159">
        <w:rPr>
          <w:rFonts w:ascii="Times New Roman" w:eastAsia="Times New Roman" w:hAnsi="Times New Roman" w:cs="Times New Roman"/>
          <w:color w:val="auto"/>
          <w:kern w:val="0"/>
          <w:sz w:val="24"/>
          <w14:ligatures w14:val="none"/>
        </w:rPr>
        <w:t>nsure that the hosting environment complies with all relevant federal and VA security and privacy regulations, including the Federal Information Security Management Act (FISMA) and the Health Insurance Portability and Accountability Act (HIPAA).</w:t>
      </w:r>
    </w:p>
    <w:p w14:paraId="70FC139E" w14:textId="5B95C410" w:rsidR="00960159" w:rsidRPr="00960159" w:rsidRDefault="00F177B0"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I</w:t>
      </w:r>
      <w:r w:rsidR="00960159" w:rsidRPr="00960159">
        <w:rPr>
          <w:rFonts w:ascii="Times New Roman" w:eastAsia="Times New Roman" w:hAnsi="Times New Roman" w:cs="Times New Roman"/>
          <w:color w:val="auto"/>
          <w:kern w:val="0"/>
          <w:sz w:val="24"/>
          <w14:ligatures w14:val="none"/>
        </w:rPr>
        <w:t>mplement robust security measures, including firewalls, intrusion detection/prevention systems, data encryption, and regular security audits.</w:t>
      </w:r>
    </w:p>
    <w:p w14:paraId="118980D3" w14:textId="74A53023" w:rsidR="00960159" w:rsidRPr="00960159" w:rsidRDefault="00971716"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sidRPr="1B53AEB8">
        <w:rPr>
          <w:rFonts w:ascii="Times New Roman" w:eastAsia="Times New Roman" w:hAnsi="Times New Roman" w:cs="Times New Roman"/>
          <w:color w:val="auto"/>
          <w:sz w:val="24"/>
        </w:rPr>
        <w:t>P</w:t>
      </w:r>
      <w:r w:rsidR="00960159" w:rsidRPr="00960159">
        <w:rPr>
          <w:rFonts w:ascii="Times New Roman" w:eastAsia="Times New Roman" w:hAnsi="Times New Roman" w:cs="Times New Roman"/>
          <w:color w:val="auto"/>
          <w:sz w:val="24"/>
        </w:rPr>
        <w:t>rovide regular updates and patches to all hosting environment components to address known vulnerabilities.</w:t>
      </w:r>
    </w:p>
    <w:p w14:paraId="50ADA40D" w14:textId="77777777" w:rsidR="001B665F" w:rsidRDefault="001040D4"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C</w:t>
      </w:r>
      <w:r w:rsidR="00960159" w:rsidRPr="00960159">
        <w:rPr>
          <w:rFonts w:ascii="Times New Roman" w:eastAsia="Times New Roman" w:hAnsi="Times New Roman" w:cs="Times New Roman"/>
          <w:color w:val="auto"/>
          <w:kern w:val="0"/>
          <w:sz w:val="24"/>
          <w14:ligatures w14:val="none"/>
        </w:rPr>
        <w:t>onduct compliant risk assessments, routine vulnerability scanning, system patching and change management procedures, and the completion of an acceptable contingency plan for each system. </w:t>
      </w:r>
    </w:p>
    <w:p w14:paraId="18F47B78" w14:textId="77777777" w:rsidR="006F46E9" w:rsidRDefault="007171E0"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Have</w:t>
      </w:r>
      <w:r w:rsidR="00960159" w:rsidRPr="00960159">
        <w:rPr>
          <w:rFonts w:ascii="Times New Roman" w:eastAsia="Times New Roman" w:hAnsi="Times New Roman" w:cs="Times New Roman"/>
          <w:color w:val="auto"/>
          <w:kern w:val="0"/>
          <w:sz w:val="24"/>
          <w14:ligatures w14:val="none"/>
        </w:rPr>
        <w:t xml:space="preserve"> security control procedures be equivalent to those procedures used to secure VA systems.  </w:t>
      </w:r>
    </w:p>
    <w:p w14:paraId="387AA56C" w14:textId="77777777" w:rsidR="00097948" w:rsidRDefault="006F46E9"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Provide a</w:t>
      </w:r>
      <w:r w:rsidR="00960159" w:rsidRPr="00960159">
        <w:rPr>
          <w:rFonts w:ascii="Times New Roman" w:eastAsia="Times New Roman" w:hAnsi="Times New Roman" w:cs="Times New Roman"/>
          <w:color w:val="auto"/>
          <w:kern w:val="0"/>
          <w:sz w:val="24"/>
          <w14:ligatures w14:val="none"/>
        </w:rPr>
        <w:t xml:space="preserve"> Privacy Impact Assessment (PIA) to the COR/ACOR and approved by VA Privacy Service prior to operational approval.  </w:t>
      </w:r>
    </w:p>
    <w:p w14:paraId="36F94CAB" w14:textId="77777777" w:rsidR="00204EB7" w:rsidRDefault="00097948"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Have a</w:t>
      </w:r>
      <w:r w:rsidR="00960159" w:rsidRPr="00960159">
        <w:rPr>
          <w:rFonts w:ascii="Times New Roman" w:eastAsia="Times New Roman" w:hAnsi="Times New Roman" w:cs="Times New Roman"/>
          <w:color w:val="auto"/>
          <w:kern w:val="0"/>
          <w:sz w:val="24"/>
          <w14:ligatures w14:val="none"/>
        </w:rPr>
        <w:t xml:space="preserve">ll external Internet connections to VA’s network involving VA information must be reviewed and approved by VA prior to implementation. </w:t>
      </w:r>
    </w:p>
    <w:p w14:paraId="631FCBD5" w14:textId="5666D340" w:rsidR="00960159" w:rsidRPr="00960159" w:rsidRDefault="00660C35"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Comply</w:t>
      </w:r>
      <w:r w:rsidR="00960159" w:rsidRPr="00960159">
        <w:rPr>
          <w:rFonts w:ascii="Times New Roman" w:eastAsia="Times New Roman" w:hAnsi="Times New Roman" w:cs="Times New Roman"/>
          <w:color w:val="auto"/>
          <w:kern w:val="0"/>
          <w:sz w:val="24"/>
          <w14:ligatures w14:val="none"/>
        </w:rPr>
        <w:t xml:space="preserve"> with VA cloud guidance as required by the VA Information Security Officer</w:t>
      </w:r>
      <w:r w:rsidR="00A452A2">
        <w:rPr>
          <w:rFonts w:ascii="Times New Roman" w:eastAsia="Times New Roman" w:hAnsi="Times New Roman" w:cs="Times New Roman"/>
          <w:color w:val="auto"/>
          <w:kern w:val="0"/>
          <w:sz w:val="24"/>
          <w14:ligatures w14:val="none"/>
        </w:rPr>
        <w:t xml:space="preserve"> f</w:t>
      </w:r>
      <w:r w:rsidR="00A452A2" w:rsidRPr="00A452A2">
        <w:rPr>
          <w:rFonts w:ascii="Times New Roman" w:eastAsia="Times New Roman" w:hAnsi="Times New Roman" w:cs="Times New Roman"/>
          <w:color w:val="auto"/>
          <w:kern w:val="0"/>
          <w:sz w:val="24"/>
          <w14:ligatures w14:val="none"/>
        </w:rPr>
        <w:t>or vendor systems hosted in a cloud environment</w:t>
      </w:r>
    </w:p>
    <w:p w14:paraId="36B6E678" w14:textId="77777777" w:rsidR="00920473" w:rsidRDefault="00C63476"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Have a</w:t>
      </w:r>
      <w:r w:rsidR="00960159" w:rsidRPr="00960159">
        <w:rPr>
          <w:rFonts w:ascii="Times New Roman" w:eastAsia="Times New Roman" w:hAnsi="Times New Roman" w:cs="Times New Roman"/>
          <w:color w:val="auto"/>
          <w:kern w:val="0"/>
          <w:sz w:val="24"/>
          <w14:ligatures w14:val="none"/>
        </w:rPr>
        <w:t>dequate security controls for collecting, processing, transmitting, and storing of Personally Identifiable Information (PII), as determined by the VA Privacy Service</w:t>
      </w:r>
    </w:p>
    <w:p w14:paraId="77358517" w14:textId="77777777" w:rsidR="00415F1D" w:rsidRDefault="00B66C77"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 xml:space="preserve">Have security </w:t>
      </w:r>
      <w:r w:rsidR="00ED6494">
        <w:rPr>
          <w:rFonts w:ascii="Times New Roman" w:eastAsia="Times New Roman" w:hAnsi="Times New Roman" w:cs="Times New Roman"/>
          <w:color w:val="auto"/>
          <w:kern w:val="0"/>
          <w:sz w:val="24"/>
          <w14:ligatures w14:val="none"/>
        </w:rPr>
        <w:t>controls</w:t>
      </w:r>
      <w:r w:rsidR="00ED4FD3">
        <w:rPr>
          <w:rFonts w:ascii="Times New Roman" w:eastAsia="Times New Roman" w:hAnsi="Times New Roman" w:cs="Times New Roman"/>
          <w:color w:val="auto"/>
          <w:kern w:val="0"/>
          <w:sz w:val="24"/>
          <w14:ligatures w14:val="none"/>
        </w:rPr>
        <w:t xml:space="preserve"> in </w:t>
      </w:r>
      <w:r w:rsidR="00D34F1E">
        <w:rPr>
          <w:rFonts w:ascii="Times New Roman" w:eastAsia="Times New Roman" w:hAnsi="Times New Roman" w:cs="Times New Roman"/>
          <w:color w:val="auto"/>
          <w:kern w:val="0"/>
          <w:sz w:val="24"/>
          <w14:ligatures w14:val="none"/>
        </w:rPr>
        <w:t>p</w:t>
      </w:r>
      <w:r w:rsidR="00960159" w:rsidRPr="00960159">
        <w:rPr>
          <w:rFonts w:ascii="Times New Roman" w:eastAsia="Times New Roman" w:hAnsi="Times New Roman" w:cs="Times New Roman"/>
          <w:color w:val="auto"/>
          <w:kern w:val="0"/>
          <w:sz w:val="24"/>
          <w14:ligatures w14:val="none"/>
        </w:rPr>
        <w:t>lace</w:t>
      </w:r>
      <w:r w:rsidR="00D34F1E">
        <w:rPr>
          <w:rFonts w:ascii="Times New Roman" w:eastAsia="Times New Roman" w:hAnsi="Times New Roman" w:cs="Times New Roman"/>
          <w:color w:val="auto"/>
          <w:kern w:val="0"/>
          <w:sz w:val="24"/>
          <w14:ligatures w14:val="none"/>
        </w:rPr>
        <w:t xml:space="preserve"> be</w:t>
      </w:r>
      <w:r w:rsidR="00960159" w:rsidRPr="00960159">
        <w:rPr>
          <w:rFonts w:ascii="Times New Roman" w:eastAsia="Times New Roman" w:hAnsi="Times New Roman" w:cs="Times New Roman"/>
          <w:color w:val="auto"/>
          <w:kern w:val="0"/>
          <w:sz w:val="24"/>
          <w14:ligatures w14:val="none"/>
        </w:rPr>
        <w:t xml:space="preserve"> tested, and approved by VA prior to hosting, operation, maintenance, or use of the information system, or systems by or on behalf of VA.  </w:t>
      </w:r>
    </w:p>
    <w:p w14:paraId="55DB9886" w14:textId="490F6108" w:rsidR="00960159" w:rsidRPr="00960159" w:rsidRDefault="006C2FA8" w:rsidP="00960159">
      <w:pPr>
        <w:numPr>
          <w:ilvl w:val="0"/>
          <w:numId w:val="46"/>
        </w:numPr>
        <w:spacing w:before="100" w:beforeAutospacing="1" w:after="100" w:afterAutospacing="1" w:line="240" w:lineRule="auto"/>
        <w:rPr>
          <w:rFonts w:ascii="Times New Roman" w:eastAsia="Times New Roman" w:hAnsi="Times New Roman" w:cs="Times New Roman"/>
          <w:color w:val="auto"/>
          <w:kern w:val="0"/>
          <w:sz w:val="24"/>
          <w14:ligatures w14:val="none"/>
        </w:rPr>
      </w:pPr>
      <w:r>
        <w:rPr>
          <w:rFonts w:ascii="Times New Roman" w:eastAsia="Times New Roman" w:hAnsi="Times New Roman" w:cs="Times New Roman"/>
          <w:color w:val="auto"/>
          <w:kern w:val="0"/>
          <w:sz w:val="24"/>
          <w14:ligatures w14:val="none"/>
        </w:rPr>
        <w:t>S</w:t>
      </w:r>
      <w:r w:rsidR="00960159" w:rsidRPr="00960159">
        <w:rPr>
          <w:rFonts w:ascii="Times New Roman" w:eastAsia="Times New Roman" w:hAnsi="Times New Roman" w:cs="Times New Roman"/>
          <w:color w:val="auto"/>
          <w:kern w:val="0"/>
          <w:sz w:val="24"/>
          <w14:ligatures w14:val="none"/>
        </w:rPr>
        <w:t>ecurity controls assessed and stated within the PIA and if these controls are determined not to be in place, or inadequate, a Plan of Action and Milestones (POA&amp;M) must be submitted and approved prior to the collection of PII.</w:t>
      </w:r>
    </w:p>
    <w:p w14:paraId="2EA5F48A" w14:textId="77777777" w:rsidR="00960159" w:rsidRPr="00DE140B" w:rsidRDefault="00960159" w:rsidP="004E2B57">
      <w:pPr>
        <w:pStyle w:val="ListParagraph"/>
        <w:spacing w:after="120" w:line="240" w:lineRule="auto"/>
        <w:ind w:right="63"/>
        <w:rPr>
          <w:rFonts w:ascii="Arial" w:hAnsi="Arial" w:cs="Arial"/>
          <w:szCs w:val="22"/>
        </w:rPr>
      </w:pPr>
    </w:p>
    <w:p w14:paraId="7905817F" w14:textId="046EC5D5" w:rsidR="003A7948" w:rsidRPr="00DE140B" w:rsidRDefault="002D4B05" w:rsidP="00DF73CE">
      <w:pPr>
        <w:spacing w:after="120" w:line="240" w:lineRule="auto"/>
        <w:ind w:left="990" w:right="54" w:hanging="270"/>
        <w:rPr>
          <w:b/>
          <w:bCs/>
          <w:szCs w:val="22"/>
        </w:rPr>
      </w:pPr>
      <w:r w:rsidRPr="00DE140B">
        <w:rPr>
          <w:b/>
          <w:bCs/>
          <w:szCs w:val="22"/>
        </w:rPr>
        <w:t>Deliverable</w:t>
      </w:r>
      <w:r w:rsidR="00734C99" w:rsidRPr="00DE140B">
        <w:rPr>
          <w:b/>
          <w:bCs/>
          <w:szCs w:val="22"/>
        </w:rPr>
        <w:t>s</w:t>
      </w:r>
      <w:r w:rsidRPr="00DE140B">
        <w:rPr>
          <w:b/>
          <w:bCs/>
          <w:szCs w:val="22"/>
        </w:rPr>
        <w:t>:</w:t>
      </w:r>
    </w:p>
    <w:p w14:paraId="1959F048"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Provide written assessments of activities and work products relating to the ATO</w:t>
      </w:r>
    </w:p>
    <w:p w14:paraId="2A63ACA9"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Provide status reports ensuring completion in accordance with the A&amp;A SOP and schedule adherence</w:t>
      </w:r>
    </w:p>
    <w:p w14:paraId="4CE39334" w14:textId="77777777" w:rsidR="00E77976" w:rsidRPr="00DE140B" w:rsidRDefault="00E77976" w:rsidP="00663D6C">
      <w:pPr>
        <w:pStyle w:val="ListParagraph"/>
        <w:numPr>
          <w:ilvl w:val="0"/>
          <w:numId w:val="47"/>
        </w:numPr>
        <w:tabs>
          <w:tab w:val="left" w:pos="720"/>
        </w:tabs>
        <w:spacing w:after="120" w:line="240" w:lineRule="auto"/>
        <w:ind w:left="1080" w:right="54"/>
        <w:rPr>
          <w:rFonts w:ascii="Arial" w:hAnsi="Arial" w:cs="Arial"/>
          <w:szCs w:val="22"/>
        </w:rPr>
      </w:pPr>
      <w:r w:rsidRPr="00DE140B">
        <w:rPr>
          <w:rFonts w:ascii="Arial" w:hAnsi="Arial" w:cs="Arial"/>
          <w:sz w:val="22"/>
          <w:szCs w:val="22"/>
        </w:rPr>
        <w:t>Provide ad-hoc meeting summary report along with action items associated with ISSOs meetings</w:t>
      </w:r>
    </w:p>
    <w:p w14:paraId="51931A7D" w14:textId="117703C2"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Provide incident reports on any identified security or privacy violations immediately to the COR</w:t>
      </w:r>
      <w:r w:rsidR="00DE140B">
        <w:rPr>
          <w:rFonts w:ascii="Arial" w:hAnsi="Arial" w:cs="Arial"/>
          <w:sz w:val="22"/>
          <w:szCs w:val="22"/>
        </w:rPr>
        <w:t>/ACOR</w:t>
      </w:r>
      <w:r w:rsidRPr="00DE140B">
        <w:rPr>
          <w:rFonts w:ascii="Arial" w:hAnsi="Arial" w:cs="Arial"/>
          <w:sz w:val="22"/>
          <w:szCs w:val="22"/>
        </w:rPr>
        <w:t xml:space="preserve"> for their submission to leadership.</w:t>
      </w:r>
    </w:p>
    <w:p w14:paraId="136C1D22"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Document the submission and approval process for PTAs/PIAs.</w:t>
      </w:r>
    </w:p>
    <w:p w14:paraId="35A64E29" w14:textId="77777777" w:rsidR="00E77976" w:rsidRPr="00DE140B" w:rsidRDefault="00E77976" w:rsidP="00663D6C">
      <w:pPr>
        <w:pStyle w:val="ListParagraph"/>
        <w:numPr>
          <w:ilvl w:val="0"/>
          <w:numId w:val="47"/>
        </w:numPr>
        <w:spacing w:after="120" w:line="240" w:lineRule="auto"/>
        <w:ind w:left="1080" w:right="54"/>
        <w:rPr>
          <w:rFonts w:ascii="Arial" w:eastAsia="Arial" w:hAnsi="Arial" w:cs="Arial"/>
          <w:color w:val="000000"/>
        </w:rPr>
      </w:pPr>
      <w:r w:rsidRPr="00DE140B">
        <w:rPr>
          <w:rFonts w:ascii="Arial" w:hAnsi="Arial" w:cs="Arial"/>
          <w:sz w:val="22"/>
          <w:szCs w:val="22"/>
        </w:rPr>
        <w:t xml:space="preserve">Document upcoming VBMS EMS and Vendor system changes that may </w:t>
      </w:r>
      <w:r w:rsidRPr="00DE140B">
        <w:rPr>
          <w:rFonts w:ascii="Arial" w:eastAsia="Arial" w:hAnsi="Arial" w:cs="Arial"/>
          <w:color w:val="000000"/>
          <w:sz w:val="22"/>
        </w:rPr>
        <w:t>impact Vendor ATOs</w:t>
      </w:r>
    </w:p>
    <w:p w14:paraId="48114633"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Provide status updates of ATO work products and activities on a weekly basis</w:t>
      </w:r>
    </w:p>
    <w:p w14:paraId="59BEDB0F"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Prepare VA required work products and associated activities to achieve Vendor ATOs</w:t>
      </w:r>
    </w:p>
    <w:p w14:paraId="09E6A1B3" w14:textId="77777777" w:rsidR="00E77976" w:rsidRPr="004E2B57"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Developing the briefing package, approvals of briefing package, and briefing the package during the AO teleconference</w:t>
      </w:r>
    </w:p>
    <w:p w14:paraId="64D449F9" w14:textId="1C869B09" w:rsidR="0019671D" w:rsidRPr="0019671D" w:rsidRDefault="00465324" w:rsidP="0019671D">
      <w:pPr>
        <w:pStyle w:val="ListParagraph"/>
        <w:numPr>
          <w:ilvl w:val="0"/>
          <w:numId w:val="47"/>
        </w:numPr>
        <w:spacing w:after="120" w:line="240" w:lineRule="auto"/>
        <w:ind w:right="54"/>
        <w:rPr>
          <w:rFonts w:ascii="Arial" w:hAnsi="Arial" w:cs="Arial"/>
          <w:szCs w:val="22"/>
        </w:rPr>
      </w:pPr>
      <w:r>
        <w:rPr>
          <w:rFonts w:ascii="Arial" w:hAnsi="Arial" w:cs="Arial"/>
          <w:szCs w:val="22"/>
        </w:rPr>
        <w:t>Create</w:t>
      </w:r>
      <w:r w:rsidR="0019671D" w:rsidRPr="0019671D">
        <w:rPr>
          <w:rFonts w:ascii="Arial" w:hAnsi="Arial" w:cs="Arial"/>
          <w:szCs w:val="22"/>
        </w:rPr>
        <w:t xml:space="preserve"> hosting environment </w:t>
      </w:r>
      <w:r>
        <w:rPr>
          <w:rFonts w:ascii="Arial" w:hAnsi="Arial" w:cs="Arial"/>
          <w:szCs w:val="22"/>
        </w:rPr>
        <w:t xml:space="preserve">that </w:t>
      </w:r>
      <w:r w:rsidR="0019671D" w:rsidRPr="0019671D">
        <w:rPr>
          <w:rFonts w:ascii="Arial" w:hAnsi="Arial" w:cs="Arial"/>
          <w:szCs w:val="22"/>
        </w:rPr>
        <w:t>complies with all relevant federal and VA security and privacy regulations, including the Federal Information Security Management Act (FISMA) and the Health Insurance Portability and Accountability Act (HIPAA).</w:t>
      </w:r>
    </w:p>
    <w:p w14:paraId="3F26C3AD" w14:textId="77777777" w:rsidR="0019671D" w:rsidRPr="0019671D" w:rsidRDefault="0019671D" w:rsidP="0019671D">
      <w:pPr>
        <w:pStyle w:val="ListParagraph"/>
        <w:numPr>
          <w:ilvl w:val="0"/>
          <w:numId w:val="47"/>
        </w:numPr>
        <w:spacing w:after="120" w:line="240" w:lineRule="auto"/>
        <w:ind w:right="54"/>
        <w:rPr>
          <w:rFonts w:ascii="Arial" w:hAnsi="Arial" w:cs="Arial"/>
          <w:szCs w:val="22"/>
        </w:rPr>
      </w:pPr>
      <w:r w:rsidRPr="0019671D">
        <w:rPr>
          <w:rFonts w:ascii="Arial" w:hAnsi="Arial" w:cs="Arial"/>
          <w:szCs w:val="22"/>
        </w:rPr>
        <w:t>Implement robust security measures, including firewalls, intrusion detection/prevention systems, data encryption, and regular security audits.</w:t>
      </w:r>
    </w:p>
    <w:p w14:paraId="4D2DA51B" w14:textId="77777777" w:rsidR="0019671D" w:rsidRPr="0019671D" w:rsidRDefault="0019671D" w:rsidP="0019671D">
      <w:pPr>
        <w:pStyle w:val="ListParagraph"/>
        <w:numPr>
          <w:ilvl w:val="0"/>
          <w:numId w:val="47"/>
        </w:numPr>
        <w:spacing w:after="120" w:line="240" w:lineRule="auto"/>
        <w:ind w:right="54"/>
        <w:rPr>
          <w:rFonts w:ascii="Arial" w:hAnsi="Arial" w:cs="Arial"/>
          <w:szCs w:val="22"/>
        </w:rPr>
      </w:pPr>
      <w:r w:rsidRPr="0019671D">
        <w:rPr>
          <w:rFonts w:ascii="Arial" w:hAnsi="Arial" w:cs="Arial"/>
          <w:szCs w:val="22"/>
        </w:rPr>
        <w:t>Provide regular updates and patches to all hosting environment components to address known vulnerabilities.</w:t>
      </w:r>
    </w:p>
    <w:p w14:paraId="6B23CDCE" w14:textId="77777777" w:rsidR="0019671D" w:rsidRPr="0019671D" w:rsidRDefault="0019671D" w:rsidP="0019671D">
      <w:pPr>
        <w:pStyle w:val="ListParagraph"/>
        <w:numPr>
          <w:ilvl w:val="0"/>
          <w:numId w:val="47"/>
        </w:numPr>
        <w:spacing w:after="120" w:line="240" w:lineRule="auto"/>
        <w:ind w:right="54"/>
        <w:rPr>
          <w:rFonts w:ascii="Arial" w:hAnsi="Arial" w:cs="Arial"/>
          <w:szCs w:val="22"/>
        </w:rPr>
      </w:pPr>
      <w:r w:rsidRPr="0019671D">
        <w:rPr>
          <w:rFonts w:ascii="Arial" w:hAnsi="Arial" w:cs="Arial"/>
          <w:szCs w:val="22"/>
        </w:rPr>
        <w:t xml:space="preserve">Conduct compliant risk assessments, routine vulnerability scanning, system patching and change management procedures, and the completion of an acceptable contingency plan for each system. </w:t>
      </w:r>
    </w:p>
    <w:p w14:paraId="79D5D41C" w14:textId="77777777" w:rsidR="0019671D" w:rsidRPr="0019671D" w:rsidRDefault="0019671D" w:rsidP="0019671D">
      <w:pPr>
        <w:pStyle w:val="ListParagraph"/>
        <w:numPr>
          <w:ilvl w:val="0"/>
          <w:numId w:val="47"/>
        </w:numPr>
        <w:spacing w:after="120" w:line="240" w:lineRule="auto"/>
        <w:ind w:right="54"/>
        <w:rPr>
          <w:rFonts w:ascii="Arial" w:hAnsi="Arial" w:cs="Arial"/>
          <w:szCs w:val="22"/>
        </w:rPr>
      </w:pPr>
      <w:r w:rsidRPr="0019671D">
        <w:rPr>
          <w:rFonts w:ascii="Arial" w:hAnsi="Arial" w:cs="Arial"/>
          <w:szCs w:val="22"/>
        </w:rPr>
        <w:t xml:space="preserve">Provide a Privacy Impact Assessment (PIA) to the COR/ACOR and approved by VA Privacy Service prior to operational approval.  </w:t>
      </w:r>
    </w:p>
    <w:p w14:paraId="18BE624F" w14:textId="77777777" w:rsidR="0019671D" w:rsidRPr="00DE140B" w:rsidRDefault="0019671D" w:rsidP="004E2B57">
      <w:pPr>
        <w:pStyle w:val="ListParagraph"/>
        <w:spacing w:after="120" w:line="240" w:lineRule="auto"/>
        <w:ind w:left="1080" w:right="54"/>
        <w:rPr>
          <w:rFonts w:ascii="Arial" w:hAnsi="Arial" w:cs="Arial"/>
          <w:szCs w:val="22"/>
        </w:rPr>
      </w:pPr>
    </w:p>
    <w:p w14:paraId="6FD5FBEF" w14:textId="77777777" w:rsidR="00E77976"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 w:val="22"/>
          <w:szCs w:val="22"/>
        </w:rPr>
        <w:t>Coordinate review and submission of Vendor ATO packages for the Approving Official’s (AO) review and approval</w:t>
      </w:r>
    </w:p>
    <w:p w14:paraId="7D196237" w14:textId="1871D874" w:rsidR="00E3034E" w:rsidRPr="00DE140B" w:rsidRDefault="00E77976" w:rsidP="00663D6C">
      <w:pPr>
        <w:pStyle w:val="ListParagraph"/>
        <w:numPr>
          <w:ilvl w:val="0"/>
          <w:numId w:val="47"/>
        </w:numPr>
        <w:spacing w:after="120" w:line="240" w:lineRule="auto"/>
        <w:ind w:left="1080" w:right="54"/>
        <w:rPr>
          <w:rFonts w:ascii="Arial" w:hAnsi="Arial" w:cs="Arial"/>
          <w:szCs w:val="22"/>
        </w:rPr>
      </w:pPr>
      <w:r w:rsidRPr="00DE140B">
        <w:rPr>
          <w:rFonts w:ascii="Arial" w:hAnsi="Arial" w:cs="Arial"/>
          <w:szCs w:val="22"/>
        </w:rPr>
        <w:t>Upload all deliverable documentation into SharePoint site</w:t>
      </w:r>
      <w:r w:rsidR="00F56467" w:rsidRPr="00DE140B">
        <w:rPr>
          <w:rFonts w:ascii="Arial" w:hAnsi="Arial" w:cs="Arial"/>
          <w:sz w:val="22"/>
          <w:szCs w:val="22"/>
        </w:rPr>
        <w:t xml:space="preserve"> a</w:t>
      </w:r>
      <w:r w:rsidRPr="00DE140B">
        <w:rPr>
          <w:rFonts w:ascii="Arial" w:hAnsi="Arial" w:cs="Arial"/>
          <w:szCs w:val="22"/>
        </w:rPr>
        <w:t>ll reporting deliverable documentation to be provided within one (1) business day unless specified</w:t>
      </w:r>
    </w:p>
    <w:p w14:paraId="72AFDFC3" w14:textId="413834E2" w:rsidR="00A763C3" w:rsidRPr="00DE140B" w:rsidRDefault="00797C1B">
      <w:pPr>
        <w:pStyle w:val="Heading3"/>
        <w:spacing w:before="240" w:after="240" w:line="240" w:lineRule="auto"/>
        <w:ind w:left="0" w:hanging="14"/>
      </w:pPr>
      <w:bookmarkStart w:id="26" w:name="_Toc208907011"/>
      <w:r w:rsidRPr="00DE140B">
        <w:t xml:space="preserve">6.0 </w:t>
      </w:r>
      <w:r w:rsidR="00156572" w:rsidRPr="00DE140B">
        <w:t>Optional Tasks</w:t>
      </w:r>
      <w:bookmarkEnd w:id="26"/>
    </w:p>
    <w:p w14:paraId="18B2C5D1" w14:textId="2451AB9A" w:rsidR="00156572" w:rsidRPr="00DE140B" w:rsidRDefault="00156572" w:rsidP="00DF73CE">
      <w:pPr>
        <w:pStyle w:val="Heading4"/>
        <w:spacing w:after="120" w:line="240" w:lineRule="auto"/>
        <w:ind w:left="0" w:hanging="14"/>
      </w:pPr>
      <w:bookmarkStart w:id="27" w:name="_Toc208907012"/>
      <w:r w:rsidRPr="00DE140B">
        <w:t>6.1 Future Portal Services</w:t>
      </w:r>
      <w:r w:rsidR="00675AB5" w:rsidRPr="00DE140B">
        <w:t xml:space="preserve"> for </w:t>
      </w:r>
      <w:r w:rsidR="0042332E" w:rsidRPr="00DE140B">
        <w:t xml:space="preserve">PS </w:t>
      </w:r>
      <w:r w:rsidR="00675AB5" w:rsidRPr="00DE140B">
        <w:t>Consolidation</w:t>
      </w:r>
      <w:bookmarkEnd w:id="27"/>
    </w:p>
    <w:p w14:paraId="05D8948F" w14:textId="4EE8719B" w:rsidR="00A763C3" w:rsidRPr="00DE140B" w:rsidRDefault="00156572" w:rsidP="00DF73CE">
      <w:pPr>
        <w:spacing w:after="120" w:line="240" w:lineRule="auto"/>
        <w:ind w:left="0" w:firstLine="0"/>
      </w:pPr>
      <w:r>
        <w:t xml:space="preserve">As the use of the DBQ portal grows there will be further uses </w:t>
      </w:r>
      <w:r w:rsidR="00BA02E7">
        <w:t>than</w:t>
      </w:r>
      <w:r>
        <w:t xml:space="preserve"> just by non-VA providers. The future scope of work shall include the </w:t>
      </w:r>
      <w:r w:rsidR="001F5908">
        <w:t>contract portal consolidation</w:t>
      </w:r>
      <w:r>
        <w:t xml:space="preserve">/transition of all existing portal gateways to a single source of submission. </w:t>
      </w:r>
      <w:r w:rsidR="00FC7EEC">
        <w:t>Migrat</w:t>
      </w:r>
      <w:r w:rsidR="00CE27F9">
        <w:t>e</w:t>
      </w:r>
      <w:r w:rsidR="00FC7EEC">
        <w:t xml:space="preserve"> </w:t>
      </w:r>
      <w:r w:rsidR="00B004EE">
        <w:t xml:space="preserve">all existing </w:t>
      </w:r>
      <w:r w:rsidR="00465FBF">
        <w:t>contract users to use this portal exclusively</w:t>
      </w:r>
      <w:r w:rsidR="00AD066A">
        <w:t>.</w:t>
      </w:r>
      <w:r w:rsidR="002934B0">
        <w:t xml:space="preserve"> </w:t>
      </w:r>
      <w:r w:rsidR="00AD066A">
        <w:t>T</w:t>
      </w:r>
      <w:r>
        <w:t xml:space="preserve">his would include all MDEO contract examiners to complete DBQs through the single portal to ensure consistency in completion, data transfer and content output. </w:t>
      </w:r>
      <w:r w:rsidR="00A4563F">
        <w:t>Tr</w:t>
      </w:r>
      <w:r w:rsidR="005912A3">
        <w:t xml:space="preserve">ansition for </w:t>
      </w:r>
      <w:r w:rsidR="007D4146">
        <w:t xml:space="preserve">consolidation to </w:t>
      </w:r>
      <w:r w:rsidR="00951E7F">
        <w:t>single us</w:t>
      </w:r>
      <w:r w:rsidR="00E808F0">
        <w:t xml:space="preserve">e of PS </w:t>
      </w:r>
      <w:r w:rsidR="00C6150E">
        <w:t>will likely be staggered</w:t>
      </w:r>
      <w:r w:rsidR="00026E53">
        <w:t xml:space="preserve"> as </w:t>
      </w:r>
      <w:r w:rsidR="00814701">
        <w:t>various contracts</w:t>
      </w:r>
      <w:r w:rsidR="00F23E98">
        <w:t xml:space="preserve"> begin and end.</w:t>
      </w:r>
      <w:r w:rsidR="007806C2">
        <w:t xml:space="preserve"> </w:t>
      </w:r>
      <w:r w:rsidR="008D562C">
        <w:t>The contract shall provid</w:t>
      </w:r>
      <w:r w:rsidR="00F1458C">
        <w:t>e</w:t>
      </w:r>
      <w:r w:rsidR="008D562C">
        <w:t xml:space="preserve"> </w:t>
      </w:r>
      <w:r w:rsidR="1345F70A">
        <w:t xml:space="preserve">comprehensive migration </w:t>
      </w:r>
      <w:r w:rsidR="00F02310">
        <w:t>support</w:t>
      </w:r>
      <w:r w:rsidR="4EC29229">
        <w:t xml:space="preserve"> services</w:t>
      </w:r>
      <w:r w:rsidR="00F02310">
        <w:t xml:space="preserve"> </w:t>
      </w:r>
      <w:r w:rsidR="00F1458C">
        <w:t xml:space="preserve">to transition </w:t>
      </w:r>
      <w:r w:rsidR="000D2286">
        <w:t>existing use</w:t>
      </w:r>
      <w:r w:rsidR="5F074872">
        <w:t>rs</w:t>
      </w:r>
      <w:r w:rsidR="000D2286">
        <w:t xml:space="preserve"> </w:t>
      </w:r>
      <w:r w:rsidR="032DD993">
        <w:t>to the new hosting</w:t>
      </w:r>
      <w:r w:rsidR="000D2286">
        <w:t xml:space="preserve"> </w:t>
      </w:r>
      <w:r w:rsidR="032DD993">
        <w:t>environment</w:t>
      </w:r>
      <w:r w:rsidR="000D2286">
        <w:t xml:space="preserve"> </w:t>
      </w:r>
      <w:r w:rsidR="032DD993">
        <w:t>for use</w:t>
      </w:r>
      <w:r w:rsidR="000D2286">
        <w:t xml:space="preserve"> </w:t>
      </w:r>
      <w:r w:rsidR="00664D6D">
        <w:t xml:space="preserve"> </w:t>
      </w:r>
      <w:r w:rsidR="6051689B">
        <w:t>of</w:t>
      </w:r>
      <w:r w:rsidR="00664D6D">
        <w:t xml:space="preserve"> </w:t>
      </w:r>
      <w:r w:rsidR="00E350F8">
        <w:t>sin</w:t>
      </w:r>
      <w:r w:rsidR="00547899">
        <w:t>g</w:t>
      </w:r>
      <w:r w:rsidR="00E350F8">
        <w:t xml:space="preserve">le portal </w:t>
      </w:r>
      <w:r w:rsidR="00547899">
        <w:t xml:space="preserve">gateway </w:t>
      </w:r>
      <w:r w:rsidR="00664D6D">
        <w:t>within 30 business day of notification.</w:t>
      </w:r>
      <w:r w:rsidR="007C0BF5">
        <w:t xml:space="preserve"> </w:t>
      </w:r>
      <w:r w:rsidR="009114AB">
        <w:t xml:space="preserve"> </w:t>
      </w:r>
    </w:p>
    <w:p w14:paraId="03AC2577" w14:textId="2E4507E4" w:rsidR="00156572" w:rsidRPr="00DE140B" w:rsidRDefault="00156572" w:rsidP="00DF73CE">
      <w:pPr>
        <w:spacing w:after="120" w:line="240" w:lineRule="auto"/>
        <w:ind w:left="0" w:firstLine="0"/>
        <w:rPr>
          <w:szCs w:val="22"/>
        </w:rPr>
      </w:pPr>
      <w:r w:rsidRPr="00DE140B">
        <w:rPr>
          <w:szCs w:val="22"/>
        </w:rPr>
        <w:t xml:space="preserve">The </w:t>
      </w:r>
      <w:r w:rsidR="00EC4E7F" w:rsidRPr="00DE140B">
        <w:rPr>
          <w:szCs w:val="22"/>
        </w:rPr>
        <w:t>C</w:t>
      </w:r>
      <w:r w:rsidRPr="00DE140B">
        <w:rPr>
          <w:szCs w:val="22"/>
        </w:rPr>
        <w:t>ontractor shall:</w:t>
      </w:r>
    </w:p>
    <w:p w14:paraId="20353935" w14:textId="2EDE885F" w:rsidR="00DD5578" w:rsidRPr="00DE140B" w:rsidRDefault="00DD5578" w:rsidP="00663D6C">
      <w:pPr>
        <w:pStyle w:val="ListParagraph"/>
        <w:numPr>
          <w:ilvl w:val="0"/>
          <w:numId w:val="48"/>
        </w:numPr>
        <w:spacing w:after="120" w:line="240" w:lineRule="auto"/>
        <w:rPr>
          <w:rFonts w:ascii="Arial" w:hAnsi="Arial" w:cs="Arial"/>
        </w:rPr>
      </w:pPr>
      <w:r w:rsidRPr="00DE140B">
        <w:rPr>
          <w:rFonts w:ascii="Arial" w:hAnsi="Arial" w:cs="Arial"/>
          <w:sz w:val="22"/>
          <w:szCs w:val="22"/>
        </w:rPr>
        <w:t>Consolidate/transition all existing portal gateways to a single web PS for single source of submission within 30 business days of executed option</w:t>
      </w:r>
      <w:r w:rsidR="243C0406" w:rsidRPr="25B91817">
        <w:rPr>
          <w:rFonts w:ascii="Arial" w:hAnsi="Arial" w:cs="Arial"/>
          <w:sz w:val="22"/>
          <w:szCs w:val="22"/>
        </w:rPr>
        <w:t xml:space="preserve">, including </w:t>
      </w:r>
      <w:r w:rsidR="243C0406" w:rsidRPr="5B090DD6">
        <w:rPr>
          <w:rFonts w:ascii="Arial" w:hAnsi="Arial" w:cs="Arial"/>
          <w:sz w:val="22"/>
          <w:szCs w:val="22"/>
        </w:rPr>
        <w:t xml:space="preserve">testing and </w:t>
      </w:r>
      <w:r w:rsidR="243C0406" w:rsidRPr="681F09FB">
        <w:rPr>
          <w:rFonts w:ascii="Arial" w:hAnsi="Arial" w:cs="Arial"/>
          <w:sz w:val="22"/>
          <w:szCs w:val="22"/>
        </w:rPr>
        <w:t xml:space="preserve">validation to ensure </w:t>
      </w:r>
      <w:r w:rsidR="243C0406" w:rsidRPr="3BBEA169">
        <w:rPr>
          <w:rFonts w:ascii="Arial" w:hAnsi="Arial" w:cs="Arial"/>
          <w:sz w:val="22"/>
          <w:szCs w:val="22"/>
        </w:rPr>
        <w:t xml:space="preserve">all functionalities </w:t>
      </w:r>
      <w:r w:rsidR="243C0406" w:rsidRPr="4FBF42D9">
        <w:rPr>
          <w:rFonts w:ascii="Arial" w:hAnsi="Arial" w:cs="Arial"/>
          <w:sz w:val="22"/>
          <w:szCs w:val="22"/>
        </w:rPr>
        <w:t xml:space="preserve">are </w:t>
      </w:r>
      <w:r w:rsidR="243C0406" w:rsidRPr="33C0468B">
        <w:rPr>
          <w:rFonts w:ascii="Arial" w:hAnsi="Arial" w:cs="Arial"/>
          <w:sz w:val="22"/>
          <w:szCs w:val="22"/>
        </w:rPr>
        <w:t xml:space="preserve">operational post </w:t>
      </w:r>
      <w:r w:rsidR="243C0406" w:rsidRPr="77940187">
        <w:rPr>
          <w:rFonts w:ascii="Arial" w:hAnsi="Arial" w:cs="Arial"/>
          <w:sz w:val="22"/>
          <w:szCs w:val="22"/>
        </w:rPr>
        <w:t>migration</w:t>
      </w:r>
      <w:r w:rsidRPr="3BBEA169">
        <w:rPr>
          <w:rFonts w:ascii="Arial" w:hAnsi="Arial" w:cs="Arial"/>
          <w:sz w:val="22"/>
          <w:szCs w:val="22"/>
        </w:rPr>
        <w:t>.</w:t>
      </w:r>
    </w:p>
    <w:p w14:paraId="7E25EFBD" w14:textId="76B24180" w:rsidR="00156572" w:rsidRPr="00DE140B" w:rsidRDefault="00156572" w:rsidP="00663D6C">
      <w:pPr>
        <w:pStyle w:val="ListParagraph"/>
        <w:numPr>
          <w:ilvl w:val="0"/>
          <w:numId w:val="48"/>
        </w:numPr>
        <w:spacing w:after="120" w:line="240" w:lineRule="auto"/>
        <w:rPr>
          <w:rFonts w:ascii="Arial" w:hAnsi="Arial" w:cs="Arial"/>
          <w:szCs w:val="22"/>
        </w:rPr>
      </w:pPr>
      <w:r w:rsidRPr="00DE140B">
        <w:rPr>
          <w:rFonts w:ascii="Arial" w:hAnsi="Arial" w:cs="Arial"/>
          <w:sz w:val="22"/>
          <w:szCs w:val="22"/>
        </w:rPr>
        <w:t>Open PS to all VA MDEO contract providers.</w:t>
      </w:r>
    </w:p>
    <w:p w14:paraId="106B17A1" w14:textId="2F87C569" w:rsidR="00156572" w:rsidRPr="00DE140B" w:rsidRDefault="00156572" w:rsidP="00663D6C">
      <w:pPr>
        <w:pStyle w:val="ListParagraph"/>
        <w:numPr>
          <w:ilvl w:val="0"/>
          <w:numId w:val="48"/>
        </w:numPr>
        <w:spacing w:after="120" w:line="240" w:lineRule="auto"/>
        <w:rPr>
          <w:rFonts w:ascii="Arial" w:hAnsi="Arial" w:cs="Arial"/>
          <w:szCs w:val="22"/>
        </w:rPr>
      </w:pPr>
      <w:r w:rsidRPr="00DE140B">
        <w:rPr>
          <w:rFonts w:ascii="Arial" w:hAnsi="Arial" w:cs="Arial"/>
          <w:sz w:val="22"/>
          <w:szCs w:val="22"/>
        </w:rPr>
        <w:t>Support API connections to existing providers for connections to existing processes such as scheduling, billing, completion validations, etc.</w:t>
      </w:r>
    </w:p>
    <w:p w14:paraId="60C7D7F0" w14:textId="0990EEFA" w:rsidR="00A763C3" w:rsidRPr="00DE140B" w:rsidRDefault="00156572" w:rsidP="00663D6C">
      <w:pPr>
        <w:pStyle w:val="ListParagraph"/>
        <w:numPr>
          <w:ilvl w:val="0"/>
          <w:numId w:val="48"/>
        </w:numPr>
        <w:spacing w:after="120" w:line="240" w:lineRule="auto"/>
        <w:rPr>
          <w:rFonts w:ascii="Arial" w:hAnsi="Arial" w:cs="Arial"/>
          <w:szCs w:val="22"/>
        </w:rPr>
      </w:pPr>
      <w:r w:rsidRPr="00DE140B">
        <w:rPr>
          <w:rFonts w:ascii="Arial" w:hAnsi="Arial" w:cs="Arial"/>
          <w:szCs w:val="22"/>
        </w:rPr>
        <w:t>Provide continuous process improvement innovation services to capitalize on rapidly evolving technology advancements in AI, medicine, etc.</w:t>
      </w:r>
    </w:p>
    <w:p w14:paraId="644D7DBF" w14:textId="77777777" w:rsidR="00156572" w:rsidRPr="00DE140B" w:rsidRDefault="00156572" w:rsidP="00DF73CE">
      <w:pPr>
        <w:spacing w:after="120" w:line="240" w:lineRule="auto"/>
        <w:ind w:left="990" w:right="54" w:hanging="270"/>
        <w:rPr>
          <w:b/>
          <w:bCs/>
          <w:szCs w:val="22"/>
        </w:rPr>
      </w:pPr>
      <w:r w:rsidRPr="00DE140B">
        <w:rPr>
          <w:b/>
          <w:bCs/>
          <w:szCs w:val="22"/>
        </w:rPr>
        <w:t>Deliverables:</w:t>
      </w:r>
    </w:p>
    <w:p w14:paraId="01FA8CC2" w14:textId="182CADDC" w:rsidR="00F61857" w:rsidRPr="00DE140B" w:rsidRDefault="009D4F34"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Consolidate</w:t>
      </w:r>
      <w:r w:rsidR="00F01333" w:rsidRPr="00DE140B">
        <w:rPr>
          <w:rFonts w:ascii="Arial" w:hAnsi="Arial" w:cs="Arial"/>
          <w:sz w:val="22"/>
          <w:szCs w:val="22"/>
        </w:rPr>
        <w:t xml:space="preserve">/transition all existing </w:t>
      </w:r>
      <w:r w:rsidR="0083563A" w:rsidRPr="00DE140B">
        <w:rPr>
          <w:rFonts w:ascii="Arial" w:hAnsi="Arial" w:cs="Arial"/>
          <w:sz w:val="22"/>
          <w:szCs w:val="22"/>
        </w:rPr>
        <w:t xml:space="preserve">portal gateways to a single </w:t>
      </w:r>
      <w:r w:rsidR="00EE4601" w:rsidRPr="00DE140B">
        <w:rPr>
          <w:rFonts w:ascii="Arial" w:hAnsi="Arial" w:cs="Arial"/>
          <w:sz w:val="22"/>
          <w:szCs w:val="22"/>
        </w:rPr>
        <w:t>web PS</w:t>
      </w:r>
      <w:r w:rsidR="00E42970" w:rsidRPr="00DE140B">
        <w:rPr>
          <w:rFonts w:ascii="Arial" w:hAnsi="Arial" w:cs="Arial"/>
          <w:sz w:val="22"/>
          <w:szCs w:val="22"/>
        </w:rPr>
        <w:t xml:space="preserve"> for single </w:t>
      </w:r>
      <w:r w:rsidR="009B438A" w:rsidRPr="00DE140B">
        <w:rPr>
          <w:rFonts w:ascii="Arial" w:hAnsi="Arial" w:cs="Arial"/>
          <w:sz w:val="22"/>
          <w:szCs w:val="22"/>
        </w:rPr>
        <w:t>source of submission within 30 business days of executed option.</w:t>
      </w:r>
    </w:p>
    <w:p w14:paraId="0BDDF064" w14:textId="17D40FED"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Provide deliverables as stated in sections 5.</w:t>
      </w:r>
      <w:r w:rsidR="00D71DE1" w:rsidRPr="00DE140B">
        <w:rPr>
          <w:rFonts w:ascii="Arial" w:hAnsi="Arial" w:cs="Arial"/>
          <w:sz w:val="22"/>
          <w:szCs w:val="22"/>
        </w:rPr>
        <w:t>0</w:t>
      </w:r>
    </w:p>
    <w:p w14:paraId="5C5BE44C" w14:textId="4FB362C1"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standardized data delivery structure for DBQ submission</w:t>
      </w:r>
    </w:p>
    <w:p w14:paraId="4C522BBF" w14:textId="2FE071C9"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data model for consistency of data fields, formats, and metadata</w:t>
      </w:r>
    </w:p>
    <w:p w14:paraId="07652D0F" w14:textId="507A0688"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and continually update System Design Documentation</w:t>
      </w:r>
    </w:p>
    <w:p w14:paraId="4F7E56CA" w14:textId="7459796D"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knowledge sharing documentation for standardized implementation of portal services</w:t>
      </w:r>
    </w:p>
    <w:p w14:paraId="3CD46205" w14:textId="27944BA0"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Design and continually update portal services</w:t>
      </w:r>
    </w:p>
    <w:p w14:paraId="3AC11D1A" w14:textId="7F260ADE"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and continually update Technical specifications documentation</w:t>
      </w:r>
    </w:p>
    <w:p w14:paraId="1D864CA2" w14:textId="717BED5E"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Test Plan, Test Scripts, Issue Tracker, Remediation Tracker and Test Results Report for scalability testing</w:t>
      </w:r>
    </w:p>
    <w:p w14:paraId="4436A2B1" w14:textId="3A4E1FC4"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and continually update Capacity planning reports</w:t>
      </w:r>
    </w:p>
    <w:p w14:paraId="7F0C30D8" w14:textId="62257C57"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and continually update Performance Objectives</w:t>
      </w:r>
    </w:p>
    <w:p w14:paraId="11BAD8CA" w14:textId="53200326"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Provide support to all MDEO contracts in using PS</w:t>
      </w:r>
    </w:p>
    <w:p w14:paraId="6DB3EF8C" w14:textId="7D3AEAD0" w:rsidR="00A763C3"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Cs w:val="22"/>
        </w:rPr>
        <w:t xml:space="preserve">Assist MDEO contractors in converting to the use of the single portal for DBQ </w:t>
      </w:r>
      <w:r w:rsidR="00711EDA" w:rsidRPr="00DE140B">
        <w:rPr>
          <w:rFonts w:ascii="Arial" w:hAnsi="Arial" w:cs="Arial"/>
          <w:sz w:val="22"/>
          <w:szCs w:val="22"/>
        </w:rPr>
        <w:t>s</w:t>
      </w:r>
      <w:r w:rsidRPr="00DE140B">
        <w:rPr>
          <w:rFonts w:ascii="Arial" w:hAnsi="Arial" w:cs="Arial"/>
          <w:szCs w:val="22"/>
        </w:rPr>
        <w:t>ubmission</w:t>
      </w:r>
    </w:p>
    <w:p w14:paraId="21D8C41E" w14:textId="584F1616"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Provide support for API connections</w:t>
      </w:r>
    </w:p>
    <w:p w14:paraId="13E87058" w14:textId="6D0F32D0"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Provide continuous process improvement innovation services</w:t>
      </w:r>
    </w:p>
    <w:p w14:paraId="572A9158" w14:textId="3D73C699"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Create and document continuous process improvement innovation services by providing a report on the CPIs identified on a quarterly basis</w:t>
      </w:r>
    </w:p>
    <w:p w14:paraId="1716D1B6" w14:textId="3019AA65" w:rsidR="00156572"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 w:val="22"/>
          <w:szCs w:val="22"/>
        </w:rPr>
        <w:t>Upload all deliverable documentation into SharePoint site</w:t>
      </w:r>
    </w:p>
    <w:p w14:paraId="2AF9B423" w14:textId="6739DCC7" w:rsidR="00A763C3" w:rsidRPr="00DE140B" w:rsidRDefault="00156572" w:rsidP="00663D6C">
      <w:pPr>
        <w:pStyle w:val="ListParagraph"/>
        <w:numPr>
          <w:ilvl w:val="0"/>
          <w:numId w:val="49"/>
        </w:numPr>
        <w:spacing w:after="120" w:line="240" w:lineRule="auto"/>
        <w:ind w:left="1080" w:right="54"/>
        <w:rPr>
          <w:rFonts w:ascii="Arial" w:hAnsi="Arial" w:cs="Arial"/>
          <w:szCs w:val="22"/>
        </w:rPr>
      </w:pPr>
      <w:r w:rsidRPr="00DE140B">
        <w:rPr>
          <w:rFonts w:ascii="Arial" w:hAnsi="Arial" w:cs="Arial"/>
          <w:szCs w:val="22"/>
        </w:rPr>
        <w:t>All reporting deliverable documentation to be provided within one (1) business day unless specified</w:t>
      </w:r>
    </w:p>
    <w:p w14:paraId="125ADC2B" w14:textId="3B694EAE" w:rsidR="00156572" w:rsidRPr="00DE140B" w:rsidRDefault="00613E07" w:rsidP="00DF73CE">
      <w:pPr>
        <w:pStyle w:val="Heading4"/>
        <w:spacing w:after="120" w:line="240" w:lineRule="auto"/>
        <w:ind w:left="0" w:hanging="14"/>
      </w:pPr>
      <w:bookmarkStart w:id="28" w:name="_Toc208907013"/>
      <w:r w:rsidRPr="00DE140B">
        <w:t>6.</w:t>
      </w:r>
      <w:r w:rsidR="00933AF0" w:rsidRPr="00DE140B">
        <w:t>2</w:t>
      </w:r>
      <w:r w:rsidRPr="00DE140B">
        <w:t xml:space="preserve"> Future Portal Services</w:t>
      </w:r>
      <w:r w:rsidR="0064581F" w:rsidRPr="00DE140B">
        <w:t xml:space="preserve"> for </w:t>
      </w:r>
      <w:r w:rsidR="000E51F7" w:rsidRPr="00DE140B">
        <w:t>VHA</w:t>
      </w:r>
      <w:r w:rsidR="0064581F" w:rsidRPr="00DE140B">
        <w:t xml:space="preserve"> </w:t>
      </w:r>
      <w:r w:rsidR="00C26157" w:rsidRPr="00DE140B">
        <w:t>PS Submissions</w:t>
      </w:r>
      <w:bookmarkEnd w:id="28"/>
    </w:p>
    <w:p w14:paraId="48807A4E" w14:textId="5789E604" w:rsidR="00A763C3" w:rsidRPr="00DE140B" w:rsidRDefault="00675AB5" w:rsidP="00DF73CE">
      <w:pPr>
        <w:spacing w:after="120" w:line="240" w:lineRule="auto"/>
        <w:ind w:left="0" w:firstLine="0"/>
        <w:rPr>
          <w:szCs w:val="22"/>
        </w:rPr>
      </w:pPr>
      <w:r w:rsidRPr="00DE140B">
        <w:rPr>
          <w:szCs w:val="22"/>
        </w:rPr>
        <w:t xml:space="preserve">Future PS shall include the use of the portal for </w:t>
      </w:r>
      <w:r w:rsidR="000E51F7" w:rsidRPr="00DE140B">
        <w:rPr>
          <w:szCs w:val="22"/>
        </w:rPr>
        <w:t xml:space="preserve">VHA </w:t>
      </w:r>
      <w:r w:rsidRPr="00DE140B">
        <w:rPr>
          <w:szCs w:val="22"/>
        </w:rPr>
        <w:t>submissions. VA Clinicians providing clinical treatment to Veterans can submit DBQs on behalf of their patients who are service connected for the condition being treated and would like to file a claim for increase, or who are planning of filing for disability compensation benefits.</w:t>
      </w:r>
    </w:p>
    <w:p w14:paraId="1F277CD4" w14:textId="6049FE4B" w:rsidR="00675AB5" w:rsidRPr="00DE140B" w:rsidRDefault="00675AB5" w:rsidP="00DF73CE">
      <w:pPr>
        <w:spacing w:after="120" w:line="240" w:lineRule="auto"/>
        <w:ind w:left="0" w:firstLine="0"/>
        <w:rPr>
          <w:szCs w:val="22"/>
        </w:rPr>
      </w:pPr>
      <w:r w:rsidRPr="00DE140B">
        <w:rPr>
          <w:szCs w:val="22"/>
        </w:rPr>
        <w:t xml:space="preserve">The </w:t>
      </w:r>
      <w:r w:rsidR="00EF052C" w:rsidRPr="00DE140B">
        <w:rPr>
          <w:szCs w:val="22"/>
        </w:rPr>
        <w:t>C</w:t>
      </w:r>
      <w:r w:rsidRPr="00DE140B">
        <w:rPr>
          <w:szCs w:val="22"/>
        </w:rPr>
        <w:t>ontractor shall:</w:t>
      </w:r>
    </w:p>
    <w:p w14:paraId="36C2EF01" w14:textId="11AD7118" w:rsidR="00675AB5" w:rsidRPr="00DE140B" w:rsidRDefault="00675AB5" w:rsidP="00663D6C">
      <w:pPr>
        <w:pStyle w:val="ListParagraph"/>
        <w:numPr>
          <w:ilvl w:val="0"/>
          <w:numId w:val="50"/>
        </w:numPr>
        <w:spacing w:after="120" w:line="240" w:lineRule="auto"/>
        <w:ind w:left="720"/>
        <w:rPr>
          <w:rFonts w:ascii="Arial" w:hAnsi="Arial" w:cs="Arial"/>
          <w:szCs w:val="22"/>
        </w:rPr>
      </w:pPr>
      <w:r w:rsidRPr="00DE140B">
        <w:rPr>
          <w:rFonts w:ascii="Arial" w:hAnsi="Arial" w:cs="Arial"/>
          <w:sz w:val="22"/>
          <w:szCs w:val="22"/>
        </w:rPr>
        <w:t xml:space="preserve">Open PS to all </w:t>
      </w:r>
      <w:r w:rsidR="000E51F7" w:rsidRPr="00DE140B">
        <w:rPr>
          <w:rFonts w:ascii="Arial" w:hAnsi="Arial" w:cs="Arial"/>
          <w:sz w:val="22"/>
          <w:szCs w:val="22"/>
        </w:rPr>
        <w:t>VHA</w:t>
      </w:r>
      <w:r w:rsidRPr="00DE140B">
        <w:rPr>
          <w:rFonts w:ascii="Arial" w:hAnsi="Arial" w:cs="Arial"/>
          <w:sz w:val="22"/>
          <w:szCs w:val="22"/>
        </w:rPr>
        <w:t xml:space="preserve"> providers.</w:t>
      </w:r>
    </w:p>
    <w:p w14:paraId="6F57C723" w14:textId="45D86422" w:rsidR="00675AB5" w:rsidRPr="00DE140B" w:rsidRDefault="00675AB5" w:rsidP="00663D6C">
      <w:pPr>
        <w:pStyle w:val="ListParagraph"/>
        <w:numPr>
          <w:ilvl w:val="0"/>
          <w:numId w:val="50"/>
        </w:numPr>
        <w:spacing w:after="120" w:line="240" w:lineRule="auto"/>
        <w:ind w:left="720"/>
        <w:rPr>
          <w:rFonts w:ascii="Arial" w:hAnsi="Arial" w:cs="Arial"/>
          <w:szCs w:val="22"/>
        </w:rPr>
      </w:pPr>
      <w:r w:rsidRPr="00DE140B">
        <w:rPr>
          <w:rFonts w:ascii="Arial" w:hAnsi="Arial" w:cs="Arial"/>
          <w:sz w:val="22"/>
          <w:szCs w:val="22"/>
        </w:rPr>
        <w:t xml:space="preserve">Support API connections to </w:t>
      </w:r>
      <w:r w:rsidR="000E51F7" w:rsidRPr="00DE140B">
        <w:rPr>
          <w:rFonts w:ascii="Arial" w:hAnsi="Arial" w:cs="Arial"/>
          <w:sz w:val="22"/>
          <w:szCs w:val="22"/>
        </w:rPr>
        <w:t>VHA</w:t>
      </w:r>
      <w:r w:rsidRPr="00DE140B">
        <w:rPr>
          <w:rFonts w:ascii="Arial" w:hAnsi="Arial" w:cs="Arial"/>
          <w:sz w:val="22"/>
          <w:szCs w:val="22"/>
        </w:rPr>
        <w:t xml:space="preserve"> connections to existing processes such as scheduling, billing, completion validations, etc.</w:t>
      </w:r>
    </w:p>
    <w:p w14:paraId="03E0E924" w14:textId="76D1C72D" w:rsidR="00A763C3" w:rsidRPr="00DE140B" w:rsidRDefault="00675AB5" w:rsidP="00663D6C">
      <w:pPr>
        <w:pStyle w:val="ListParagraph"/>
        <w:numPr>
          <w:ilvl w:val="0"/>
          <w:numId w:val="50"/>
        </w:numPr>
        <w:spacing w:after="120" w:line="240" w:lineRule="auto"/>
        <w:ind w:left="720"/>
        <w:rPr>
          <w:rFonts w:ascii="Arial" w:hAnsi="Arial" w:cs="Arial"/>
          <w:szCs w:val="22"/>
        </w:rPr>
      </w:pPr>
      <w:r w:rsidRPr="00DE140B">
        <w:rPr>
          <w:rFonts w:ascii="Arial" w:hAnsi="Arial" w:cs="Arial"/>
          <w:szCs w:val="22"/>
        </w:rPr>
        <w:t>Provide continuous process improvement innovation services to capitalize on rapidly evolving technology advancements in AI, medicine, etc.</w:t>
      </w:r>
    </w:p>
    <w:p w14:paraId="2D18E86A" w14:textId="60B9AA14" w:rsidR="00675AB5" w:rsidRPr="00DE140B" w:rsidRDefault="00675AB5" w:rsidP="00DF73CE">
      <w:pPr>
        <w:spacing w:after="120" w:line="240" w:lineRule="auto"/>
        <w:ind w:left="990" w:right="54" w:hanging="270"/>
        <w:rPr>
          <w:b/>
          <w:bCs/>
          <w:szCs w:val="22"/>
        </w:rPr>
      </w:pPr>
      <w:r w:rsidRPr="00DE140B">
        <w:rPr>
          <w:b/>
          <w:bCs/>
          <w:szCs w:val="22"/>
        </w:rPr>
        <w:t>Deliverables:</w:t>
      </w:r>
    </w:p>
    <w:p w14:paraId="2F98E6D4" w14:textId="27E2F99B"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Provide deliverables as stated in sections 5.</w:t>
      </w:r>
      <w:r w:rsidR="00D71DE1" w:rsidRPr="00DE140B">
        <w:rPr>
          <w:rFonts w:ascii="Arial" w:hAnsi="Arial" w:cs="Arial"/>
          <w:sz w:val="22"/>
          <w:szCs w:val="22"/>
        </w:rPr>
        <w:t>0</w:t>
      </w:r>
    </w:p>
    <w:p w14:paraId="17DC1A76" w14:textId="273ED48D"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 xml:space="preserve">Create standardized data delivery structure for </w:t>
      </w:r>
      <w:r w:rsidR="009B7E1E" w:rsidRPr="00DE140B">
        <w:rPr>
          <w:rFonts w:ascii="Arial" w:hAnsi="Arial" w:cs="Arial"/>
          <w:sz w:val="22"/>
          <w:szCs w:val="22"/>
        </w:rPr>
        <w:t>s</w:t>
      </w:r>
      <w:r w:rsidRPr="00DE140B">
        <w:rPr>
          <w:rFonts w:ascii="Arial" w:hAnsi="Arial" w:cs="Arial"/>
          <w:sz w:val="22"/>
          <w:szCs w:val="22"/>
        </w:rPr>
        <w:t>ubmission</w:t>
      </w:r>
    </w:p>
    <w:p w14:paraId="71EFEEFA" w14:textId="306CF52C"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data model for consistency of data fields, formats, and metadata</w:t>
      </w:r>
    </w:p>
    <w:p w14:paraId="1CAFE7AB" w14:textId="5F066B8E"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and continually update System Design Documentation</w:t>
      </w:r>
    </w:p>
    <w:p w14:paraId="23574A23" w14:textId="145906DF"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knowledge sharing documentation for standardized implementation of portal services</w:t>
      </w:r>
    </w:p>
    <w:p w14:paraId="66C3F156" w14:textId="36695C26"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Design and continually update portal services</w:t>
      </w:r>
    </w:p>
    <w:p w14:paraId="060E5B2B" w14:textId="0300EE0F"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and continually update Technical specifications documentation</w:t>
      </w:r>
    </w:p>
    <w:p w14:paraId="6FCC3BD0" w14:textId="55B9572A"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Test Plan, Test Scripts, Issue Tracker, Remediation Tracker and Test Results Report for scalability testing</w:t>
      </w:r>
    </w:p>
    <w:p w14:paraId="091F8770" w14:textId="4251DC6C"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and continually update Capacity planning reports</w:t>
      </w:r>
    </w:p>
    <w:p w14:paraId="7E2FECD7" w14:textId="5981F6DF"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and continually update Performance Objectives</w:t>
      </w:r>
    </w:p>
    <w:p w14:paraId="3A19C7CA" w14:textId="69E8A878"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 xml:space="preserve">Assist </w:t>
      </w:r>
      <w:r w:rsidR="00637E7E" w:rsidRPr="00DE140B">
        <w:rPr>
          <w:rFonts w:ascii="Arial" w:hAnsi="Arial" w:cs="Arial"/>
          <w:sz w:val="22"/>
          <w:szCs w:val="22"/>
        </w:rPr>
        <w:t>VHA</w:t>
      </w:r>
      <w:r w:rsidRPr="00DE140B">
        <w:rPr>
          <w:rFonts w:ascii="Arial" w:hAnsi="Arial" w:cs="Arial"/>
          <w:sz w:val="22"/>
          <w:szCs w:val="22"/>
        </w:rPr>
        <w:t xml:space="preserve"> services in converting to the use of the single portal for Veteran documentation submission</w:t>
      </w:r>
    </w:p>
    <w:p w14:paraId="0A1275D7" w14:textId="1D93ED2C"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Provide support for API connections</w:t>
      </w:r>
    </w:p>
    <w:p w14:paraId="013F6A56" w14:textId="4EFE61D6"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Provide continuous process improvement innovation services</w:t>
      </w:r>
    </w:p>
    <w:p w14:paraId="78DF25AD" w14:textId="0FFC3912"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Create and document continuous process improvement innovation services by providing a report on the CPIs identified on a quarterly basis</w:t>
      </w:r>
    </w:p>
    <w:p w14:paraId="23B56625" w14:textId="5A261159" w:rsidR="00675AB5"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 w:val="22"/>
          <w:szCs w:val="22"/>
        </w:rPr>
        <w:t>Upload all deliverable documentation into SharePoint site</w:t>
      </w:r>
    </w:p>
    <w:p w14:paraId="665CC5A5" w14:textId="28DE7886" w:rsidR="00A763C3" w:rsidRPr="00DE140B" w:rsidRDefault="00675AB5" w:rsidP="00663D6C">
      <w:pPr>
        <w:pStyle w:val="ListParagraph"/>
        <w:numPr>
          <w:ilvl w:val="0"/>
          <w:numId w:val="51"/>
        </w:numPr>
        <w:spacing w:after="120" w:line="240" w:lineRule="auto"/>
        <w:ind w:left="1080" w:right="54"/>
        <w:rPr>
          <w:rFonts w:ascii="Arial" w:hAnsi="Arial" w:cs="Arial"/>
          <w:szCs w:val="22"/>
        </w:rPr>
      </w:pPr>
      <w:r w:rsidRPr="00DE140B">
        <w:rPr>
          <w:rFonts w:ascii="Arial" w:hAnsi="Arial" w:cs="Arial"/>
          <w:szCs w:val="22"/>
        </w:rPr>
        <w:t>All reporting deliverable documentation to be provided within one (1) business day unless specified</w:t>
      </w:r>
    </w:p>
    <w:p w14:paraId="1017344B" w14:textId="6E2FF5D4" w:rsidR="00A763C3" w:rsidRPr="00DE140B" w:rsidRDefault="0042332E" w:rsidP="00DF73CE">
      <w:pPr>
        <w:pStyle w:val="Heading4"/>
        <w:spacing w:after="120" w:line="240" w:lineRule="auto"/>
        <w:ind w:left="100" w:hanging="14"/>
      </w:pPr>
      <w:bookmarkStart w:id="29" w:name="_Toc208907014"/>
      <w:r w:rsidRPr="00DE140B">
        <w:t>6</w:t>
      </w:r>
      <w:r w:rsidR="00156572" w:rsidRPr="00DE140B">
        <w:t>.</w:t>
      </w:r>
      <w:r w:rsidR="00387370" w:rsidRPr="00DE140B">
        <w:t>3</w:t>
      </w:r>
      <w:r w:rsidR="00156572" w:rsidRPr="00DE140B">
        <w:t xml:space="preserve"> Transition </w:t>
      </w:r>
      <w:r w:rsidR="00A91070" w:rsidRPr="00DE140B">
        <w:t>O</w:t>
      </w:r>
      <w:r w:rsidR="00156572" w:rsidRPr="00DE140B">
        <w:t>ut</w:t>
      </w:r>
      <w:bookmarkEnd w:id="29"/>
    </w:p>
    <w:p w14:paraId="653DE38E" w14:textId="528D0D37" w:rsidR="00A763C3" w:rsidRPr="00DE140B" w:rsidRDefault="00156572" w:rsidP="00DF73CE">
      <w:pPr>
        <w:spacing w:after="120" w:line="240" w:lineRule="auto"/>
        <w:ind w:left="92" w:firstLine="0"/>
        <w:rPr>
          <w:szCs w:val="22"/>
        </w:rPr>
      </w:pPr>
      <w:r w:rsidRPr="00DE140B">
        <w:rPr>
          <w:szCs w:val="22"/>
        </w:rPr>
        <w:t>The services under this contract are vital to the Government and must be continued without interruption, and upon contract expiration a successor, either the Government or another Contractor may continue them. The Contractor therefore must propose a technical approach that shall provide training and utilize best efforts and cooperation to affect an orderly and efficient transition out to a successor.</w:t>
      </w:r>
    </w:p>
    <w:p w14:paraId="124FB547" w14:textId="3B7DA41B" w:rsidR="00A763C3" w:rsidRPr="00DE140B" w:rsidRDefault="00156572" w:rsidP="00DF73CE">
      <w:pPr>
        <w:spacing w:after="120" w:line="240" w:lineRule="auto"/>
        <w:ind w:left="92" w:firstLine="0"/>
        <w:rPr>
          <w:szCs w:val="22"/>
        </w:rPr>
      </w:pPr>
      <w:r w:rsidRPr="00DE140B">
        <w:rPr>
          <w:szCs w:val="22"/>
        </w:rPr>
        <w:t>The Contractor must propose a Transition Plan capable of supporting 90 days of outgoing transition support. Any proposed plan must meet with the VA PM’s approval prior to its implementation. Once VA approval is obtained, the Contractor shall commence transition out activities working with the incoming Contractor or Government entity. Additionally, the Contractor’s proposed approach must provide for formal coordination with Government staff and successor staff and management. The Contractor’s proposed Transition Plan must specify a training program and a date for transferring responsibilities for each task described in the plan. The Contractor is expected to provide sufficient experienced personnel during the phase-out period to ensure that the services called for by this contract are maintained at the required level of proficiency.</w:t>
      </w:r>
    </w:p>
    <w:p w14:paraId="16EA0D7B" w14:textId="450C51F8" w:rsidR="00A763C3" w:rsidRPr="00DE140B" w:rsidRDefault="00156572" w:rsidP="00DF73CE">
      <w:pPr>
        <w:spacing w:after="120" w:line="240" w:lineRule="auto"/>
        <w:ind w:left="92" w:firstLine="0"/>
        <w:rPr>
          <w:szCs w:val="22"/>
        </w:rPr>
      </w:pPr>
      <w:r w:rsidRPr="00DE140B">
        <w:rPr>
          <w:szCs w:val="22"/>
        </w:rPr>
        <w:t>Proposed Transition Plans must also include provisions for delivery of copies of existing Program documentation, procedures, software, and required metrics and statistics. The Contractor’s proposed Transition Plan must include, but is not limited to, the following provisions:</w:t>
      </w:r>
    </w:p>
    <w:p w14:paraId="2C13F35D" w14:textId="26F5AA9C" w:rsidR="00A763C3" w:rsidRPr="00DE140B" w:rsidRDefault="00156572" w:rsidP="00DF73CE">
      <w:pPr>
        <w:spacing w:after="120" w:line="240" w:lineRule="auto"/>
        <w:ind w:left="360" w:firstLine="0"/>
        <w:rPr>
          <w:szCs w:val="22"/>
        </w:rPr>
      </w:pPr>
      <w:r w:rsidRPr="00DE140B">
        <w:rPr>
          <w:szCs w:val="22"/>
        </w:rPr>
        <w:t>a) Coordination with Government representatives</w:t>
      </w:r>
    </w:p>
    <w:p w14:paraId="146BFBCC" w14:textId="200B44A4" w:rsidR="00A763C3" w:rsidRPr="00DE140B" w:rsidRDefault="00156572" w:rsidP="00DF73CE">
      <w:pPr>
        <w:spacing w:after="120" w:line="240" w:lineRule="auto"/>
        <w:ind w:left="360" w:firstLine="0"/>
        <w:rPr>
          <w:szCs w:val="22"/>
        </w:rPr>
      </w:pPr>
      <w:r w:rsidRPr="00DE140B">
        <w:rPr>
          <w:szCs w:val="22"/>
        </w:rPr>
        <w:t>b) Review, evaluation and transition of current support services</w:t>
      </w:r>
    </w:p>
    <w:p w14:paraId="0DA77FC1" w14:textId="3660F78F" w:rsidR="00A763C3" w:rsidRPr="00DE140B" w:rsidRDefault="00156572" w:rsidP="00DF73CE">
      <w:pPr>
        <w:spacing w:after="120" w:line="240" w:lineRule="auto"/>
        <w:ind w:left="360" w:firstLine="0"/>
        <w:rPr>
          <w:szCs w:val="22"/>
        </w:rPr>
      </w:pPr>
      <w:r w:rsidRPr="00DE140B">
        <w:rPr>
          <w:szCs w:val="22"/>
        </w:rPr>
        <w:t>c) Transition of historic data to Government or new Contractor system</w:t>
      </w:r>
    </w:p>
    <w:p w14:paraId="6DDCBCE4" w14:textId="1F974632" w:rsidR="00A763C3" w:rsidRPr="00DE140B" w:rsidRDefault="00156572" w:rsidP="00DF73CE">
      <w:pPr>
        <w:spacing w:after="120" w:line="240" w:lineRule="auto"/>
        <w:ind w:left="360" w:firstLine="0"/>
        <w:rPr>
          <w:szCs w:val="22"/>
        </w:rPr>
      </w:pPr>
      <w:r w:rsidRPr="00DE140B">
        <w:rPr>
          <w:szCs w:val="22"/>
        </w:rPr>
        <w:t>d) Transition of Rational accounts</w:t>
      </w:r>
    </w:p>
    <w:p w14:paraId="4847765B" w14:textId="27016A94" w:rsidR="00A763C3" w:rsidRPr="00DE140B" w:rsidRDefault="00156572" w:rsidP="00DF73CE">
      <w:pPr>
        <w:spacing w:after="120" w:line="240" w:lineRule="auto"/>
        <w:ind w:left="360" w:firstLine="0"/>
        <w:rPr>
          <w:szCs w:val="22"/>
        </w:rPr>
      </w:pPr>
      <w:r w:rsidRPr="00DE140B">
        <w:rPr>
          <w:szCs w:val="22"/>
        </w:rPr>
        <w:t>e) Transfer of hardware and software warranties, maintenance agreements and licenses</w:t>
      </w:r>
    </w:p>
    <w:p w14:paraId="789460E4" w14:textId="6AD2D627" w:rsidR="00A763C3" w:rsidRPr="00DE140B" w:rsidRDefault="00156572" w:rsidP="00DF73CE">
      <w:pPr>
        <w:spacing w:after="120" w:line="240" w:lineRule="auto"/>
        <w:ind w:left="360" w:firstLine="0"/>
        <w:rPr>
          <w:szCs w:val="22"/>
        </w:rPr>
      </w:pPr>
      <w:r w:rsidRPr="00DE140B">
        <w:rPr>
          <w:szCs w:val="22"/>
        </w:rPr>
        <w:t>f) Transfer of all necessary business and/or technical documentation</w:t>
      </w:r>
    </w:p>
    <w:p w14:paraId="6F55F0E1" w14:textId="6A753B55" w:rsidR="00A763C3" w:rsidRPr="00DE140B" w:rsidRDefault="00156572" w:rsidP="00DF73CE">
      <w:pPr>
        <w:spacing w:after="120" w:line="240" w:lineRule="auto"/>
        <w:ind w:left="360" w:firstLine="0"/>
        <w:rPr>
          <w:szCs w:val="22"/>
        </w:rPr>
      </w:pPr>
      <w:r w:rsidRPr="00DE140B">
        <w:rPr>
          <w:szCs w:val="22"/>
        </w:rPr>
        <w:t>g) Orientation phase and program to introduce Government and Contractor personnel, programs, and users to the Contractor's team, tools, methodologies, and business processes</w:t>
      </w:r>
    </w:p>
    <w:p w14:paraId="4F06D0DD" w14:textId="68E1C38A" w:rsidR="00A763C3" w:rsidRPr="00DE140B" w:rsidRDefault="00156572" w:rsidP="00DF73CE">
      <w:pPr>
        <w:spacing w:after="120" w:line="240" w:lineRule="auto"/>
        <w:ind w:left="360" w:firstLine="0"/>
        <w:rPr>
          <w:szCs w:val="22"/>
        </w:rPr>
      </w:pPr>
      <w:r w:rsidRPr="00DE140B">
        <w:rPr>
          <w:szCs w:val="22"/>
        </w:rPr>
        <w:t>h) Disposition of Contractor purchased Government owned assets,</w:t>
      </w:r>
    </w:p>
    <w:p w14:paraId="53878221" w14:textId="73F6A460" w:rsidR="00A763C3" w:rsidRPr="00DE140B" w:rsidRDefault="00156572" w:rsidP="00DF73CE">
      <w:pPr>
        <w:spacing w:after="120" w:line="240" w:lineRule="auto"/>
        <w:ind w:left="360" w:firstLine="0"/>
        <w:rPr>
          <w:szCs w:val="22"/>
        </w:rPr>
      </w:pPr>
      <w:r w:rsidRPr="00DE140B">
        <w:rPr>
          <w:szCs w:val="22"/>
        </w:rPr>
        <w:t>j) Turn-in of all Government keys, ID/access cards, and security codes</w:t>
      </w:r>
    </w:p>
    <w:p w14:paraId="204412B6" w14:textId="467D2C6D" w:rsidR="00A763C3" w:rsidRPr="00DE140B" w:rsidRDefault="00156572">
      <w:pPr>
        <w:spacing w:after="120" w:line="240" w:lineRule="auto"/>
        <w:ind w:left="990" w:right="54" w:hanging="270"/>
        <w:rPr>
          <w:b/>
          <w:bCs/>
          <w:szCs w:val="22"/>
        </w:rPr>
      </w:pPr>
      <w:r w:rsidRPr="00DE140B">
        <w:rPr>
          <w:b/>
          <w:bCs/>
          <w:szCs w:val="22"/>
        </w:rPr>
        <w:t>Deliverable</w:t>
      </w:r>
    </w:p>
    <w:p w14:paraId="10980FA5" w14:textId="15B21458" w:rsidR="00A763C3" w:rsidRPr="00DE140B" w:rsidRDefault="001144F1" w:rsidP="00DF73CE">
      <w:pPr>
        <w:pStyle w:val="ListParagraph"/>
        <w:rPr>
          <w:rFonts w:ascii="Arial" w:hAnsi="Arial" w:cs="Arial"/>
        </w:rPr>
      </w:pPr>
      <w:r w:rsidRPr="00DE140B">
        <w:rPr>
          <w:rFonts w:ascii="Arial" w:hAnsi="Arial" w:cs="Arial"/>
          <w:szCs w:val="22"/>
        </w:rPr>
        <w:t xml:space="preserve">A. </w:t>
      </w:r>
      <w:r w:rsidR="00156572" w:rsidRPr="00DE140B">
        <w:rPr>
          <w:rFonts w:ascii="Arial" w:hAnsi="Arial" w:cs="Arial"/>
          <w:szCs w:val="22"/>
        </w:rPr>
        <w:t>Provide detailed Transition Out Plan within one (1) business day of government notice.</w:t>
      </w:r>
    </w:p>
    <w:p w14:paraId="6E8E8EC1" w14:textId="38CBE3F2" w:rsidR="00A763C3" w:rsidRPr="00DE140B" w:rsidRDefault="00FC3896">
      <w:pPr>
        <w:pStyle w:val="Heading3"/>
        <w:spacing w:before="240" w:after="240" w:line="240" w:lineRule="auto"/>
        <w:ind w:left="0" w:hanging="14"/>
      </w:pPr>
      <w:bookmarkStart w:id="30" w:name="_Toc208907015"/>
      <w:r w:rsidRPr="00DE140B">
        <w:t>7</w:t>
      </w:r>
      <w:r w:rsidR="006E48D2" w:rsidRPr="00DE140B">
        <w:t>.0 KEY PERSONNEL</w:t>
      </w:r>
      <w:bookmarkEnd w:id="30"/>
    </w:p>
    <w:p w14:paraId="6E077C9E" w14:textId="4F843B1F" w:rsidR="00A763C3" w:rsidRPr="00DE140B" w:rsidRDefault="006E48D2" w:rsidP="00DF73CE">
      <w:pPr>
        <w:ind w:left="0" w:right="54"/>
      </w:pPr>
      <w:r w:rsidRPr="00DE140B">
        <w:t>Skilled, experienced, professional and/or technical personnel are essential for successful Vendor accomplishment of the work to be performed under this contract and subsequent task orders and option. These are defined as key personnel and are those persons whose résumés shall be submitted. The Contracting Officer (CO)</w:t>
      </w:r>
      <w:r w:rsidR="001D24E0" w:rsidRPr="00DE140B">
        <w:t>,</w:t>
      </w:r>
      <w:r w:rsidRPr="00DE140B">
        <w:t xml:space="preserve"> Contracting Officer Representative (COR)</w:t>
      </w:r>
      <w:r w:rsidR="001D24E0" w:rsidRPr="00DE140B">
        <w:t>, and Project Management Team</w:t>
      </w:r>
      <w:r w:rsidRPr="00DE140B">
        <w:t xml:space="preserve"> shall be notified of any changes to key personnel. Key personnel replacements require pre- approval by the CO</w:t>
      </w:r>
      <w:r w:rsidR="001D24E0" w:rsidRPr="00DE140B">
        <w:t>,</w:t>
      </w:r>
      <w:r w:rsidRPr="00DE140B">
        <w:t xml:space="preserve"> COR</w:t>
      </w:r>
      <w:r w:rsidR="001D24E0" w:rsidRPr="00DE140B">
        <w:t>, and Project Management Team</w:t>
      </w:r>
      <w:r w:rsidRPr="00DE140B">
        <w:t>.</w:t>
      </w:r>
    </w:p>
    <w:p w14:paraId="3044B901" w14:textId="77777777" w:rsidR="00A763C3" w:rsidRPr="00DE140B" w:rsidRDefault="00A763C3" w:rsidP="00DF73CE">
      <w:pPr>
        <w:spacing w:after="0" w:line="259" w:lineRule="auto"/>
        <w:ind w:left="0" w:firstLine="0"/>
      </w:pPr>
    </w:p>
    <w:p w14:paraId="577A1BBA" w14:textId="5220F24E" w:rsidR="00A763C3" w:rsidRPr="00DE140B" w:rsidRDefault="00FC3896" w:rsidP="00DF73CE">
      <w:pPr>
        <w:pStyle w:val="Heading4"/>
        <w:spacing w:after="120" w:line="240" w:lineRule="auto"/>
        <w:ind w:left="0" w:hanging="14"/>
      </w:pPr>
      <w:bookmarkStart w:id="31" w:name="_Toc208907016"/>
      <w:r w:rsidRPr="00DE140B">
        <w:t>7</w:t>
      </w:r>
      <w:r w:rsidR="006E48D2" w:rsidRPr="00DE140B">
        <w:t>.1 Key Personnel and Qualifications</w:t>
      </w:r>
      <w:bookmarkEnd w:id="31"/>
    </w:p>
    <w:p w14:paraId="5B7C034D" w14:textId="74BC6A9B" w:rsidR="00A763C3" w:rsidRPr="00DE140B" w:rsidRDefault="006E48D2" w:rsidP="00DF73CE">
      <w:pPr>
        <w:ind w:left="0" w:right="54"/>
      </w:pPr>
      <w:r w:rsidRPr="00DE140B">
        <w:t>The following positions are designated as Vendor Key Personnel:</w:t>
      </w:r>
    </w:p>
    <w:p w14:paraId="3F97921D" w14:textId="5DF9FB3A" w:rsidR="00A763C3" w:rsidRPr="00DE140B" w:rsidRDefault="00B01A3D" w:rsidP="00DF73CE">
      <w:pPr>
        <w:spacing w:after="0" w:line="259" w:lineRule="auto"/>
        <w:ind w:left="0" w:firstLine="0"/>
      </w:pPr>
      <w:r w:rsidRPr="00DE140B">
        <w:t xml:space="preserve">The Key Personnel </w:t>
      </w:r>
      <w:r w:rsidR="00EA4C8E" w:rsidRPr="00DE140B">
        <w:t xml:space="preserve">shall </w:t>
      </w:r>
      <w:r w:rsidRPr="00DE140B">
        <w:t xml:space="preserve">have </w:t>
      </w:r>
      <w:r w:rsidR="00CF06F7" w:rsidRPr="00DE140B">
        <w:t xml:space="preserve">real </w:t>
      </w:r>
      <w:r w:rsidR="00C2043D" w:rsidRPr="00DE140B">
        <w:t xml:space="preserve">and proven </w:t>
      </w:r>
      <w:r w:rsidR="009546D7" w:rsidRPr="00DE140B">
        <w:t>experience</w:t>
      </w:r>
      <w:r w:rsidR="008643C5" w:rsidRPr="00DE140B">
        <w:t xml:space="preserve"> (not conceptual)</w:t>
      </w:r>
      <w:r w:rsidR="009546D7" w:rsidRPr="00DE140B">
        <w:t xml:space="preserve"> in building</w:t>
      </w:r>
      <w:r w:rsidR="005400DD" w:rsidRPr="00DE140B">
        <w:t>, implementing, and supporting daily operations</w:t>
      </w:r>
      <w:r w:rsidR="009546D7" w:rsidRPr="00DE140B">
        <w:t xml:space="preserve"> </w:t>
      </w:r>
      <w:r w:rsidR="00DD0ED0" w:rsidRPr="00DE140B">
        <w:t xml:space="preserve">in a </w:t>
      </w:r>
      <w:r w:rsidR="00DF14D3" w:rsidRPr="00DE140B">
        <w:t xml:space="preserve">functioning </w:t>
      </w:r>
      <w:r w:rsidR="00016D84" w:rsidRPr="00DE140B">
        <w:t xml:space="preserve">capacity </w:t>
      </w:r>
      <w:r w:rsidR="00002429" w:rsidRPr="00DE140B">
        <w:t xml:space="preserve">that </w:t>
      </w:r>
      <w:r w:rsidR="003121E6" w:rsidRPr="00DE140B">
        <w:t>allow</w:t>
      </w:r>
      <w:r w:rsidR="00BB7901" w:rsidRPr="00DE140B">
        <w:t>s</w:t>
      </w:r>
      <w:r w:rsidR="003121E6" w:rsidRPr="00DE140B">
        <w:t xml:space="preserve"> a provider to complete </w:t>
      </w:r>
      <w:r w:rsidR="001F2D3E" w:rsidRPr="00DE140B">
        <w:t xml:space="preserve">disability benefit </w:t>
      </w:r>
      <w:r w:rsidR="00474D4B" w:rsidRPr="00DE140B">
        <w:t>questionnaires</w:t>
      </w:r>
      <w:r w:rsidR="001F2D3E" w:rsidRPr="00DE140B">
        <w:t xml:space="preserve"> </w:t>
      </w:r>
      <w:r w:rsidR="00AE4678" w:rsidRPr="00DE140B">
        <w:t xml:space="preserve">(DBQ) </w:t>
      </w:r>
      <w:r w:rsidR="001675E4" w:rsidRPr="00DE140B">
        <w:t xml:space="preserve">or </w:t>
      </w:r>
      <w:r w:rsidR="00716AAB" w:rsidRPr="00DE140B">
        <w:t xml:space="preserve">VA disability </w:t>
      </w:r>
      <w:r w:rsidR="000A2506" w:rsidRPr="00DE140B">
        <w:t xml:space="preserve">exam and </w:t>
      </w:r>
      <w:r w:rsidR="006B0A2D" w:rsidRPr="00DE140B">
        <w:t>sub</w:t>
      </w:r>
      <w:r w:rsidR="00967B23" w:rsidRPr="00DE140B">
        <w:t>mit o</w:t>
      </w:r>
      <w:r w:rsidR="00B619DE" w:rsidRPr="00DE140B">
        <w:t>ne</w:t>
      </w:r>
      <w:r w:rsidR="00967B23" w:rsidRPr="00DE140B">
        <w:t xml:space="preserve"> or more </w:t>
      </w:r>
      <w:r w:rsidR="00B619DE" w:rsidRPr="00DE140B">
        <w:t>DBQs</w:t>
      </w:r>
      <w:r w:rsidR="00967B23" w:rsidRPr="00DE140B">
        <w:t xml:space="preserve"> into the VA system of record</w:t>
      </w:r>
      <w:r w:rsidR="00BB7901" w:rsidRPr="00DE140B">
        <w:t xml:space="preserve"> through the</w:t>
      </w:r>
      <w:r w:rsidR="009E44B2" w:rsidRPr="00DE140B">
        <w:t xml:space="preserve"> designed web portal</w:t>
      </w:r>
      <w:r w:rsidR="00B619DE" w:rsidRPr="00DE140B">
        <w:t xml:space="preserve">. </w:t>
      </w:r>
      <w:r w:rsidR="006E48D2" w:rsidRPr="00DE140B">
        <w:t xml:space="preserve"> </w:t>
      </w:r>
      <w:r w:rsidR="0086745E" w:rsidRPr="00DE140B">
        <w:t xml:space="preserve">All </w:t>
      </w:r>
      <w:r w:rsidR="008B47A0" w:rsidRPr="00DE140B">
        <w:t xml:space="preserve">82 </w:t>
      </w:r>
      <w:r w:rsidR="00244BF4" w:rsidRPr="00DE140B">
        <w:t xml:space="preserve">DBQs </w:t>
      </w:r>
      <w:r w:rsidR="0086745E" w:rsidRPr="00DE140B">
        <w:t xml:space="preserve">will need to be </w:t>
      </w:r>
      <w:r w:rsidR="00244BF4" w:rsidRPr="00DE140B">
        <w:t>converted into an online fillable form with</w:t>
      </w:r>
      <w:r w:rsidR="00A762B1" w:rsidRPr="00DE140B">
        <w:t xml:space="preserve">in </w:t>
      </w:r>
      <w:r w:rsidR="00321B37" w:rsidRPr="00DE140B">
        <w:t xml:space="preserve">30 </w:t>
      </w:r>
      <w:r w:rsidR="003F20D8" w:rsidRPr="00DE140B">
        <w:t xml:space="preserve">business days </w:t>
      </w:r>
      <w:r w:rsidR="006A4FEC" w:rsidRPr="00DE140B">
        <w:t xml:space="preserve">from the </w:t>
      </w:r>
      <w:r w:rsidR="001E7AAD" w:rsidRPr="00DE140B">
        <w:t>project teams specified date.</w:t>
      </w:r>
      <w:r w:rsidR="00DD3570" w:rsidRPr="00DE140B">
        <w:t xml:space="preserve"> </w:t>
      </w:r>
      <w:r w:rsidR="004E57E4" w:rsidRPr="00DE140B">
        <w:t xml:space="preserve">The contractor and key personnel </w:t>
      </w:r>
      <w:r w:rsidR="006E2038" w:rsidRPr="00DE140B">
        <w:t>shall have a p</w:t>
      </w:r>
      <w:r w:rsidR="00204D9F" w:rsidRPr="00DE140B">
        <w:t xml:space="preserve">roven track record </w:t>
      </w:r>
      <w:r w:rsidR="000D08F6" w:rsidRPr="00DE140B">
        <w:t>in</w:t>
      </w:r>
      <w:r w:rsidR="00204D9F" w:rsidRPr="00DE140B">
        <w:t xml:space="preserve"> creating and implementing </w:t>
      </w:r>
      <w:r w:rsidR="00C453FE" w:rsidRPr="00DE140B">
        <w:t xml:space="preserve">into production </w:t>
      </w:r>
      <w:r w:rsidR="00204D9F" w:rsidRPr="00DE140B">
        <w:t xml:space="preserve">an </w:t>
      </w:r>
      <w:r w:rsidR="00397274" w:rsidRPr="00DE140B">
        <w:t>enterprise</w:t>
      </w:r>
      <w:r w:rsidR="00204D9F" w:rsidRPr="00DE140B">
        <w:t xml:space="preserve"> </w:t>
      </w:r>
      <w:r w:rsidR="00397274" w:rsidRPr="00DE140B">
        <w:t xml:space="preserve">level Government </w:t>
      </w:r>
      <w:r w:rsidR="000D08F6" w:rsidRPr="00DE140B">
        <w:t xml:space="preserve">medical web </w:t>
      </w:r>
      <w:r w:rsidR="009D7D7D" w:rsidRPr="00DE140B">
        <w:t xml:space="preserve">portal meeting all security compliance </w:t>
      </w:r>
      <w:r w:rsidR="00A31492" w:rsidRPr="00DE140B">
        <w:t>requirements</w:t>
      </w:r>
      <w:r w:rsidR="00614A64" w:rsidRPr="00DE140B">
        <w:t xml:space="preserve"> and being </w:t>
      </w:r>
      <w:r w:rsidR="00A27EF4" w:rsidRPr="00DE140B">
        <w:t xml:space="preserve">effectively sized </w:t>
      </w:r>
      <w:r w:rsidR="00EF7D37" w:rsidRPr="00DE140B">
        <w:t>to support</w:t>
      </w:r>
      <w:r w:rsidR="00BB3F3E" w:rsidRPr="00DE140B">
        <w:t xml:space="preserve"> a user base of </w:t>
      </w:r>
      <w:r w:rsidR="00497A18" w:rsidRPr="00DE140B">
        <w:t>disability claim process</w:t>
      </w:r>
      <w:r w:rsidR="00247EDC" w:rsidRPr="00DE140B">
        <w:t xml:space="preserve"> </w:t>
      </w:r>
      <w:r w:rsidR="00F2231F" w:rsidRPr="00DE140B">
        <w:t>handling</w:t>
      </w:r>
      <w:r w:rsidR="00497A18" w:rsidRPr="00DE140B">
        <w:t xml:space="preserve"> VBA requests </w:t>
      </w:r>
      <w:r w:rsidR="00CE32A1" w:rsidRPr="00DE140B">
        <w:t xml:space="preserve">with </w:t>
      </w:r>
      <w:r w:rsidR="00497A18" w:rsidRPr="00DE140B">
        <w:t>an approximate 3.4 million examinations per year and receives 9.3 million completed DBQs.</w:t>
      </w:r>
      <w:r w:rsidR="00FC1CC6" w:rsidRPr="00DE140B">
        <w:t xml:space="preserve"> </w:t>
      </w:r>
      <w:r w:rsidR="00570719" w:rsidRPr="00DE140B">
        <w:t xml:space="preserve">The contractor and key personnel must </w:t>
      </w:r>
      <w:r w:rsidR="0001113F" w:rsidRPr="00DE140B">
        <w:t>have a</w:t>
      </w:r>
      <w:r w:rsidR="00570719" w:rsidRPr="00DE140B">
        <w:t xml:space="preserve"> portfolio of previous projects demonstrating the successful implementation of such portals</w:t>
      </w:r>
      <w:r w:rsidR="00097879" w:rsidRPr="00DE140B">
        <w:t xml:space="preserve"> along with e</w:t>
      </w:r>
      <w:r w:rsidR="00570719" w:rsidRPr="00DE140B">
        <w:t>xperience in interfacing these portals with the VA system of record.</w:t>
      </w:r>
      <w:r w:rsidR="003F2E7E" w:rsidRPr="00DE140B">
        <w:t xml:space="preserve"> </w:t>
      </w:r>
      <w:r w:rsidR="003175C8" w:rsidRPr="00DE140B">
        <w:t>Key personnel must have</w:t>
      </w:r>
      <w:r w:rsidR="00175832" w:rsidRPr="00DE140B">
        <w:t xml:space="preserve"> an u</w:t>
      </w:r>
      <w:r w:rsidR="003175C8" w:rsidRPr="00DE140B">
        <w:t>nderstanding of federal security regulations such as FISMA, NIST, and HIPAA.</w:t>
      </w:r>
      <w:r w:rsidR="00FF5558" w:rsidRPr="00DE140B">
        <w:t xml:space="preserve"> Experience with enterprise-level access management and scalability solutions</w:t>
      </w:r>
      <w:r w:rsidR="00914F96" w:rsidRPr="00DE140B">
        <w:t>.</w:t>
      </w:r>
      <w:r w:rsidR="00BD4DF1" w:rsidRPr="00DE140B">
        <w:t xml:space="preserve"> </w:t>
      </w:r>
      <w:r w:rsidR="5319AB6E">
        <w:t>Technical support for portal services must be provided by qualified personnel with expertise in web hosting and management services.</w:t>
      </w:r>
      <w:r w:rsidR="006E39B7">
        <w:t>Recommendations</w:t>
      </w:r>
      <w:r w:rsidR="006E39B7" w:rsidRPr="00DE140B">
        <w:t xml:space="preserve"> or endorsements from previous government or VA projects</w:t>
      </w:r>
      <w:r w:rsidR="00A044CC" w:rsidRPr="00DE140B">
        <w:t xml:space="preserve"> required</w:t>
      </w:r>
      <w:r w:rsidR="006E39B7" w:rsidRPr="00DE140B">
        <w:t>.</w:t>
      </w:r>
    </w:p>
    <w:p w14:paraId="0F6BA262" w14:textId="1BB10252" w:rsidR="00E3034E" w:rsidRPr="00DE140B" w:rsidRDefault="00FC1CC6" w:rsidP="00DF73CE">
      <w:pPr>
        <w:spacing w:after="0" w:line="259" w:lineRule="auto"/>
        <w:ind w:left="0" w:firstLine="0"/>
      </w:pPr>
      <w:r w:rsidRPr="00DE140B">
        <w:t xml:space="preserve">The key personnel must </w:t>
      </w:r>
      <w:r w:rsidR="00137762" w:rsidRPr="00DE140B">
        <w:t>have</w:t>
      </w:r>
      <w:r w:rsidR="00F36267" w:rsidRPr="00DE140B">
        <w:t xml:space="preserve"> the following requirements</w:t>
      </w:r>
      <w:r w:rsidR="00E60C44" w:rsidRPr="00DE140B">
        <w:t>:</w:t>
      </w:r>
    </w:p>
    <w:p w14:paraId="58A2FAB1" w14:textId="77777777" w:rsidR="00353BA6" w:rsidRPr="00DE140B" w:rsidRDefault="00353BA6">
      <w:pPr>
        <w:spacing w:after="0" w:line="259" w:lineRule="auto"/>
        <w:ind w:left="91" w:firstLine="0"/>
        <w:rPr>
          <w:b/>
        </w:rPr>
      </w:pPr>
    </w:p>
    <w:p w14:paraId="307CEE69" w14:textId="3EE0F2F7" w:rsidR="00E31B1E" w:rsidRPr="00DE140B" w:rsidRDefault="00E31B1E" w:rsidP="00DF73CE">
      <w:pPr>
        <w:spacing w:after="120" w:line="240" w:lineRule="auto"/>
        <w:ind w:left="91" w:firstLine="0"/>
        <w:rPr>
          <w:bCs/>
        </w:rPr>
      </w:pPr>
      <w:r w:rsidRPr="00DE140B">
        <w:rPr>
          <w:bCs/>
        </w:rPr>
        <w:t xml:space="preserve">1. </w:t>
      </w:r>
      <w:r w:rsidR="002F5FA9" w:rsidRPr="00DE140B">
        <w:rPr>
          <w:bCs/>
        </w:rPr>
        <w:t xml:space="preserve">Senior </w:t>
      </w:r>
      <w:r w:rsidRPr="00DE140B">
        <w:rPr>
          <w:bCs/>
        </w:rPr>
        <w:t>Program Manager</w:t>
      </w:r>
    </w:p>
    <w:p w14:paraId="0F71B766" w14:textId="6773ACF8"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10+ years of project management experience</w:t>
      </w:r>
    </w:p>
    <w:p w14:paraId="3A48205F" w14:textId="408133E9"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Projects experience within the Department of Veterans Affairs</w:t>
      </w:r>
    </w:p>
    <w:p w14:paraId="592C06C0" w14:textId="370AE49C"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Certified project management professional (PMP)</w:t>
      </w:r>
    </w:p>
    <w:p w14:paraId="2450F1BD" w14:textId="75417292"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Experience managing projects associated with the utilization of government health care data</w:t>
      </w:r>
    </w:p>
    <w:p w14:paraId="252C2DD2" w14:textId="13A67BAD"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Well versed in software development lifecycles (SDLC) and project management methodologies</w:t>
      </w:r>
    </w:p>
    <w:p w14:paraId="68B9A249" w14:textId="133E6D0D"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Experience managing project cost and budget, identifying and managing risk, and providing oversight and executive level management to large government system implementation projects</w:t>
      </w:r>
    </w:p>
    <w:p w14:paraId="23E9377C" w14:textId="1B62CA48" w:rsidR="00E31B1E"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Proficient in collaborating and communicating to senior level management, stakeholders, subject matter experts, business partners, etc.</w:t>
      </w:r>
    </w:p>
    <w:p w14:paraId="34CD4704" w14:textId="2BF2552F" w:rsidR="00A763C3" w:rsidRPr="00DE140B" w:rsidRDefault="00E31B1E" w:rsidP="00663D6C">
      <w:pPr>
        <w:pStyle w:val="ListParagraph"/>
        <w:numPr>
          <w:ilvl w:val="0"/>
          <w:numId w:val="13"/>
        </w:numPr>
        <w:spacing w:after="120" w:line="240" w:lineRule="auto"/>
        <w:rPr>
          <w:rFonts w:ascii="Arial" w:hAnsi="Arial" w:cs="Arial"/>
          <w:bCs/>
        </w:rPr>
      </w:pPr>
      <w:r w:rsidRPr="00DE140B">
        <w:rPr>
          <w:rFonts w:ascii="Arial" w:hAnsi="Arial" w:cs="Arial"/>
          <w:bCs/>
        </w:rPr>
        <w:t>Experience managing project scope on a large scale by organizing, directing, and managing contract operations involving multiple complex and inter-related project task</w:t>
      </w:r>
    </w:p>
    <w:p w14:paraId="348449A1" w14:textId="77777777" w:rsidR="004512D6" w:rsidRPr="00DE140B" w:rsidRDefault="004512D6" w:rsidP="00DF73CE">
      <w:pPr>
        <w:spacing w:after="120" w:line="240" w:lineRule="auto"/>
        <w:ind w:left="91" w:firstLine="0"/>
      </w:pPr>
      <w:r w:rsidRPr="00DE140B">
        <w:t>2. Senior Data Analyst</w:t>
      </w:r>
    </w:p>
    <w:p w14:paraId="0A064C7A" w14:textId="77777777" w:rsidR="004512D6" w:rsidRPr="00DE140B" w:rsidRDefault="004512D6" w:rsidP="00663D6C">
      <w:pPr>
        <w:pStyle w:val="ListParagraph"/>
        <w:numPr>
          <w:ilvl w:val="0"/>
          <w:numId w:val="12"/>
        </w:numPr>
        <w:spacing w:after="120" w:line="240" w:lineRule="auto"/>
        <w:rPr>
          <w:rFonts w:ascii="Arial" w:hAnsi="Arial" w:cs="Arial"/>
        </w:rPr>
      </w:pPr>
      <w:r w:rsidRPr="00DE140B">
        <w:rPr>
          <w:rFonts w:ascii="Arial" w:hAnsi="Arial" w:cs="Arial"/>
        </w:rPr>
        <w:t>15+ years of experience in technical program management, leading teams, managing budgets, and financial and technical reporting within the Federal sector</w:t>
      </w:r>
    </w:p>
    <w:p w14:paraId="11519DE2" w14:textId="40F1AFD0" w:rsidR="004512D6" w:rsidRPr="00DE140B" w:rsidRDefault="004512D6" w:rsidP="00663D6C">
      <w:pPr>
        <w:pStyle w:val="ListParagraph"/>
        <w:numPr>
          <w:ilvl w:val="0"/>
          <w:numId w:val="12"/>
        </w:numPr>
        <w:spacing w:after="120" w:line="240" w:lineRule="auto"/>
        <w:rPr>
          <w:rFonts w:ascii="Arial" w:hAnsi="Arial" w:cs="Arial"/>
        </w:rPr>
      </w:pPr>
      <w:r w:rsidRPr="00DE140B">
        <w:rPr>
          <w:rFonts w:ascii="Arial" w:hAnsi="Arial" w:cs="Arial"/>
        </w:rPr>
        <w:t>15+ years of experience in quantitative analysis, predictive analytics, and machine learning</w:t>
      </w:r>
    </w:p>
    <w:p w14:paraId="64D28BEE" w14:textId="55B29C67" w:rsidR="004512D6" w:rsidRPr="00DE140B" w:rsidRDefault="004512D6" w:rsidP="00663D6C">
      <w:pPr>
        <w:pStyle w:val="ListParagraph"/>
        <w:numPr>
          <w:ilvl w:val="0"/>
          <w:numId w:val="12"/>
        </w:numPr>
        <w:spacing w:after="120" w:line="240" w:lineRule="auto"/>
        <w:rPr>
          <w:rFonts w:ascii="Arial" w:hAnsi="Arial" w:cs="Arial"/>
        </w:rPr>
      </w:pPr>
      <w:r w:rsidRPr="00DE140B">
        <w:rPr>
          <w:rFonts w:ascii="Arial" w:hAnsi="Arial" w:cs="Arial"/>
        </w:rPr>
        <w:t>Master’s degree or higher in a statistics analysis field</w:t>
      </w:r>
    </w:p>
    <w:p w14:paraId="030CD24D" w14:textId="056808FB" w:rsidR="004512D6" w:rsidRPr="00DE140B" w:rsidRDefault="004512D6" w:rsidP="00663D6C">
      <w:pPr>
        <w:pStyle w:val="ListParagraph"/>
        <w:numPr>
          <w:ilvl w:val="0"/>
          <w:numId w:val="12"/>
        </w:numPr>
        <w:spacing w:after="120" w:line="240" w:lineRule="auto"/>
        <w:rPr>
          <w:rFonts w:ascii="Arial" w:hAnsi="Arial" w:cs="Arial"/>
        </w:rPr>
      </w:pPr>
      <w:r w:rsidRPr="00DE140B">
        <w:rPr>
          <w:rFonts w:ascii="Arial" w:hAnsi="Arial" w:cs="Arial"/>
        </w:rPr>
        <w:t>Strong understanding of disability compensation claims process, including the digitization of VBA Disability Benefits Questionnaires (DBQs)</w:t>
      </w:r>
    </w:p>
    <w:p w14:paraId="6C80E4D5" w14:textId="1DD0AFB7" w:rsidR="004512D6" w:rsidRPr="00DE140B" w:rsidRDefault="004512D6" w:rsidP="00663D6C">
      <w:pPr>
        <w:pStyle w:val="ListParagraph"/>
        <w:numPr>
          <w:ilvl w:val="0"/>
          <w:numId w:val="12"/>
        </w:numPr>
        <w:spacing w:after="120" w:line="240" w:lineRule="auto"/>
        <w:rPr>
          <w:rFonts w:ascii="Arial" w:hAnsi="Arial" w:cs="Arial"/>
        </w:rPr>
      </w:pPr>
      <w:r w:rsidRPr="00DE140B">
        <w:rPr>
          <w:rFonts w:ascii="Arial" w:hAnsi="Arial" w:cs="Arial"/>
        </w:rPr>
        <w:t>Experience in VA clinical data reconciliation (ontologies, taxonomies, semantics, etc.) from disparate sources, as well as clinical data exchange formats such as Fast Healthcare Interoperability Resources (FHIR), Blue Button, and Consolidated Clinical Document Architecture (CCDA)</w:t>
      </w:r>
    </w:p>
    <w:p w14:paraId="315E1204" w14:textId="77777777" w:rsidR="007A01EA" w:rsidRPr="00DE140B" w:rsidRDefault="007A01EA" w:rsidP="00DF73CE">
      <w:pPr>
        <w:spacing w:after="120" w:line="240" w:lineRule="auto"/>
        <w:ind w:left="89" w:firstLine="0"/>
      </w:pPr>
      <w:r w:rsidRPr="00DE140B">
        <w:t>3. Senior Database Designer</w:t>
      </w:r>
    </w:p>
    <w:p w14:paraId="0F223B3A" w14:textId="59C8A8F3"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8+ years of experience in database design</w:t>
      </w:r>
      <w:r w:rsidR="000B11E6" w:rsidRPr="00DE140B">
        <w:rPr>
          <w:rFonts w:ascii="Arial" w:hAnsi="Arial" w:cs="Arial"/>
        </w:rPr>
        <w:t>, web portal</w:t>
      </w:r>
      <w:r w:rsidR="00996103" w:rsidRPr="00DE140B">
        <w:rPr>
          <w:rFonts w:ascii="Arial" w:hAnsi="Arial" w:cs="Arial"/>
        </w:rPr>
        <w:t xml:space="preserve"> design,</w:t>
      </w:r>
      <w:r w:rsidR="00361D81" w:rsidRPr="00DE140B">
        <w:rPr>
          <w:rFonts w:ascii="Arial" w:hAnsi="Arial" w:cs="Arial"/>
        </w:rPr>
        <w:t xml:space="preserve"> </w:t>
      </w:r>
      <w:r w:rsidR="00964885" w:rsidRPr="00DE140B">
        <w:rPr>
          <w:rFonts w:ascii="Arial" w:hAnsi="Arial" w:cs="Arial"/>
        </w:rPr>
        <w:t xml:space="preserve">user </w:t>
      </w:r>
      <w:r w:rsidR="00361D81" w:rsidRPr="00DE140B">
        <w:rPr>
          <w:rFonts w:ascii="Arial" w:hAnsi="Arial" w:cs="Arial"/>
        </w:rPr>
        <w:t>authentica</w:t>
      </w:r>
      <w:r w:rsidR="00D05ADB" w:rsidRPr="00DE140B">
        <w:rPr>
          <w:rFonts w:ascii="Arial" w:hAnsi="Arial" w:cs="Arial"/>
        </w:rPr>
        <w:t>tion</w:t>
      </w:r>
      <w:r w:rsidR="00B0613D" w:rsidRPr="00DE140B">
        <w:rPr>
          <w:rFonts w:ascii="Arial" w:hAnsi="Arial" w:cs="Arial"/>
        </w:rPr>
        <w:t>,</w:t>
      </w:r>
      <w:r w:rsidRPr="00DE140B">
        <w:rPr>
          <w:rFonts w:ascii="Arial" w:hAnsi="Arial" w:cs="Arial"/>
        </w:rPr>
        <w:t xml:space="preserve"> and support</w:t>
      </w:r>
    </w:p>
    <w:p w14:paraId="4CFD4A36" w14:textId="344975C1"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5+ years of experience in enterprise data reporting</w:t>
      </w:r>
    </w:p>
    <w:p w14:paraId="366FAC29" w14:textId="5D8FCFE6"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8+ years of experience with VA systems including SDP, VBMS, VHA’s CDW, VistA, CAPRI, and VBA’s Corporate Database, VBA’s PA&amp;I</w:t>
      </w:r>
    </w:p>
    <w:p w14:paraId="450E9FBF" w14:textId="3C265947"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Master’s degree or higher in computer science or equivalent discipline</w:t>
      </w:r>
    </w:p>
    <w:p w14:paraId="46844889" w14:textId="351DBAFF"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5+ years of experience writing Structured Query Language (SQL) queries that chain adjacent hospital admissions within VHA’s CDW in order to accurately determine total duration of hospitalization as it pertains to entitlement to VBA benefits under Title 38 of the Code of Federal Regulations (CFR) 4.29, 4.30, 3.552, etc.</w:t>
      </w:r>
    </w:p>
    <w:p w14:paraId="28B7C278" w14:textId="0150DB0F"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1+ years experience with Cerner EHR and VA health data migrations efforts</w:t>
      </w:r>
    </w:p>
    <w:p w14:paraId="64FDDA35" w14:textId="70DAF3E5"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1+ years experience with major EHR systems (i.e. Epic, Cerner, etc.), as well as data exchange formats such as FHIR, Blue Button, and CCDA</w:t>
      </w:r>
    </w:p>
    <w:p w14:paraId="660A7078" w14:textId="310F8395"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Experience in the management and control of sensitive healthcare data (PHI, PII, etc.)</w:t>
      </w:r>
    </w:p>
    <w:p w14:paraId="717983D0" w14:textId="0A8E06F6"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5+ years experience managing software development teams and major database technologies including Oracle, SQL, Server, Postgres, and MongoDB</w:t>
      </w:r>
    </w:p>
    <w:p w14:paraId="57604DF2" w14:textId="32150FC9" w:rsidR="007A01EA" w:rsidRPr="00DE140B" w:rsidRDefault="007A01EA" w:rsidP="00663D6C">
      <w:pPr>
        <w:pStyle w:val="ListParagraph"/>
        <w:numPr>
          <w:ilvl w:val="0"/>
          <w:numId w:val="11"/>
        </w:numPr>
        <w:spacing w:after="120" w:line="240" w:lineRule="auto"/>
        <w:rPr>
          <w:rFonts w:ascii="Arial" w:hAnsi="Arial" w:cs="Arial"/>
        </w:rPr>
      </w:pPr>
      <w:r w:rsidRPr="00DE140B">
        <w:rPr>
          <w:rFonts w:ascii="Arial" w:hAnsi="Arial" w:cs="Arial"/>
        </w:rPr>
        <w:t>Well versed in SDL</w:t>
      </w:r>
    </w:p>
    <w:p w14:paraId="256A5F93" w14:textId="406A9D88" w:rsidR="00544002" w:rsidRPr="00DE140B" w:rsidRDefault="00A21019" w:rsidP="00663D6C">
      <w:pPr>
        <w:pStyle w:val="ListParagraph"/>
        <w:numPr>
          <w:ilvl w:val="0"/>
          <w:numId w:val="11"/>
        </w:numPr>
        <w:spacing w:after="120" w:line="240" w:lineRule="auto"/>
        <w:rPr>
          <w:rFonts w:ascii="Arial" w:hAnsi="Arial" w:cs="Arial"/>
        </w:rPr>
      </w:pPr>
      <w:r w:rsidRPr="00DE140B">
        <w:rPr>
          <w:rFonts w:ascii="Arial" w:hAnsi="Arial" w:cs="Arial"/>
        </w:rPr>
        <w:t>Successfully</w:t>
      </w:r>
      <w:r w:rsidR="0013367F" w:rsidRPr="00DE140B">
        <w:rPr>
          <w:rFonts w:ascii="Arial" w:hAnsi="Arial" w:cs="Arial"/>
        </w:rPr>
        <w:t xml:space="preserve"> created a medical web portal that was implemented into production</w:t>
      </w:r>
      <w:r w:rsidR="00137093" w:rsidRPr="00DE140B">
        <w:rPr>
          <w:rFonts w:ascii="Arial" w:hAnsi="Arial" w:cs="Arial"/>
        </w:rPr>
        <w:t xml:space="preserve"> with authentication capabilities</w:t>
      </w:r>
    </w:p>
    <w:p w14:paraId="3EB244C0" w14:textId="77777777" w:rsidR="00BD4DF0" w:rsidRPr="00DE140B" w:rsidRDefault="006E48D2" w:rsidP="00DF73CE">
      <w:pPr>
        <w:spacing w:after="120" w:line="240" w:lineRule="auto"/>
        <w:ind w:left="91" w:firstLine="0"/>
      </w:pPr>
      <w:r w:rsidRPr="00DE140B">
        <w:t xml:space="preserve"> </w:t>
      </w:r>
      <w:r w:rsidR="00BD4DF0" w:rsidRPr="00DE140B">
        <w:t>4. Senior Healthcare Subject Matter Expert</w:t>
      </w:r>
    </w:p>
    <w:p w14:paraId="37DCA6FA" w14:textId="4E9BA73A"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15+ years of experience with Health care informatics</w:t>
      </w:r>
    </w:p>
    <w:p w14:paraId="12054077" w14:textId="54131B60"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Projects experience within the Department of Veterans Affairs</w:t>
      </w:r>
    </w:p>
    <w:p w14:paraId="44D70D87" w14:textId="43699EAB"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Master’s degree or higher in health informatics or equivalent discipline in health information management</w:t>
      </w:r>
    </w:p>
    <w:p w14:paraId="643E2187" w14:textId="7857C19A"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with leading subject matter expertise to support Health care related projects, guides analysis sessions to define user requirements, and assists and advises project team members.</w:t>
      </w:r>
    </w:p>
    <w:p w14:paraId="16E75C5F" w14:textId="5781DF08"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in VA clinical data reconciliation (ontologies, taxonomies, semantics, etc.) from disparate sources, as well as clinical data exchange formats such as Fast Healthcare Interoperability Resources (FHIR), Blue Button, and Consolidated Clinical Document Architecture (CCDA)</w:t>
      </w:r>
    </w:p>
    <w:p w14:paraId="64DD29FD" w14:textId="05D23B50"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with Electronic Health Record Medical Data and VASRD</w:t>
      </w:r>
    </w:p>
    <w:p w14:paraId="1ABDA2A4" w14:textId="37147D43"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with VA Health Data Repository (HDR)</w:t>
      </w:r>
    </w:p>
    <w:p w14:paraId="6081C6A6" w14:textId="6104AAF1"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VA Informatics and Computing Infrastructure</w:t>
      </w:r>
    </w:p>
    <w:p w14:paraId="6349C485" w14:textId="68FBB067" w:rsidR="00BD4DF0"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with Current Procedural Terminology (CPT) Coding</w:t>
      </w:r>
    </w:p>
    <w:p w14:paraId="422A2E2F" w14:textId="0CE6ADBC" w:rsidR="00A763C3" w:rsidRPr="00DE140B" w:rsidRDefault="00BD4DF0" w:rsidP="00663D6C">
      <w:pPr>
        <w:pStyle w:val="ListParagraph"/>
        <w:numPr>
          <w:ilvl w:val="0"/>
          <w:numId w:val="14"/>
        </w:numPr>
        <w:spacing w:after="120" w:line="240" w:lineRule="auto"/>
        <w:rPr>
          <w:rFonts w:ascii="Arial" w:hAnsi="Arial" w:cs="Arial"/>
        </w:rPr>
      </w:pPr>
      <w:r w:rsidRPr="00DE140B">
        <w:rPr>
          <w:rFonts w:ascii="Arial" w:hAnsi="Arial" w:cs="Arial"/>
        </w:rPr>
        <w:t>1+ years experience with International Classification of Diseases (ICD) Coding</w:t>
      </w:r>
    </w:p>
    <w:p w14:paraId="576A3964" w14:textId="77777777" w:rsidR="00BD4DF0" w:rsidRPr="00DE140B" w:rsidRDefault="00BD4DF0" w:rsidP="00DF73CE">
      <w:pPr>
        <w:spacing w:after="120" w:line="240" w:lineRule="auto"/>
        <w:ind w:left="91" w:firstLine="0"/>
      </w:pPr>
      <w:r w:rsidRPr="00DE140B">
        <w:t>5. Lead Software Engineer</w:t>
      </w:r>
    </w:p>
    <w:p w14:paraId="2B86C143" w14:textId="4D9AEC73" w:rsidR="00BD4DF0"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8+ years of software development experience</w:t>
      </w:r>
    </w:p>
    <w:p w14:paraId="7B850D0F" w14:textId="6D9FCE26" w:rsidR="00BD4DF0"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3+ years of experience leading software development and integrated teams for Federal government clients</w:t>
      </w:r>
    </w:p>
    <w:p w14:paraId="1B847724" w14:textId="0A7133BB" w:rsidR="00BD4DF0"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1+ experience leading teams designing, developing, testing, and operating HIPAA and 42 CFR Part 2-compliant production web and mobile applications for VA</w:t>
      </w:r>
    </w:p>
    <w:p w14:paraId="5479AE35" w14:textId="3D16E5E9" w:rsidR="00BD4DF0"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3+ years experience building and designing software that automatically identified Veteran hospitalization related Title 38 of the CFR 4.29, 4.30, 3.552, etc.</w:t>
      </w:r>
    </w:p>
    <w:p w14:paraId="05240BD9" w14:textId="4487CE46" w:rsidR="00BD4DF0"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1+ years experience writing MSSQL queries and stored procedures within VHA’s Corporate Data Warehouse</w:t>
      </w:r>
    </w:p>
    <w:p w14:paraId="673A90B9" w14:textId="0F193165" w:rsidR="00A763C3" w:rsidRPr="00DE140B" w:rsidRDefault="00BD4DF0" w:rsidP="00663D6C">
      <w:pPr>
        <w:pStyle w:val="ListParagraph"/>
        <w:numPr>
          <w:ilvl w:val="0"/>
          <w:numId w:val="15"/>
        </w:numPr>
        <w:spacing w:after="120" w:line="240" w:lineRule="auto"/>
        <w:rPr>
          <w:rFonts w:ascii="Arial" w:hAnsi="Arial" w:cs="Arial"/>
        </w:rPr>
      </w:pPr>
      <w:r w:rsidRPr="00DE140B">
        <w:rPr>
          <w:rFonts w:ascii="Arial" w:hAnsi="Arial" w:cs="Arial"/>
        </w:rPr>
        <w:t>Experience facilitating HCD with VBA claims processing personnel in order to design solutions associated with the transmission of disability benefits questionnaire data from contract medical exam providers to VBMS</w:t>
      </w:r>
    </w:p>
    <w:p w14:paraId="3C47847D" w14:textId="77777777" w:rsidR="00BD4DF0" w:rsidRPr="00DE140B" w:rsidRDefault="00BD4DF0" w:rsidP="00DF73CE">
      <w:pPr>
        <w:spacing w:after="120" w:line="240" w:lineRule="auto"/>
        <w:ind w:left="91" w:firstLine="0"/>
      </w:pPr>
      <w:r w:rsidRPr="00DE140B">
        <w:t>6. Lead Data Analyst</w:t>
      </w:r>
    </w:p>
    <w:p w14:paraId="42D7E775" w14:textId="2E182539" w:rsidR="00BD4DF0" w:rsidRPr="00DE140B" w:rsidRDefault="00BD4DF0" w:rsidP="00663D6C">
      <w:pPr>
        <w:pStyle w:val="ListParagraph"/>
        <w:numPr>
          <w:ilvl w:val="0"/>
          <w:numId w:val="16"/>
        </w:numPr>
        <w:spacing w:after="120" w:line="240" w:lineRule="auto"/>
        <w:rPr>
          <w:rFonts w:ascii="Arial" w:hAnsi="Arial" w:cs="Arial"/>
        </w:rPr>
      </w:pPr>
      <w:r w:rsidRPr="00DE140B">
        <w:rPr>
          <w:rFonts w:ascii="Arial" w:hAnsi="Arial" w:cs="Arial"/>
        </w:rPr>
        <w:t>5+ years of experience with Python programming language for statistical analysis, machine learning, natural language processing, and software development</w:t>
      </w:r>
    </w:p>
    <w:p w14:paraId="2F8B93FD" w14:textId="1570F329" w:rsidR="00BD4DF0" w:rsidRPr="00DE140B" w:rsidRDefault="00BD4DF0" w:rsidP="00663D6C">
      <w:pPr>
        <w:pStyle w:val="ListParagraph"/>
        <w:numPr>
          <w:ilvl w:val="0"/>
          <w:numId w:val="16"/>
        </w:numPr>
        <w:spacing w:after="120" w:line="240" w:lineRule="auto"/>
        <w:rPr>
          <w:rFonts w:ascii="Arial" w:hAnsi="Arial" w:cs="Arial"/>
        </w:rPr>
      </w:pPr>
      <w:r w:rsidRPr="00DE140B">
        <w:rPr>
          <w:rFonts w:ascii="Arial" w:hAnsi="Arial" w:cs="Arial"/>
        </w:rPr>
        <w:t>2+ years of experience designing and implementing data mapping processes</w:t>
      </w:r>
    </w:p>
    <w:p w14:paraId="12EED652" w14:textId="4F53C573" w:rsidR="00BD4DF0" w:rsidRPr="00DE140B" w:rsidRDefault="00BD4DF0" w:rsidP="00663D6C">
      <w:pPr>
        <w:pStyle w:val="ListParagraph"/>
        <w:numPr>
          <w:ilvl w:val="0"/>
          <w:numId w:val="16"/>
        </w:numPr>
        <w:spacing w:after="120" w:line="240" w:lineRule="auto"/>
        <w:rPr>
          <w:rFonts w:ascii="Arial" w:hAnsi="Arial" w:cs="Arial"/>
        </w:rPr>
      </w:pPr>
      <w:r w:rsidRPr="00DE140B">
        <w:rPr>
          <w:rFonts w:ascii="Arial" w:hAnsi="Arial" w:cs="Arial"/>
        </w:rPr>
        <w:t>1+ year of experience with disability benefits questionnaire, XSD schema representations of disability benefits questionnaires, VA Schedule for Rating Disabilities regulatory criteria, and other artifacts associated with the adjudication of disability compensation claims</w:t>
      </w:r>
    </w:p>
    <w:p w14:paraId="06989638" w14:textId="396C817B" w:rsidR="00BD4DF0" w:rsidRPr="00DE140B" w:rsidRDefault="00BD4DF0" w:rsidP="00663D6C">
      <w:pPr>
        <w:pStyle w:val="ListParagraph"/>
        <w:numPr>
          <w:ilvl w:val="0"/>
          <w:numId w:val="16"/>
        </w:numPr>
        <w:spacing w:after="120" w:line="240" w:lineRule="auto"/>
        <w:rPr>
          <w:rFonts w:ascii="Arial" w:hAnsi="Arial" w:cs="Arial"/>
        </w:rPr>
      </w:pPr>
      <w:r w:rsidRPr="00DE140B">
        <w:rPr>
          <w:rFonts w:ascii="Arial" w:hAnsi="Arial" w:cs="Arial"/>
        </w:rPr>
        <w:t>Master’s degree in mathematics or related field</w:t>
      </w:r>
    </w:p>
    <w:p w14:paraId="4CCEE644" w14:textId="1864403F" w:rsidR="00A763C3" w:rsidRPr="00DE140B" w:rsidRDefault="00BD4DF0" w:rsidP="00663D6C">
      <w:pPr>
        <w:pStyle w:val="ListParagraph"/>
        <w:numPr>
          <w:ilvl w:val="0"/>
          <w:numId w:val="16"/>
        </w:numPr>
        <w:spacing w:after="120" w:line="240" w:lineRule="auto"/>
        <w:rPr>
          <w:rFonts w:ascii="Arial" w:hAnsi="Arial" w:cs="Arial"/>
        </w:rPr>
      </w:pPr>
      <w:r w:rsidRPr="00DE140B">
        <w:rPr>
          <w:rFonts w:ascii="Arial" w:hAnsi="Arial" w:cs="Arial"/>
        </w:rPr>
        <w:t>1+ years experience working with natural language processing methods, machine learning and deep learning algorithms in relation to VHA clinical records and data</w:t>
      </w:r>
    </w:p>
    <w:p w14:paraId="1C063253" w14:textId="77777777" w:rsidR="00BD4DF0" w:rsidRPr="00DE140B" w:rsidRDefault="00BD4DF0" w:rsidP="00DF73CE">
      <w:pPr>
        <w:spacing w:after="120" w:line="240" w:lineRule="auto"/>
        <w:ind w:left="91" w:firstLine="0"/>
      </w:pPr>
      <w:r w:rsidRPr="00DE140B">
        <w:t>7. Product Designer</w:t>
      </w:r>
    </w:p>
    <w:p w14:paraId="12FA6BBD" w14:textId="40C04E88" w:rsidR="00BD4DF0" w:rsidRPr="00DE140B" w:rsidRDefault="00BD4DF0" w:rsidP="00663D6C">
      <w:pPr>
        <w:pStyle w:val="ListParagraph"/>
        <w:numPr>
          <w:ilvl w:val="0"/>
          <w:numId w:val="17"/>
        </w:numPr>
        <w:spacing w:after="120" w:line="240" w:lineRule="auto"/>
        <w:rPr>
          <w:rFonts w:ascii="Arial" w:hAnsi="Arial" w:cs="Arial"/>
        </w:rPr>
      </w:pPr>
      <w:r w:rsidRPr="00DE140B">
        <w:rPr>
          <w:rFonts w:ascii="Arial" w:hAnsi="Arial" w:cs="Arial"/>
        </w:rPr>
        <w:t>7+ years of experience with front-end development and designing accessible, user-validated interfaces for engaging with medical devices, platforms, and data</w:t>
      </w:r>
    </w:p>
    <w:p w14:paraId="2BD0A905" w14:textId="590161AA" w:rsidR="00BD4DF0" w:rsidRPr="00DE140B" w:rsidRDefault="00BD4DF0" w:rsidP="00663D6C">
      <w:pPr>
        <w:pStyle w:val="ListParagraph"/>
        <w:numPr>
          <w:ilvl w:val="0"/>
          <w:numId w:val="17"/>
        </w:numPr>
        <w:spacing w:after="120" w:line="240" w:lineRule="auto"/>
        <w:rPr>
          <w:rFonts w:ascii="Arial" w:hAnsi="Arial" w:cs="Arial"/>
        </w:rPr>
      </w:pPr>
      <w:r w:rsidRPr="00DE140B">
        <w:rPr>
          <w:rFonts w:ascii="Arial" w:hAnsi="Arial" w:cs="Arial"/>
        </w:rPr>
        <w:t xml:space="preserve">7+ years of experience with writing production Python, </w:t>
      </w:r>
      <w:r w:rsidR="00A009CB" w:rsidRPr="00DE140B">
        <w:rPr>
          <w:rFonts w:ascii="Arial" w:hAnsi="Arial" w:cs="Arial"/>
        </w:rPr>
        <w:t>JavaScript</w:t>
      </w:r>
      <w:r w:rsidRPr="00DE140B">
        <w:rPr>
          <w:rFonts w:ascii="Arial" w:hAnsi="Arial" w:cs="Arial"/>
        </w:rPr>
        <w:t>, HTML, and CSS</w:t>
      </w:r>
    </w:p>
    <w:p w14:paraId="7A869151" w14:textId="7504F283" w:rsidR="00BD4DF0" w:rsidRPr="00DE140B" w:rsidRDefault="00BD4DF0" w:rsidP="00663D6C">
      <w:pPr>
        <w:pStyle w:val="ListParagraph"/>
        <w:numPr>
          <w:ilvl w:val="0"/>
          <w:numId w:val="17"/>
        </w:numPr>
        <w:spacing w:after="120" w:line="240" w:lineRule="auto"/>
        <w:rPr>
          <w:rFonts w:ascii="Arial" w:hAnsi="Arial" w:cs="Arial"/>
        </w:rPr>
      </w:pPr>
      <w:r w:rsidRPr="00DE140B">
        <w:rPr>
          <w:rFonts w:ascii="Arial" w:hAnsi="Arial" w:cs="Arial"/>
        </w:rPr>
        <w:t>3+ years of technical leadership experience for government software projects and writing software requirements and design specifications for government hosted medical systems</w:t>
      </w:r>
    </w:p>
    <w:p w14:paraId="2EFB6485" w14:textId="2C2808F4" w:rsidR="00E3034E" w:rsidRPr="00DE140B" w:rsidRDefault="00BD4DF0" w:rsidP="00663D6C">
      <w:pPr>
        <w:pStyle w:val="ListParagraph"/>
        <w:numPr>
          <w:ilvl w:val="0"/>
          <w:numId w:val="17"/>
        </w:numPr>
        <w:spacing w:after="120" w:line="240" w:lineRule="auto"/>
        <w:rPr>
          <w:rFonts w:ascii="Arial" w:hAnsi="Arial" w:cs="Arial"/>
        </w:rPr>
      </w:pPr>
      <w:r w:rsidRPr="00DE140B">
        <w:rPr>
          <w:rFonts w:ascii="Arial" w:hAnsi="Arial" w:cs="Arial"/>
        </w:rPr>
        <w:t>1+ years experience designing, developing, testing, and operating HIPAA and 42 CFR Part 2-compliant production web and mobile applications for VA.</w:t>
      </w:r>
    </w:p>
    <w:p w14:paraId="6DA260AD" w14:textId="27620970" w:rsidR="00A763C3" w:rsidRPr="00DE140B" w:rsidRDefault="006E48D2" w:rsidP="00DF73CE">
      <w:pPr>
        <w:spacing w:after="120" w:line="240" w:lineRule="auto"/>
        <w:ind w:left="89" w:right="54"/>
      </w:pPr>
      <w:r w:rsidRPr="00DE140B">
        <w:rPr>
          <w:b/>
        </w:rPr>
        <w:t xml:space="preserve">SUBSTITUTION OF KEY PERSONNEL: </w:t>
      </w:r>
      <w:r w:rsidRPr="00DE140B">
        <w:t xml:space="preserve">All Contractors requests for approval of substitutions hereunder shall be submitted </w:t>
      </w:r>
      <w:r w:rsidRPr="00DE140B">
        <w:rPr>
          <w:b/>
        </w:rPr>
        <w:t>in writing to the COR</w:t>
      </w:r>
      <w:r w:rsidR="001D24E0" w:rsidRPr="00DE140B">
        <w:rPr>
          <w:b/>
        </w:rPr>
        <w:t>/ACOR</w:t>
      </w:r>
      <w:r w:rsidRPr="00DE140B">
        <w:rPr>
          <w:b/>
        </w:rPr>
        <w:t xml:space="preserve"> and the CO at least fifteen (15) calendar days in advance of the effective date</w:t>
      </w:r>
      <w:r w:rsidRPr="00DE140B">
        <w:t>, whenever possible, and shall provide a detailed explanation of the circumstances necessitating the proposed substitution, a complete résumé for the proposed substitute, a training and transition plan, any changes to the rate specified in the order (as applicable) and any other information requested by the CO &amp; COR</w:t>
      </w:r>
      <w:r w:rsidR="00DE140B">
        <w:t>/ACOR</w:t>
      </w:r>
      <w:r w:rsidRPr="00DE140B">
        <w:t xml:space="preserve"> needed to approve or disapprove the proposed substitution. Proposed substitutes shall have the ability and qualifications equal to or better than the requirements specified by the BPA. The COR</w:t>
      </w:r>
      <w:r w:rsidR="001D24E0" w:rsidRPr="00DE140B">
        <w:t>/ACOR</w:t>
      </w:r>
      <w:r w:rsidRPr="00DE140B">
        <w:t xml:space="preserve"> and the CO will evaluate such requests and promptly notify the Contractor of approval or disapproval in writing. New personnel shall not commence work until all necessary security requirements have been fulfilled. Any substituted personnel shall have the equivalent or better education, experience, and credentials than the personnel they replace, subject to VA review and approval.</w:t>
      </w:r>
    </w:p>
    <w:p w14:paraId="0963B7C6" w14:textId="36C2800A" w:rsidR="00A763C3" w:rsidRPr="00DE140B" w:rsidRDefault="00FC3896" w:rsidP="00DF73CE">
      <w:pPr>
        <w:pStyle w:val="Heading4"/>
        <w:spacing w:after="120" w:line="240" w:lineRule="auto"/>
        <w:ind w:left="0" w:hanging="14"/>
      </w:pPr>
      <w:bookmarkStart w:id="32" w:name="_Toc208907017"/>
      <w:r w:rsidRPr="00DE140B">
        <w:t>7</w:t>
      </w:r>
      <w:r w:rsidR="006E48D2" w:rsidRPr="00DE140B">
        <w:t>.2 Personnel Qualifications</w:t>
      </w:r>
      <w:bookmarkEnd w:id="32"/>
    </w:p>
    <w:p w14:paraId="518DE232" w14:textId="28B33DC4" w:rsidR="00A763C3" w:rsidRPr="00DE140B" w:rsidRDefault="006E48D2" w:rsidP="00DF73CE">
      <w:pPr>
        <w:spacing w:after="120" w:line="240" w:lineRule="auto"/>
        <w:ind w:left="88" w:right="126"/>
        <w:jc w:val="both"/>
      </w:pPr>
      <w:r w:rsidRPr="00DE140B">
        <w:t>New personnel shall not commence work until all necessary security requirements have been fulfilled. Any substituted Key Personnel shall have the equivalent or better education, experience, and credentials than the personnel they replace, subject to VA review and approval.</w:t>
      </w:r>
    </w:p>
    <w:p w14:paraId="4E4EB5A1" w14:textId="4E6D91FC" w:rsidR="00A763C3" w:rsidRPr="00DE140B" w:rsidRDefault="00FC3896">
      <w:pPr>
        <w:pStyle w:val="Heading3"/>
        <w:spacing w:before="240" w:after="240" w:line="240" w:lineRule="auto"/>
        <w:ind w:left="0" w:hanging="14"/>
      </w:pPr>
      <w:bookmarkStart w:id="33" w:name="_Toc208907018"/>
      <w:r w:rsidRPr="00DE140B">
        <w:t>8</w:t>
      </w:r>
      <w:r w:rsidR="006E48D2" w:rsidRPr="00DE140B">
        <w:t>.0 DELIVERABLES</w:t>
      </w:r>
      <w:bookmarkEnd w:id="33"/>
    </w:p>
    <w:tbl>
      <w:tblPr>
        <w:tblStyle w:val="TableGrid1"/>
        <w:tblW w:w="4875" w:type="pct"/>
        <w:jc w:val="center"/>
        <w:tblLook w:val="04A0" w:firstRow="1" w:lastRow="0" w:firstColumn="1" w:lastColumn="0" w:noHBand="0" w:noVBand="1"/>
      </w:tblPr>
      <w:tblGrid>
        <w:gridCol w:w="965"/>
        <w:gridCol w:w="2744"/>
        <w:gridCol w:w="4607"/>
      </w:tblGrid>
      <w:tr w:rsidR="00FB392F" w:rsidRPr="00DE140B" w14:paraId="1B2CD8AC" w14:textId="77777777" w:rsidTr="00FB392F">
        <w:trPr>
          <w:trHeight w:val="440"/>
          <w:tblHeader/>
          <w:jc w:val="center"/>
        </w:trPr>
        <w:tc>
          <w:tcPr>
            <w:tcW w:w="580" w:type="pct"/>
            <w:shd w:val="clear" w:color="auto" w:fill="D9D9D9" w:themeFill="background1" w:themeFillShade="D9"/>
            <w:noWrap/>
            <w:tcMar>
              <w:left w:w="115" w:type="dxa"/>
              <w:right w:w="115" w:type="dxa"/>
            </w:tcMar>
            <w:vAlign w:val="center"/>
          </w:tcPr>
          <w:p w14:paraId="6EE6A6DA" w14:textId="77777777" w:rsidR="00C852AD" w:rsidRPr="00DE140B" w:rsidRDefault="00C852AD" w:rsidP="00DF73CE">
            <w:pPr>
              <w:ind w:left="-23"/>
              <w:rPr>
                <w:b/>
                <w:color w:val="auto"/>
              </w:rPr>
            </w:pPr>
            <w:r w:rsidRPr="00DE140B">
              <w:rPr>
                <w:b/>
                <w:color w:val="auto"/>
              </w:rPr>
              <w:t>Task</w:t>
            </w:r>
          </w:p>
        </w:tc>
        <w:tc>
          <w:tcPr>
            <w:tcW w:w="1650" w:type="pct"/>
            <w:shd w:val="clear" w:color="auto" w:fill="D9D9D9" w:themeFill="background1" w:themeFillShade="D9"/>
            <w:noWrap/>
            <w:tcMar>
              <w:left w:w="115" w:type="dxa"/>
              <w:right w:w="115" w:type="dxa"/>
            </w:tcMar>
            <w:vAlign w:val="center"/>
          </w:tcPr>
          <w:p w14:paraId="219BEDDC" w14:textId="77777777" w:rsidR="00C852AD" w:rsidRPr="00DE140B" w:rsidRDefault="00C852AD" w:rsidP="00DF73CE">
            <w:pPr>
              <w:ind w:left="432"/>
              <w:rPr>
                <w:b/>
                <w:color w:val="auto"/>
              </w:rPr>
            </w:pPr>
            <w:r w:rsidRPr="00DE140B">
              <w:rPr>
                <w:b/>
                <w:color w:val="auto"/>
              </w:rPr>
              <w:t>Item Description</w:t>
            </w:r>
          </w:p>
        </w:tc>
        <w:tc>
          <w:tcPr>
            <w:tcW w:w="2770" w:type="pct"/>
            <w:shd w:val="clear" w:color="auto" w:fill="D9D9D9" w:themeFill="background1" w:themeFillShade="D9"/>
            <w:noWrap/>
            <w:tcMar>
              <w:left w:w="115" w:type="dxa"/>
              <w:right w:w="115" w:type="dxa"/>
            </w:tcMar>
            <w:vAlign w:val="center"/>
          </w:tcPr>
          <w:p w14:paraId="7600E3B7" w14:textId="77777777" w:rsidR="00C852AD" w:rsidRPr="00DE140B" w:rsidRDefault="00C852AD">
            <w:pPr>
              <w:rPr>
                <w:b/>
                <w:color w:val="auto"/>
              </w:rPr>
            </w:pPr>
            <w:r w:rsidRPr="00DE140B">
              <w:rPr>
                <w:b/>
                <w:color w:val="auto"/>
              </w:rPr>
              <w:t>Delivery Due Date</w:t>
            </w:r>
          </w:p>
        </w:tc>
      </w:tr>
      <w:tr w:rsidR="00FB392F" w:rsidRPr="00DE140B" w14:paraId="3614A7DE" w14:textId="77777777" w:rsidTr="00FB392F">
        <w:trPr>
          <w:trHeight w:val="1223"/>
          <w:jc w:val="center"/>
        </w:trPr>
        <w:tc>
          <w:tcPr>
            <w:tcW w:w="580" w:type="pct"/>
            <w:vAlign w:val="center"/>
          </w:tcPr>
          <w:p w14:paraId="2280F542" w14:textId="77777777" w:rsidR="00C852AD" w:rsidRPr="00DE140B" w:rsidRDefault="00C852AD" w:rsidP="00DF73CE">
            <w:pPr>
              <w:ind w:left="-23"/>
              <w:rPr>
                <w:color w:val="auto"/>
                <w:sz w:val="20"/>
                <w:szCs w:val="20"/>
              </w:rPr>
            </w:pPr>
            <w:r w:rsidRPr="00DE140B">
              <w:rPr>
                <w:sz w:val="20"/>
                <w:szCs w:val="20"/>
              </w:rPr>
              <w:t>Section 5.1</w:t>
            </w:r>
          </w:p>
        </w:tc>
        <w:tc>
          <w:tcPr>
            <w:tcW w:w="1650" w:type="pct"/>
            <w:vAlign w:val="center"/>
          </w:tcPr>
          <w:p w14:paraId="484DB659" w14:textId="77777777" w:rsidR="00C852AD" w:rsidRPr="00DE140B" w:rsidRDefault="00C852AD" w:rsidP="00DF73CE">
            <w:pPr>
              <w:ind w:left="78" w:firstLine="12"/>
              <w:textAlignment w:val="baseline"/>
              <w:rPr>
                <w:color w:val="auto"/>
                <w:sz w:val="20"/>
                <w:szCs w:val="20"/>
              </w:rPr>
            </w:pPr>
            <w:r w:rsidRPr="00DE140B">
              <w:rPr>
                <w:sz w:val="20"/>
                <w:szCs w:val="20"/>
              </w:rPr>
              <w:t>Program/Project Management</w:t>
            </w:r>
          </w:p>
        </w:tc>
        <w:tc>
          <w:tcPr>
            <w:tcW w:w="2770" w:type="pct"/>
            <w:vAlign w:val="center"/>
          </w:tcPr>
          <w:p w14:paraId="68595836"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Program/Project Management Plan due within ten (10) business days of contract award. Subsequent updates due quarterly.</w:t>
            </w:r>
          </w:p>
          <w:p w14:paraId="4699EE5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WBS due within ten (10) business days of contract award. Subsequent updates due weekly.</w:t>
            </w:r>
          </w:p>
          <w:p w14:paraId="1A58D6C6"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Project Schedule due within ten (10) business days of contract award. Subsequent updates due weekly.</w:t>
            </w:r>
          </w:p>
          <w:p w14:paraId="5D341DA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Risk Register due within ten (10) business days of contract award. Subsequent updates due weekly.</w:t>
            </w:r>
          </w:p>
          <w:p w14:paraId="3361901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Risk and Issue log due within ten (10) business days of contract award. Subsequent updates due weekly.</w:t>
            </w:r>
          </w:p>
          <w:p w14:paraId="40E0A934" w14:textId="13051734"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Initial Risk Management Plan due within ten (10) business days of contract award. Subsequent updates due quarterly.</w:t>
            </w:r>
          </w:p>
          <w:p w14:paraId="05C7FF3E" w14:textId="1EF925F4"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Milestone deliverable draft due within five (5) business days from specified date provided by the COR</w:t>
            </w:r>
            <w:r w:rsidR="00DE140B">
              <w:rPr>
                <w:rFonts w:eastAsia="Calibri"/>
                <w:sz w:val="20"/>
                <w:szCs w:val="20"/>
              </w:rPr>
              <w:t>/ACOR</w:t>
            </w:r>
            <w:r w:rsidRPr="00DE140B">
              <w:rPr>
                <w:rFonts w:eastAsia="Calibri"/>
                <w:sz w:val="20"/>
                <w:szCs w:val="20"/>
              </w:rPr>
              <w:t xml:space="preserve"> or Program/Project Manager, or otherwise mutually determined by the parties without sacrificing quality.</w:t>
            </w:r>
          </w:p>
          <w:p w14:paraId="6497AEB6"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Finalized deliverables shall be completed within three (3) business days from date of receipt of the Government's comments.</w:t>
            </w:r>
          </w:p>
          <w:p w14:paraId="2A165702" w14:textId="77777777" w:rsidR="00C852AD" w:rsidRPr="00DE140B" w:rsidRDefault="00C852AD">
            <w:pPr>
              <w:spacing w:after="0" w:line="240" w:lineRule="auto"/>
              <w:ind w:left="350" w:firstLine="0"/>
              <w:textAlignment w:val="baseline"/>
              <w:rPr>
                <w:rFonts w:eastAsia="Calibri"/>
                <w:sz w:val="20"/>
                <w:szCs w:val="20"/>
              </w:rPr>
            </w:pPr>
          </w:p>
        </w:tc>
      </w:tr>
      <w:tr w:rsidR="00FB392F" w:rsidRPr="00DE140B" w14:paraId="20DF1CAE" w14:textId="77777777" w:rsidTr="00FB392F">
        <w:trPr>
          <w:trHeight w:val="377"/>
          <w:jc w:val="center"/>
        </w:trPr>
        <w:tc>
          <w:tcPr>
            <w:tcW w:w="580" w:type="pct"/>
            <w:vAlign w:val="center"/>
          </w:tcPr>
          <w:p w14:paraId="5178B5B5" w14:textId="77777777" w:rsidR="00C852AD" w:rsidRPr="00DE140B" w:rsidRDefault="00C852AD" w:rsidP="00DF73CE">
            <w:pPr>
              <w:ind w:left="-23"/>
              <w:rPr>
                <w:color w:val="auto"/>
                <w:sz w:val="20"/>
                <w:szCs w:val="20"/>
              </w:rPr>
            </w:pPr>
            <w:r w:rsidRPr="00DE140B">
              <w:rPr>
                <w:sz w:val="20"/>
                <w:szCs w:val="20"/>
              </w:rPr>
              <w:t>Section 5.1.1</w:t>
            </w:r>
          </w:p>
        </w:tc>
        <w:tc>
          <w:tcPr>
            <w:tcW w:w="1650" w:type="pct"/>
            <w:vAlign w:val="center"/>
          </w:tcPr>
          <w:p w14:paraId="1EDFB43A" w14:textId="77777777" w:rsidR="00C852AD" w:rsidRPr="00DE140B" w:rsidRDefault="00C852AD" w:rsidP="00DF73CE">
            <w:pPr>
              <w:ind w:left="168"/>
              <w:textAlignment w:val="baseline"/>
              <w:rPr>
                <w:rFonts w:eastAsia="Times New Roman"/>
                <w:color w:val="auto"/>
                <w:sz w:val="20"/>
                <w:szCs w:val="20"/>
              </w:rPr>
            </w:pPr>
            <w:r w:rsidRPr="00DE140B">
              <w:rPr>
                <w:rFonts w:eastAsia="Times New Roman"/>
                <w:sz w:val="20"/>
                <w:szCs w:val="20"/>
              </w:rPr>
              <w:t>Kick-off Meeting</w:t>
            </w:r>
          </w:p>
        </w:tc>
        <w:tc>
          <w:tcPr>
            <w:tcW w:w="2770" w:type="pct"/>
            <w:vAlign w:val="center"/>
          </w:tcPr>
          <w:p w14:paraId="0711D5E3" w14:textId="77777777" w:rsidR="00C852AD" w:rsidRPr="00DE140B" w:rsidRDefault="00C852AD" w:rsidP="00663D6C">
            <w:pPr>
              <w:numPr>
                <w:ilvl w:val="0"/>
                <w:numId w:val="28"/>
              </w:numPr>
              <w:spacing w:after="0" w:line="240" w:lineRule="auto"/>
              <w:textAlignment w:val="baseline"/>
              <w:rPr>
                <w:rFonts w:eastAsia="Times New Roman"/>
                <w:sz w:val="20"/>
                <w:szCs w:val="20"/>
              </w:rPr>
            </w:pPr>
            <w:r w:rsidRPr="00DE140B">
              <w:rPr>
                <w:rFonts w:eastAsia="Times New Roman"/>
                <w:sz w:val="20"/>
                <w:szCs w:val="20"/>
              </w:rPr>
              <w:t>Kick-off meeting to be scheduled within 10 calendar days of contract award</w:t>
            </w:r>
          </w:p>
          <w:p w14:paraId="52471D83" w14:textId="77777777" w:rsidR="00C852AD" w:rsidRPr="00DE140B" w:rsidRDefault="00C852AD" w:rsidP="00663D6C">
            <w:pPr>
              <w:numPr>
                <w:ilvl w:val="0"/>
                <w:numId w:val="28"/>
              </w:numPr>
              <w:spacing w:after="0" w:line="240" w:lineRule="auto"/>
              <w:textAlignment w:val="baseline"/>
              <w:rPr>
                <w:rFonts w:eastAsia="Times New Roman"/>
                <w:sz w:val="20"/>
                <w:szCs w:val="20"/>
              </w:rPr>
            </w:pPr>
            <w:r w:rsidRPr="00DE140B">
              <w:rPr>
                <w:rFonts w:eastAsia="Times New Roman"/>
                <w:sz w:val="20"/>
                <w:szCs w:val="20"/>
              </w:rPr>
              <w:t>Kick-off meeting agenda and all briefing material due two (2) calendar days before the meeting.</w:t>
            </w:r>
          </w:p>
          <w:p w14:paraId="0D43FF56" w14:textId="42BC7343" w:rsidR="00C852AD" w:rsidRPr="00DE140B" w:rsidRDefault="00C852AD" w:rsidP="00663D6C">
            <w:pPr>
              <w:numPr>
                <w:ilvl w:val="0"/>
                <w:numId w:val="28"/>
              </w:numPr>
              <w:spacing w:after="0" w:line="240" w:lineRule="auto"/>
              <w:textAlignment w:val="baseline"/>
              <w:rPr>
                <w:rFonts w:eastAsia="Times New Roman"/>
                <w:sz w:val="20"/>
                <w:szCs w:val="20"/>
              </w:rPr>
            </w:pPr>
            <w:r w:rsidRPr="00DE140B">
              <w:rPr>
                <w:rFonts w:eastAsia="Times New Roman"/>
                <w:sz w:val="20"/>
                <w:szCs w:val="20"/>
              </w:rPr>
              <w:t xml:space="preserve">Action Item list due </w:t>
            </w:r>
            <w:r w:rsidR="00DF2DDE" w:rsidRPr="00DE140B">
              <w:rPr>
                <w:rFonts w:eastAsia="Times New Roman"/>
                <w:sz w:val="20"/>
                <w:szCs w:val="20"/>
              </w:rPr>
              <w:t>one</w:t>
            </w:r>
            <w:r w:rsidRPr="00DE140B">
              <w:rPr>
                <w:rFonts w:eastAsia="Times New Roman"/>
                <w:sz w:val="20"/>
                <w:szCs w:val="20"/>
              </w:rPr>
              <w:t xml:space="preserve"> (</w:t>
            </w:r>
            <w:r w:rsidR="00DF2DDE" w:rsidRPr="00DE140B">
              <w:rPr>
                <w:rFonts w:eastAsia="Times New Roman"/>
                <w:sz w:val="20"/>
                <w:szCs w:val="20"/>
              </w:rPr>
              <w:t>1</w:t>
            </w:r>
            <w:r w:rsidRPr="00DE140B">
              <w:rPr>
                <w:rFonts w:eastAsia="Times New Roman"/>
                <w:sz w:val="20"/>
                <w:szCs w:val="20"/>
              </w:rPr>
              <w:t>) business day after kick-off meeting.</w:t>
            </w:r>
          </w:p>
          <w:p w14:paraId="04A74A6E" w14:textId="41AE9A32" w:rsidR="00C852AD" w:rsidRPr="00DE140B" w:rsidRDefault="00C852AD" w:rsidP="00663D6C">
            <w:pPr>
              <w:numPr>
                <w:ilvl w:val="0"/>
                <w:numId w:val="28"/>
              </w:numPr>
              <w:spacing w:after="0" w:line="240" w:lineRule="auto"/>
              <w:textAlignment w:val="baseline"/>
              <w:rPr>
                <w:rFonts w:eastAsia="Times New Roman"/>
                <w:color w:val="auto"/>
                <w:sz w:val="20"/>
                <w:szCs w:val="20"/>
              </w:rPr>
            </w:pPr>
            <w:r w:rsidRPr="00DE140B">
              <w:rPr>
                <w:rFonts w:eastAsia="Times New Roman"/>
                <w:sz w:val="20"/>
                <w:szCs w:val="20"/>
              </w:rPr>
              <w:t xml:space="preserve">Meeting minutes due </w:t>
            </w:r>
            <w:r w:rsidR="00DF2DDE" w:rsidRPr="00DE140B">
              <w:rPr>
                <w:rFonts w:eastAsia="Times New Roman"/>
                <w:sz w:val="20"/>
                <w:szCs w:val="20"/>
              </w:rPr>
              <w:t>one</w:t>
            </w:r>
            <w:r w:rsidRPr="00DE140B">
              <w:rPr>
                <w:rFonts w:eastAsia="Times New Roman"/>
                <w:sz w:val="20"/>
                <w:szCs w:val="20"/>
              </w:rPr>
              <w:t xml:space="preserve"> (</w:t>
            </w:r>
            <w:r w:rsidR="00DF2DDE" w:rsidRPr="00DE140B">
              <w:rPr>
                <w:rFonts w:eastAsia="Times New Roman"/>
                <w:sz w:val="20"/>
                <w:szCs w:val="20"/>
              </w:rPr>
              <w:t>1</w:t>
            </w:r>
            <w:r w:rsidRPr="00DE140B">
              <w:rPr>
                <w:rFonts w:eastAsia="Times New Roman"/>
                <w:sz w:val="20"/>
                <w:szCs w:val="20"/>
              </w:rPr>
              <w:t>) business day after kick-off meeting.</w:t>
            </w:r>
          </w:p>
        </w:tc>
      </w:tr>
      <w:tr w:rsidR="00FB392F" w:rsidRPr="00DE140B" w14:paraId="52B88DA8" w14:textId="77777777" w:rsidTr="00DF73CE">
        <w:trPr>
          <w:trHeight w:val="910"/>
          <w:jc w:val="center"/>
        </w:trPr>
        <w:tc>
          <w:tcPr>
            <w:tcW w:w="580" w:type="pct"/>
            <w:vAlign w:val="center"/>
          </w:tcPr>
          <w:p w14:paraId="2A5BF3F6" w14:textId="77777777" w:rsidR="00C852AD" w:rsidRPr="00DE140B" w:rsidRDefault="00C852AD" w:rsidP="00DF73CE">
            <w:pPr>
              <w:ind w:left="-23"/>
              <w:rPr>
                <w:color w:val="auto"/>
                <w:sz w:val="20"/>
                <w:szCs w:val="20"/>
              </w:rPr>
            </w:pPr>
            <w:r w:rsidRPr="00DE140B">
              <w:rPr>
                <w:sz w:val="20"/>
                <w:szCs w:val="20"/>
              </w:rPr>
              <w:t>Section 5.1.2</w:t>
            </w:r>
          </w:p>
        </w:tc>
        <w:tc>
          <w:tcPr>
            <w:tcW w:w="1650" w:type="pct"/>
            <w:vAlign w:val="center"/>
          </w:tcPr>
          <w:p w14:paraId="24AAF96A" w14:textId="77777777" w:rsidR="00C852AD" w:rsidRPr="00DE140B" w:rsidRDefault="00C852AD" w:rsidP="00DF73CE">
            <w:pPr>
              <w:autoSpaceDE w:val="0"/>
              <w:autoSpaceDN w:val="0"/>
              <w:adjustRightInd w:val="0"/>
              <w:ind w:left="168"/>
              <w:rPr>
                <w:color w:val="auto"/>
                <w:sz w:val="20"/>
                <w:szCs w:val="20"/>
              </w:rPr>
            </w:pPr>
            <w:r w:rsidRPr="00DE140B">
              <w:rPr>
                <w:sz w:val="20"/>
                <w:szCs w:val="20"/>
              </w:rPr>
              <w:t>PMP Plan</w:t>
            </w:r>
          </w:p>
        </w:tc>
        <w:tc>
          <w:tcPr>
            <w:tcW w:w="2770" w:type="pct"/>
            <w:vAlign w:val="center"/>
          </w:tcPr>
          <w:p w14:paraId="7EB3CC7B" w14:textId="26CF4A6A" w:rsidR="00C852AD" w:rsidRPr="00DE140B" w:rsidRDefault="00C852AD" w:rsidP="00663D6C">
            <w:pPr>
              <w:pStyle w:val="ListParagraph"/>
              <w:numPr>
                <w:ilvl w:val="0"/>
                <w:numId w:val="25"/>
              </w:numPr>
              <w:spacing w:after="0" w:line="240" w:lineRule="auto"/>
              <w:rPr>
                <w:rFonts w:ascii="Arial" w:eastAsia="Calibri" w:hAnsi="Arial" w:cs="Arial"/>
                <w:sz w:val="20"/>
                <w:szCs w:val="20"/>
              </w:rPr>
            </w:pPr>
            <w:r w:rsidRPr="00DE140B">
              <w:rPr>
                <w:rFonts w:ascii="Arial" w:eastAsia="Calibri" w:hAnsi="Arial" w:cs="Arial"/>
                <w:sz w:val="20"/>
                <w:szCs w:val="20"/>
              </w:rPr>
              <w:t>Initial Program/Project Management Plan due ten (10) business days from contract award. Subsequent updates due quarterly.</w:t>
            </w:r>
          </w:p>
        </w:tc>
      </w:tr>
      <w:tr w:rsidR="00FB392F" w:rsidRPr="00DE140B" w14:paraId="423D9149" w14:textId="77777777" w:rsidTr="00FB392F">
        <w:trPr>
          <w:trHeight w:val="584"/>
          <w:jc w:val="center"/>
        </w:trPr>
        <w:tc>
          <w:tcPr>
            <w:tcW w:w="580" w:type="pct"/>
            <w:vAlign w:val="center"/>
          </w:tcPr>
          <w:p w14:paraId="0D1F535B" w14:textId="77777777" w:rsidR="00C852AD" w:rsidRPr="00DE140B" w:rsidRDefault="00C852AD" w:rsidP="00DF73CE">
            <w:pPr>
              <w:ind w:left="-23"/>
              <w:rPr>
                <w:color w:val="auto"/>
                <w:sz w:val="20"/>
                <w:szCs w:val="20"/>
              </w:rPr>
            </w:pPr>
            <w:r w:rsidRPr="00DE140B">
              <w:rPr>
                <w:sz w:val="20"/>
                <w:szCs w:val="20"/>
              </w:rPr>
              <w:t>Section 5.1.3</w:t>
            </w:r>
          </w:p>
        </w:tc>
        <w:tc>
          <w:tcPr>
            <w:tcW w:w="1650" w:type="pct"/>
            <w:vAlign w:val="center"/>
          </w:tcPr>
          <w:p w14:paraId="05CD7E10" w14:textId="77777777" w:rsidR="00C852AD" w:rsidRPr="00DE140B" w:rsidRDefault="00C852AD" w:rsidP="00DF73CE">
            <w:pPr>
              <w:autoSpaceDE w:val="0"/>
              <w:autoSpaceDN w:val="0"/>
              <w:adjustRightInd w:val="0"/>
              <w:ind w:left="168"/>
              <w:rPr>
                <w:color w:val="auto"/>
                <w:sz w:val="20"/>
                <w:szCs w:val="20"/>
              </w:rPr>
            </w:pPr>
            <w:r w:rsidRPr="00DE140B">
              <w:rPr>
                <w:sz w:val="20"/>
                <w:szCs w:val="20"/>
              </w:rPr>
              <w:t>Meeting and Reporting</w:t>
            </w:r>
          </w:p>
        </w:tc>
        <w:tc>
          <w:tcPr>
            <w:tcW w:w="2770" w:type="pct"/>
            <w:vAlign w:val="center"/>
          </w:tcPr>
          <w:p w14:paraId="3769E189"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Create a weekly performance meeting</w:t>
            </w:r>
          </w:p>
          <w:p w14:paraId="73FE27AC"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Facilitate weekly meetings</w:t>
            </w:r>
          </w:p>
          <w:p w14:paraId="7844E8B1"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Provide an agenda for all meetings two (2) business days prior to the meeting</w:t>
            </w:r>
          </w:p>
          <w:p w14:paraId="069FCE35"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Meeting minutes due within one (1) business day after the meeting.</w:t>
            </w:r>
          </w:p>
          <w:p w14:paraId="3BB67D21"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Meeting minutes shall include key discussions and decisions, the attendees, the action items and outstanding issues, the Contractor staff responsible for managing each action item and/or outstanding issue, and any other information determined necessary by MDEO or key personnel.</w:t>
            </w:r>
          </w:p>
          <w:p w14:paraId="62EB2577"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Develop and maintain action item list and outstanding issues within ten (10) business days of contract award.</w:t>
            </w:r>
          </w:p>
          <w:p w14:paraId="72093532"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Maintain the action item and issue repository for the entire performance period, including those that have been resolved or closed</w:t>
            </w:r>
          </w:p>
          <w:p w14:paraId="664ABFBD"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Present all issues and action items during the weekly performance meeting</w:t>
            </w:r>
          </w:p>
          <w:p w14:paraId="5CAAAA2C"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Create detailed ad-hoc white papers that analyze project challenges and provide recommendations for resolution</w:t>
            </w:r>
          </w:p>
          <w:p w14:paraId="1A4F4522" w14:textId="77777777"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Perform Quality Assurance reviews of the project and operational deliverables and provide reports that address variances on a monthly basis.</w:t>
            </w:r>
          </w:p>
          <w:p w14:paraId="3ED4E11B" w14:textId="57E7C769" w:rsidR="00C852AD" w:rsidRPr="00DE140B" w:rsidRDefault="00C852AD" w:rsidP="00663D6C">
            <w:pPr>
              <w:pStyle w:val="ListParagraph"/>
              <w:numPr>
                <w:ilvl w:val="0"/>
                <w:numId w:val="25"/>
              </w:numPr>
              <w:spacing w:after="0" w:line="240" w:lineRule="auto"/>
              <w:rPr>
                <w:rFonts w:ascii="Arial" w:eastAsia="Calibri" w:hAnsi="Arial" w:cs="Arial"/>
                <w:color w:val="000000"/>
                <w:sz w:val="20"/>
                <w:szCs w:val="20"/>
              </w:rPr>
            </w:pPr>
            <w:r w:rsidRPr="00DE140B">
              <w:rPr>
                <w:rFonts w:ascii="Arial" w:eastAsia="Calibri" w:hAnsi="Arial" w:cs="Arial"/>
                <w:color w:val="000000"/>
                <w:sz w:val="20"/>
                <w:szCs w:val="20"/>
              </w:rPr>
              <w:t>Develop and maintain a SharePoint si</w:t>
            </w:r>
            <w:r w:rsidR="00DF2DDE" w:rsidRPr="00DE140B">
              <w:rPr>
                <w:rFonts w:ascii="Arial" w:eastAsia="Calibri" w:hAnsi="Arial" w:cs="Arial"/>
                <w:color w:val="000000"/>
                <w:sz w:val="20"/>
                <w:szCs w:val="20"/>
              </w:rPr>
              <w:t>t</w:t>
            </w:r>
            <w:r w:rsidRPr="00DE140B">
              <w:rPr>
                <w:rFonts w:ascii="Arial" w:eastAsia="Calibri" w:hAnsi="Arial" w:cs="Arial"/>
                <w:color w:val="000000"/>
                <w:sz w:val="20"/>
                <w:szCs w:val="20"/>
              </w:rPr>
              <w:t>e for the program/project within ten (10) business days of contract award</w:t>
            </w:r>
          </w:p>
          <w:p w14:paraId="6E1BF973" w14:textId="79669042" w:rsidR="00C5767C" w:rsidRPr="00DE140B" w:rsidRDefault="00C5767C" w:rsidP="00663D6C">
            <w:pPr>
              <w:pStyle w:val="ListParagraph"/>
              <w:numPr>
                <w:ilvl w:val="0"/>
                <w:numId w:val="25"/>
              </w:numPr>
              <w:spacing w:after="0" w:line="240" w:lineRule="auto"/>
              <w:rPr>
                <w:rFonts w:ascii="Arial" w:eastAsia="Calibri" w:hAnsi="Arial" w:cs="Arial"/>
                <w:sz w:val="20"/>
                <w:szCs w:val="20"/>
              </w:rPr>
            </w:pPr>
            <w:r w:rsidRPr="00DE140B">
              <w:rPr>
                <w:rFonts w:ascii="Arial" w:eastAsia="Calibri" w:hAnsi="Arial" w:cs="Arial"/>
                <w:color w:val="000000"/>
                <w:sz w:val="20"/>
                <w:szCs w:val="20"/>
              </w:rPr>
              <w:t>Maintain new and existing SP Pages, Portals, and Trackers as needed. Maintenance will include but are not limited to page patches and page/portal updates.</w:t>
            </w:r>
          </w:p>
        </w:tc>
      </w:tr>
      <w:tr w:rsidR="00FB392F" w:rsidRPr="00DE140B" w14:paraId="631293F3" w14:textId="77777777" w:rsidTr="00FB392F">
        <w:trPr>
          <w:trHeight w:val="863"/>
          <w:jc w:val="center"/>
        </w:trPr>
        <w:tc>
          <w:tcPr>
            <w:tcW w:w="580" w:type="pct"/>
            <w:vAlign w:val="center"/>
          </w:tcPr>
          <w:p w14:paraId="4EFB758F" w14:textId="77777777" w:rsidR="00C852AD" w:rsidRPr="00DE140B" w:rsidRDefault="00C852AD" w:rsidP="00DF73CE">
            <w:pPr>
              <w:ind w:left="-23"/>
              <w:rPr>
                <w:color w:val="auto"/>
                <w:sz w:val="20"/>
                <w:szCs w:val="20"/>
              </w:rPr>
            </w:pPr>
            <w:r w:rsidRPr="00DE140B">
              <w:rPr>
                <w:sz w:val="20"/>
                <w:szCs w:val="20"/>
              </w:rPr>
              <w:t>5.1.3.1</w:t>
            </w:r>
          </w:p>
        </w:tc>
        <w:tc>
          <w:tcPr>
            <w:tcW w:w="1650" w:type="pct"/>
            <w:vAlign w:val="center"/>
          </w:tcPr>
          <w:p w14:paraId="1FD9D933" w14:textId="77777777" w:rsidR="00C852AD" w:rsidRPr="00DE140B" w:rsidRDefault="00C852AD" w:rsidP="00DF73CE">
            <w:pPr>
              <w:ind w:left="168" w:firstLine="0"/>
              <w:textAlignment w:val="baseline"/>
              <w:rPr>
                <w:color w:val="auto"/>
                <w:sz w:val="20"/>
                <w:szCs w:val="20"/>
              </w:rPr>
            </w:pPr>
            <w:r w:rsidRPr="00DE140B">
              <w:rPr>
                <w:sz w:val="20"/>
                <w:szCs w:val="20"/>
              </w:rPr>
              <w:t>Monthly Performance Summary Report</w:t>
            </w:r>
          </w:p>
        </w:tc>
        <w:tc>
          <w:tcPr>
            <w:tcW w:w="2770" w:type="pct"/>
            <w:vAlign w:val="center"/>
          </w:tcPr>
          <w:p w14:paraId="3802EB88" w14:textId="4FFFD275" w:rsidR="00C852AD" w:rsidRPr="00DE140B" w:rsidRDefault="00C852AD" w:rsidP="00663D6C">
            <w:pPr>
              <w:numPr>
                <w:ilvl w:val="0"/>
                <w:numId w:val="26"/>
              </w:numPr>
              <w:spacing w:after="0" w:line="240" w:lineRule="auto"/>
              <w:ind w:left="317" w:hanging="274"/>
              <w:textAlignment w:val="baseline"/>
              <w:rPr>
                <w:rFonts w:eastAsia="Calibri"/>
                <w:sz w:val="20"/>
                <w:szCs w:val="20"/>
              </w:rPr>
            </w:pPr>
            <w:r w:rsidRPr="00DE140B">
              <w:rPr>
                <w:rFonts w:eastAsia="Calibri"/>
                <w:color w:val="auto"/>
                <w:sz w:val="20"/>
                <w:szCs w:val="20"/>
              </w:rPr>
              <w:t>Provide monthly Performance Summary Report</w:t>
            </w:r>
            <w:r w:rsidR="00EC316F" w:rsidRPr="00DE140B">
              <w:rPr>
                <w:rFonts w:eastAsia="Calibri"/>
                <w:color w:val="auto"/>
                <w:sz w:val="20"/>
                <w:szCs w:val="20"/>
              </w:rPr>
              <w:t xml:space="preserve"> by last business day of the month</w:t>
            </w:r>
          </w:p>
        </w:tc>
      </w:tr>
      <w:tr w:rsidR="00FB392F" w:rsidRPr="00DE140B" w14:paraId="531F1130" w14:textId="77777777" w:rsidTr="00FB392F">
        <w:trPr>
          <w:trHeight w:val="476"/>
          <w:jc w:val="center"/>
        </w:trPr>
        <w:tc>
          <w:tcPr>
            <w:tcW w:w="580" w:type="pct"/>
            <w:vAlign w:val="center"/>
          </w:tcPr>
          <w:p w14:paraId="5AC2BF6C" w14:textId="77777777" w:rsidR="00C852AD" w:rsidRPr="00DE140B" w:rsidRDefault="00C852AD" w:rsidP="00DF73CE">
            <w:pPr>
              <w:ind w:left="-23"/>
              <w:rPr>
                <w:color w:val="auto"/>
                <w:sz w:val="20"/>
                <w:szCs w:val="20"/>
              </w:rPr>
            </w:pPr>
            <w:r w:rsidRPr="00DE140B">
              <w:rPr>
                <w:sz w:val="20"/>
                <w:szCs w:val="20"/>
              </w:rPr>
              <w:t>5.1.4</w:t>
            </w:r>
          </w:p>
        </w:tc>
        <w:tc>
          <w:tcPr>
            <w:tcW w:w="1650" w:type="pct"/>
            <w:vAlign w:val="center"/>
          </w:tcPr>
          <w:p w14:paraId="7C366C85" w14:textId="77777777" w:rsidR="00C852AD" w:rsidRPr="00DE140B" w:rsidRDefault="00C852AD" w:rsidP="00DF73CE">
            <w:pPr>
              <w:ind w:left="168" w:firstLine="0"/>
              <w:textAlignment w:val="baseline"/>
              <w:rPr>
                <w:rFonts w:eastAsia="Times New Roman"/>
                <w:color w:val="auto"/>
                <w:sz w:val="20"/>
                <w:szCs w:val="20"/>
              </w:rPr>
            </w:pPr>
            <w:r w:rsidRPr="00DE140B">
              <w:rPr>
                <w:rFonts w:eastAsia="Times New Roman"/>
                <w:sz w:val="20"/>
                <w:szCs w:val="20"/>
              </w:rPr>
              <w:t>Staffing Approach</w:t>
            </w:r>
          </w:p>
        </w:tc>
        <w:tc>
          <w:tcPr>
            <w:tcW w:w="2770" w:type="pct"/>
            <w:vAlign w:val="center"/>
          </w:tcPr>
          <w:p w14:paraId="4EEE25CC"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Onboarding Status Report as part of the monthly progress report in Section 5.1.3.1</w:t>
            </w:r>
          </w:p>
          <w:p w14:paraId="212CEA23"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onboarding status weekly</w:t>
            </w:r>
          </w:p>
        </w:tc>
      </w:tr>
      <w:tr w:rsidR="00FB392F" w:rsidRPr="00DE140B" w14:paraId="6A142CCE" w14:textId="77777777" w:rsidTr="00FB392F">
        <w:trPr>
          <w:trHeight w:val="476"/>
          <w:jc w:val="center"/>
        </w:trPr>
        <w:tc>
          <w:tcPr>
            <w:tcW w:w="580" w:type="pct"/>
            <w:vAlign w:val="center"/>
          </w:tcPr>
          <w:p w14:paraId="69E33B6C" w14:textId="77777777" w:rsidR="00C852AD" w:rsidRPr="00DE140B" w:rsidRDefault="00C852AD" w:rsidP="00DF73CE">
            <w:pPr>
              <w:ind w:left="-23"/>
              <w:rPr>
                <w:color w:val="auto"/>
                <w:sz w:val="20"/>
                <w:szCs w:val="20"/>
              </w:rPr>
            </w:pPr>
            <w:r w:rsidRPr="00DE140B">
              <w:rPr>
                <w:sz w:val="20"/>
                <w:szCs w:val="20"/>
              </w:rPr>
              <w:t>5.1.5</w:t>
            </w:r>
          </w:p>
        </w:tc>
        <w:tc>
          <w:tcPr>
            <w:tcW w:w="1650" w:type="pct"/>
            <w:vAlign w:val="center"/>
          </w:tcPr>
          <w:p w14:paraId="4D6B8808" w14:textId="77777777" w:rsidR="00C852AD" w:rsidRPr="00DE140B" w:rsidRDefault="00C852AD" w:rsidP="00DF73CE">
            <w:pPr>
              <w:spacing w:before="120"/>
              <w:ind w:left="168"/>
              <w:textAlignment w:val="baseline"/>
              <w:rPr>
                <w:rFonts w:eastAsia="Times New Roman"/>
                <w:color w:val="auto"/>
                <w:sz w:val="20"/>
                <w:szCs w:val="20"/>
              </w:rPr>
            </w:pPr>
            <w:r w:rsidRPr="00DE140B">
              <w:rPr>
                <w:rFonts w:eastAsia="Times New Roman"/>
                <w:sz w:val="20"/>
                <w:szCs w:val="20"/>
              </w:rPr>
              <w:t>Quality Control Plan</w:t>
            </w:r>
          </w:p>
        </w:tc>
        <w:tc>
          <w:tcPr>
            <w:tcW w:w="2770" w:type="pct"/>
            <w:vAlign w:val="center"/>
          </w:tcPr>
          <w:p w14:paraId="314E8707" w14:textId="2439B509"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Quality Control Plan ten (10) business days after contract award</w:t>
            </w:r>
          </w:p>
          <w:p w14:paraId="2C9EF581" w14:textId="54E2EEA3"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Updated Quality Contral Plan Documentation quarterly</w:t>
            </w:r>
            <w:r w:rsidR="003B0192" w:rsidRPr="00DE140B">
              <w:rPr>
                <w:rFonts w:eastAsia="Calibri"/>
                <w:sz w:val="20"/>
                <w:szCs w:val="20"/>
              </w:rPr>
              <w:t xml:space="preserve">, negative response required if there are no monthly </w:t>
            </w:r>
            <w:r w:rsidR="00711825" w:rsidRPr="00DE140B">
              <w:rPr>
                <w:rFonts w:eastAsia="Calibri"/>
                <w:sz w:val="20"/>
                <w:szCs w:val="20"/>
              </w:rPr>
              <w:t>updates</w:t>
            </w:r>
            <w:r w:rsidR="003B0192" w:rsidRPr="00DE140B">
              <w:rPr>
                <w:rFonts w:eastAsia="Calibri"/>
                <w:sz w:val="20"/>
                <w:szCs w:val="20"/>
              </w:rPr>
              <w:t xml:space="preserve"> to report</w:t>
            </w:r>
          </w:p>
          <w:p w14:paraId="693D2729" w14:textId="20E9D149"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monthly report on lessons learned for CPI</w:t>
            </w:r>
            <w:r w:rsidR="00743C8A" w:rsidRPr="00DE140B">
              <w:rPr>
                <w:rFonts w:eastAsia="Calibri"/>
                <w:sz w:val="20"/>
                <w:szCs w:val="20"/>
              </w:rPr>
              <w:t xml:space="preserve"> due the last business day of the month</w:t>
            </w:r>
            <w:r w:rsidRPr="00DE140B">
              <w:rPr>
                <w:rFonts w:eastAsia="Calibri"/>
                <w:sz w:val="20"/>
                <w:szCs w:val="20"/>
              </w:rPr>
              <w:t>, negative response required if there are no monthly lessons to report</w:t>
            </w:r>
          </w:p>
        </w:tc>
      </w:tr>
      <w:tr w:rsidR="00FB392F" w:rsidRPr="00DE140B" w14:paraId="5BCD48BD" w14:textId="77777777" w:rsidTr="00DF73CE">
        <w:trPr>
          <w:trHeight w:val="1594"/>
          <w:jc w:val="center"/>
        </w:trPr>
        <w:tc>
          <w:tcPr>
            <w:tcW w:w="580" w:type="pct"/>
            <w:vAlign w:val="center"/>
          </w:tcPr>
          <w:p w14:paraId="2307BDAB" w14:textId="77777777" w:rsidR="00C852AD" w:rsidRPr="00DE140B" w:rsidRDefault="00C852AD" w:rsidP="00DF73CE">
            <w:pPr>
              <w:ind w:left="-23"/>
              <w:rPr>
                <w:color w:val="auto"/>
                <w:sz w:val="20"/>
                <w:szCs w:val="20"/>
              </w:rPr>
            </w:pPr>
            <w:r w:rsidRPr="00DE140B">
              <w:rPr>
                <w:sz w:val="20"/>
                <w:szCs w:val="20"/>
              </w:rPr>
              <w:t>5.1.6</w:t>
            </w:r>
          </w:p>
        </w:tc>
        <w:tc>
          <w:tcPr>
            <w:tcW w:w="1650" w:type="pct"/>
            <w:vAlign w:val="center"/>
          </w:tcPr>
          <w:p w14:paraId="7B0412FF" w14:textId="77777777" w:rsidR="00C852AD" w:rsidRPr="00DE140B" w:rsidRDefault="00C852AD" w:rsidP="00DF73CE">
            <w:pPr>
              <w:ind w:left="168" w:firstLine="0"/>
              <w:textAlignment w:val="baseline"/>
              <w:rPr>
                <w:rFonts w:eastAsia="Times New Roman"/>
                <w:color w:val="auto"/>
                <w:sz w:val="20"/>
                <w:szCs w:val="20"/>
              </w:rPr>
            </w:pPr>
            <w:r w:rsidRPr="00DE140B">
              <w:rPr>
                <w:rFonts w:eastAsia="Times New Roman"/>
                <w:sz w:val="20"/>
                <w:szCs w:val="20"/>
              </w:rPr>
              <w:t>Performance Review</w:t>
            </w:r>
          </w:p>
        </w:tc>
        <w:tc>
          <w:tcPr>
            <w:tcW w:w="2770" w:type="pct"/>
            <w:vAlign w:val="center"/>
          </w:tcPr>
          <w:p w14:paraId="1CD78363" w14:textId="77777777" w:rsidR="00C852AD" w:rsidRPr="00DE140B" w:rsidRDefault="00C852AD" w:rsidP="00663D6C">
            <w:pPr>
              <w:numPr>
                <w:ilvl w:val="0"/>
                <w:numId w:val="26"/>
              </w:numPr>
              <w:spacing w:after="0" w:line="240" w:lineRule="auto"/>
              <w:textAlignment w:val="baseline"/>
              <w:rPr>
                <w:rFonts w:eastAsia="Times New Roman"/>
                <w:sz w:val="20"/>
                <w:szCs w:val="20"/>
              </w:rPr>
            </w:pPr>
            <w:r w:rsidRPr="00DE140B">
              <w:rPr>
                <w:rFonts w:eastAsia="Times New Roman"/>
                <w:sz w:val="20"/>
                <w:szCs w:val="20"/>
              </w:rPr>
              <w:t>Create and facilitate a bi-weekly performance review meeting</w:t>
            </w:r>
          </w:p>
          <w:p w14:paraId="12D83F17" w14:textId="77777777" w:rsidR="00C852AD" w:rsidRPr="00DE140B" w:rsidRDefault="00C852AD" w:rsidP="00663D6C">
            <w:pPr>
              <w:numPr>
                <w:ilvl w:val="0"/>
                <w:numId w:val="26"/>
              </w:numPr>
              <w:spacing w:after="0" w:line="240" w:lineRule="auto"/>
              <w:textAlignment w:val="baseline"/>
              <w:rPr>
                <w:rFonts w:eastAsia="Times New Roman"/>
                <w:sz w:val="20"/>
                <w:szCs w:val="20"/>
              </w:rPr>
            </w:pPr>
            <w:r w:rsidRPr="00DE140B">
              <w:rPr>
                <w:rFonts w:eastAsia="Times New Roman"/>
                <w:sz w:val="20"/>
                <w:szCs w:val="20"/>
              </w:rPr>
              <w:t>Provide meeting agenda two (2) business days prior to meeting</w:t>
            </w:r>
          </w:p>
          <w:p w14:paraId="49479FE1" w14:textId="450EB0D7" w:rsidR="00C852AD" w:rsidRPr="00DE140B" w:rsidRDefault="00C852AD" w:rsidP="00663D6C">
            <w:pPr>
              <w:numPr>
                <w:ilvl w:val="0"/>
                <w:numId w:val="26"/>
              </w:numPr>
              <w:spacing w:after="0" w:line="240" w:lineRule="auto"/>
              <w:textAlignment w:val="baseline"/>
              <w:rPr>
                <w:rFonts w:eastAsia="Times New Roman"/>
                <w:color w:val="auto"/>
                <w:sz w:val="20"/>
                <w:szCs w:val="20"/>
              </w:rPr>
            </w:pPr>
            <w:r w:rsidRPr="00DE140B">
              <w:rPr>
                <w:rFonts w:eastAsia="Times New Roman"/>
                <w:sz w:val="20"/>
                <w:szCs w:val="20"/>
              </w:rPr>
              <w:t xml:space="preserve">Provide meeting minutes </w:t>
            </w:r>
            <w:r w:rsidR="001C703D" w:rsidRPr="00DE140B">
              <w:rPr>
                <w:rFonts w:eastAsia="Times New Roman"/>
                <w:sz w:val="20"/>
                <w:szCs w:val="20"/>
              </w:rPr>
              <w:t>one</w:t>
            </w:r>
            <w:r w:rsidRPr="00DE140B">
              <w:rPr>
                <w:rFonts w:eastAsia="Times New Roman"/>
                <w:sz w:val="20"/>
                <w:szCs w:val="20"/>
              </w:rPr>
              <w:t xml:space="preserve"> (</w:t>
            </w:r>
            <w:r w:rsidR="001C703D" w:rsidRPr="00DE140B">
              <w:rPr>
                <w:rFonts w:eastAsia="Times New Roman"/>
                <w:sz w:val="20"/>
                <w:szCs w:val="20"/>
              </w:rPr>
              <w:t>1</w:t>
            </w:r>
            <w:r w:rsidRPr="00DE140B">
              <w:rPr>
                <w:rFonts w:eastAsia="Times New Roman"/>
                <w:sz w:val="20"/>
                <w:szCs w:val="20"/>
              </w:rPr>
              <w:t>) business days after the meeting</w:t>
            </w:r>
          </w:p>
        </w:tc>
      </w:tr>
      <w:tr w:rsidR="00FB392F" w:rsidRPr="00DE140B" w14:paraId="02B1FB98" w14:textId="77777777" w:rsidTr="00DF73CE">
        <w:trPr>
          <w:trHeight w:val="1783"/>
          <w:jc w:val="center"/>
        </w:trPr>
        <w:tc>
          <w:tcPr>
            <w:tcW w:w="580" w:type="pct"/>
            <w:vAlign w:val="center"/>
          </w:tcPr>
          <w:p w14:paraId="6D6C57DE" w14:textId="77777777" w:rsidR="00C852AD" w:rsidRPr="00DE140B" w:rsidRDefault="00C852AD" w:rsidP="00DF73CE">
            <w:pPr>
              <w:ind w:left="-23"/>
              <w:rPr>
                <w:color w:val="auto"/>
                <w:sz w:val="20"/>
                <w:szCs w:val="20"/>
              </w:rPr>
            </w:pPr>
            <w:r w:rsidRPr="00DE140B">
              <w:rPr>
                <w:sz w:val="20"/>
                <w:szCs w:val="20"/>
              </w:rPr>
              <w:t>5.1.8</w:t>
            </w:r>
          </w:p>
        </w:tc>
        <w:tc>
          <w:tcPr>
            <w:tcW w:w="1650" w:type="pct"/>
            <w:vAlign w:val="center"/>
          </w:tcPr>
          <w:p w14:paraId="7073DE59" w14:textId="77777777" w:rsidR="00C852AD" w:rsidRPr="00DE140B" w:rsidRDefault="00C852AD" w:rsidP="00DF73CE">
            <w:pPr>
              <w:spacing w:after="80"/>
              <w:ind w:left="168"/>
              <w:rPr>
                <w:color w:val="auto"/>
                <w:sz w:val="20"/>
                <w:szCs w:val="20"/>
              </w:rPr>
            </w:pPr>
            <w:r w:rsidRPr="00DE140B">
              <w:rPr>
                <w:sz w:val="20"/>
                <w:szCs w:val="20"/>
              </w:rPr>
              <w:t>Quarterly Performance Meeting</w:t>
            </w:r>
          </w:p>
        </w:tc>
        <w:tc>
          <w:tcPr>
            <w:tcW w:w="2770" w:type="pct"/>
            <w:vAlign w:val="center"/>
          </w:tcPr>
          <w:p w14:paraId="28260288" w14:textId="77777777" w:rsidR="00C852AD" w:rsidRPr="00DE140B" w:rsidRDefault="00C852AD" w:rsidP="00663D6C">
            <w:pPr>
              <w:numPr>
                <w:ilvl w:val="0"/>
                <w:numId w:val="26"/>
              </w:numPr>
              <w:spacing w:after="0" w:line="240" w:lineRule="auto"/>
              <w:contextualSpacing/>
              <w:rPr>
                <w:rFonts w:eastAsia="Calibri"/>
                <w:sz w:val="20"/>
                <w:szCs w:val="20"/>
              </w:rPr>
            </w:pPr>
            <w:r w:rsidRPr="00DE140B">
              <w:rPr>
                <w:rFonts w:eastAsia="Calibri"/>
                <w:sz w:val="20"/>
                <w:szCs w:val="20"/>
              </w:rPr>
              <w:t>Provide quarterly Performance Status Report</w:t>
            </w:r>
          </w:p>
          <w:p w14:paraId="553BDB2B" w14:textId="77777777" w:rsidR="00C852AD" w:rsidRPr="00DE140B" w:rsidRDefault="00C852AD" w:rsidP="00663D6C">
            <w:pPr>
              <w:numPr>
                <w:ilvl w:val="0"/>
                <w:numId w:val="26"/>
              </w:numPr>
              <w:spacing w:after="0" w:line="240" w:lineRule="auto"/>
              <w:contextualSpacing/>
              <w:rPr>
                <w:rFonts w:eastAsia="Calibri"/>
                <w:sz w:val="20"/>
                <w:szCs w:val="20"/>
              </w:rPr>
            </w:pPr>
            <w:r w:rsidRPr="00DE140B">
              <w:rPr>
                <w:rFonts w:eastAsia="Calibri"/>
                <w:sz w:val="20"/>
                <w:szCs w:val="20"/>
              </w:rPr>
              <w:t>Create and facilitate a bi-weekly performance review meeting</w:t>
            </w:r>
          </w:p>
          <w:p w14:paraId="7453F090" w14:textId="77777777" w:rsidR="00C852AD" w:rsidRPr="00DE140B" w:rsidRDefault="00C852AD" w:rsidP="00663D6C">
            <w:pPr>
              <w:numPr>
                <w:ilvl w:val="0"/>
                <w:numId w:val="26"/>
              </w:numPr>
              <w:spacing w:after="0" w:line="240" w:lineRule="auto"/>
              <w:contextualSpacing/>
              <w:rPr>
                <w:rFonts w:eastAsia="Calibri"/>
                <w:sz w:val="20"/>
                <w:szCs w:val="20"/>
              </w:rPr>
            </w:pPr>
            <w:r w:rsidRPr="00DE140B">
              <w:rPr>
                <w:rFonts w:eastAsia="Calibri"/>
                <w:sz w:val="20"/>
                <w:szCs w:val="20"/>
              </w:rPr>
              <w:t>Provide meeting agenda two (2) business days prior to meeting</w:t>
            </w:r>
          </w:p>
          <w:p w14:paraId="73223757" w14:textId="5FA30158" w:rsidR="00C852AD" w:rsidRPr="00DE140B" w:rsidRDefault="00C852AD" w:rsidP="00663D6C">
            <w:pPr>
              <w:numPr>
                <w:ilvl w:val="0"/>
                <w:numId w:val="26"/>
              </w:numPr>
              <w:spacing w:after="0" w:line="240" w:lineRule="auto"/>
              <w:contextualSpacing/>
              <w:rPr>
                <w:rFonts w:eastAsia="Calibri"/>
                <w:sz w:val="20"/>
                <w:szCs w:val="20"/>
              </w:rPr>
            </w:pPr>
            <w:r w:rsidRPr="00DE140B">
              <w:rPr>
                <w:rFonts w:eastAsia="Calibri"/>
                <w:sz w:val="20"/>
                <w:szCs w:val="20"/>
              </w:rPr>
              <w:t xml:space="preserve">Provide meeting minutes </w:t>
            </w:r>
            <w:r w:rsidR="00A82CAC" w:rsidRPr="00DE140B">
              <w:rPr>
                <w:rFonts w:eastAsia="Calibri"/>
                <w:sz w:val="20"/>
                <w:szCs w:val="20"/>
              </w:rPr>
              <w:t>one</w:t>
            </w:r>
            <w:r w:rsidRPr="00DE140B">
              <w:rPr>
                <w:rFonts w:eastAsia="Calibri"/>
                <w:sz w:val="20"/>
                <w:szCs w:val="20"/>
              </w:rPr>
              <w:t xml:space="preserve"> (</w:t>
            </w:r>
            <w:r w:rsidR="00A82CAC" w:rsidRPr="00DE140B">
              <w:rPr>
                <w:rFonts w:eastAsia="Calibri"/>
                <w:sz w:val="20"/>
                <w:szCs w:val="20"/>
              </w:rPr>
              <w:t>1</w:t>
            </w:r>
            <w:r w:rsidRPr="00DE140B">
              <w:rPr>
                <w:rFonts w:eastAsia="Calibri"/>
                <w:sz w:val="20"/>
                <w:szCs w:val="20"/>
              </w:rPr>
              <w:t>) business days after the meeting</w:t>
            </w:r>
          </w:p>
        </w:tc>
      </w:tr>
      <w:tr w:rsidR="00FB392F" w:rsidRPr="00DE140B" w14:paraId="501251AA" w14:textId="77777777" w:rsidTr="00FB392F">
        <w:trPr>
          <w:trHeight w:val="1295"/>
          <w:jc w:val="center"/>
        </w:trPr>
        <w:tc>
          <w:tcPr>
            <w:tcW w:w="580" w:type="pct"/>
            <w:vAlign w:val="center"/>
          </w:tcPr>
          <w:p w14:paraId="782BB920" w14:textId="519592D1"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.1</w:t>
            </w:r>
          </w:p>
        </w:tc>
        <w:tc>
          <w:tcPr>
            <w:tcW w:w="1650" w:type="pct"/>
            <w:vAlign w:val="center"/>
          </w:tcPr>
          <w:p w14:paraId="4069E7F4"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Portal Services</w:t>
            </w:r>
          </w:p>
        </w:tc>
        <w:tc>
          <w:tcPr>
            <w:tcW w:w="2770" w:type="pct"/>
            <w:vAlign w:val="center"/>
          </w:tcPr>
          <w:p w14:paraId="4E07ACFD" w14:textId="662A4261" w:rsidR="16E807E2" w:rsidRPr="00DE140B" w:rsidRDefault="16E807E2"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w:t>
            </w:r>
            <w:r w:rsidR="009A1227" w:rsidRPr="00DE140B">
              <w:rPr>
                <w:rFonts w:eastAsia="Calibri"/>
                <w:sz w:val="20"/>
                <w:szCs w:val="20"/>
              </w:rPr>
              <w:t xml:space="preserve">tinually update </w:t>
            </w:r>
            <w:r w:rsidR="00496733" w:rsidRPr="00DE140B">
              <w:rPr>
                <w:rFonts w:eastAsia="Calibri"/>
                <w:sz w:val="20"/>
                <w:szCs w:val="20"/>
              </w:rPr>
              <w:t>Web PS within 120 business days of contract award.</w:t>
            </w:r>
          </w:p>
          <w:p w14:paraId="39F441B3"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requirements specification document</w:t>
            </w:r>
          </w:p>
          <w:p w14:paraId="6A89437F"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Design Document</w:t>
            </w:r>
          </w:p>
          <w:p w14:paraId="2EEF4650"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Wireframes/mockups/prototypes</w:t>
            </w:r>
          </w:p>
          <w:p w14:paraId="2C694979"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Test Plan, Test Scripts, Issue Tracker, Remediation Tracker and Test Results Report</w:t>
            </w:r>
          </w:p>
          <w:p w14:paraId="5E347BB3"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Deployment Plan</w:t>
            </w:r>
          </w:p>
          <w:p w14:paraId="1E7A6C9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Documentation and Knowledge Transfer</w:t>
            </w:r>
          </w:p>
          <w:p w14:paraId="59A4287B"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Deployment summary report for each deployment including any issues encountered.</w:t>
            </w:r>
          </w:p>
          <w:p w14:paraId="09B1D1CD"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639CFAE1" w14:textId="77777777" w:rsidR="00EF6F9D" w:rsidRPr="00DE140B" w:rsidRDefault="00EF6F9D" w:rsidP="00663D6C">
            <w:pPr>
              <w:numPr>
                <w:ilvl w:val="0"/>
                <w:numId w:val="24"/>
              </w:numPr>
              <w:spacing w:after="0" w:line="240" w:lineRule="auto"/>
              <w:textAlignment w:val="baseline"/>
              <w:rPr>
                <w:rFonts w:eastAsia="Calibri"/>
                <w:sz w:val="20"/>
                <w:szCs w:val="20"/>
              </w:rPr>
            </w:pPr>
            <w:r w:rsidRPr="00DE140B">
              <w:rPr>
                <w:rFonts w:eastAsia="Calibri"/>
                <w:sz w:val="20"/>
                <w:szCs w:val="20"/>
              </w:rPr>
              <w:t>All reporting deliverable documentation to be provided within one (1) business day unless specified</w:t>
            </w:r>
          </w:p>
          <w:p w14:paraId="5863EACC" w14:textId="401BB641"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standardized data delivery structure for DBQ submission</w:t>
            </w:r>
          </w:p>
          <w:p w14:paraId="303858B5" w14:textId="5B4D7C23"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data model for consistency of data fields, formats, and metadata</w:t>
            </w:r>
          </w:p>
          <w:p w14:paraId="3DF87A4A" w14:textId="00BAD037"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and continually update System Design Documentation</w:t>
            </w:r>
          </w:p>
          <w:p w14:paraId="3DFD40D6" w14:textId="1F0CCE72"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knowledge sharing documentation for standardized implementation by non-VA users of portal services</w:t>
            </w:r>
          </w:p>
          <w:p w14:paraId="5319478E" w14:textId="4497A1E2"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Design and continually update portal services</w:t>
            </w:r>
          </w:p>
          <w:p w14:paraId="4FB97169" w14:textId="3081E1DB"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and continually update Technical specifications documentation</w:t>
            </w:r>
          </w:p>
          <w:p w14:paraId="05C5AE10" w14:textId="3B76CC32"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Test Plan, Test Scripts, Issue Tracker, Remediation Tracker and Test Results Report for scalability testing</w:t>
            </w:r>
          </w:p>
          <w:p w14:paraId="1D7E9F3A" w14:textId="03027135" w:rsidR="00C852AD" w:rsidRPr="00DE140B" w:rsidRDefault="288363A3"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and continually update Capacity planning reports</w:t>
            </w:r>
          </w:p>
          <w:p w14:paraId="4F71AF3C" w14:textId="77777777" w:rsidR="00C852AD" w:rsidRDefault="002D2A6D" w:rsidP="00663D6C">
            <w:pPr>
              <w:numPr>
                <w:ilvl w:val="0"/>
                <w:numId w:val="27"/>
              </w:numPr>
              <w:spacing w:after="0" w:line="240" w:lineRule="auto"/>
              <w:ind w:left="360"/>
              <w:contextualSpacing/>
              <w:rPr>
                <w:rFonts w:eastAsia="Calibri"/>
                <w:sz w:val="20"/>
                <w:szCs w:val="20"/>
              </w:rPr>
            </w:pPr>
            <w:r w:rsidRPr="00DE140B">
              <w:rPr>
                <w:rFonts w:eastAsia="Calibri"/>
                <w:sz w:val="20"/>
                <w:szCs w:val="20"/>
              </w:rPr>
              <w:t>Create and continually update Performance Objectives</w:t>
            </w:r>
          </w:p>
          <w:p w14:paraId="3F4BDCFD" w14:textId="77777777" w:rsidR="00EC5F0E" w:rsidRP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Create and continually support hosting environment that will include a reliable and secure server infrastructure with guaranteed minimum uptime of 24 hours a day 7 days a week</w:t>
            </w:r>
          </w:p>
          <w:p w14:paraId="5C69A8C8" w14:textId="77777777" w:rsidR="00EC5F0E" w:rsidRP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Create and continually support hosting environment to support content management along with securely storing both metadata, data and documents</w:t>
            </w:r>
          </w:p>
          <w:p w14:paraId="5C7CD673" w14:textId="77777777" w:rsidR="00EC5F0E" w:rsidRP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Create and support intersystem connections, APIs, plug-ins and other integrations to provide seamless DBQ submission servers among multiple user classes</w:t>
            </w:r>
          </w:p>
          <w:p w14:paraId="3C3BD2CB" w14:textId="77777777" w:rsidR="00EC5F0E" w:rsidRP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Provide shared and dedicated server options, including Virtual Private Servers (VPS) and cloud hosting solutions compliant with Federal data hosting regulations. Provide automated daily backups of all hosted websites and databases.</w:t>
            </w:r>
          </w:p>
          <w:p w14:paraId="1CFD4322" w14:textId="77777777" w:rsid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Provide documented disaster recovery plan, ensuring a maximum recovery time objective (RTO) of 4 hours and a recovery point objective (RPO) of 24 hours.</w:t>
            </w:r>
          </w:p>
          <w:p w14:paraId="07E4CD23" w14:textId="1A7BDDEB" w:rsidR="00EC5F0E" w:rsidRPr="00EC5F0E" w:rsidRDefault="00EC5F0E" w:rsidP="004E2B57">
            <w:pPr>
              <w:numPr>
                <w:ilvl w:val="0"/>
                <w:numId w:val="27"/>
              </w:numPr>
              <w:spacing w:after="0" w:line="240" w:lineRule="auto"/>
              <w:ind w:left="360"/>
              <w:contextualSpacing/>
              <w:rPr>
                <w:rFonts w:eastAsia="Calibri"/>
                <w:sz w:val="20"/>
                <w:szCs w:val="20"/>
              </w:rPr>
            </w:pPr>
            <w:r w:rsidRPr="00EC5F0E">
              <w:rPr>
                <w:rFonts w:eastAsia="Calibri"/>
                <w:sz w:val="20"/>
                <w:szCs w:val="20"/>
              </w:rPr>
              <w:t>Document Recovery Plan</w:t>
            </w:r>
          </w:p>
          <w:p w14:paraId="3E0B3C3A" w14:textId="0B7773A0" w:rsidR="00EC5F0E" w:rsidRPr="00DE140B" w:rsidRDefault="00EC5F0E" w:rsidP="004E2B57">
            <w:pPr>
              <w:spacing w:after="0" w:line="240" w:lineRule="auto"/>
              <w:ind w:left="0" w:firstLine="0"/>
              <w:contextualSpacing/>
              <w:rPr>
                <w:rFonts w:eastAsia="Calibri"/>
                <w:sz w:val="20"/>
                <w:szCs w:val="20"/>
              </w:rPr>
            </w:pPr>
          </w:p>
        </w:tc>
      </w:tr>
      <w:tr w:rsidR="00FB392F" w:rsidRPr="00DE140B" w14:paraId="3EB1BBAA" w14:textId="77777777" w:rsidTr="00FB392F">
        <w:trPr>
          <w:trHeight w:val="1295"/>
          <w:jc w:val="center"/>
        </w:trPr>
        <w:tc>
          <w:tcPr>
            <w:tcW w:w="580" w:type="pct"/>
            <w:vAlign w:val="center"/>
          </w:tcPr>
          <w:p w14:paraId="69D3C35E" w14:textId="6A0B5BE5"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.2</w:t>
            </w:r>
          </w:p>
        </w:tc>
        <w:tc>
          <w:tcPr>
            <w:tcW w:w="1650" w:type="pct"/>
            <w:vAlign w:val="center"/>
          </w:tcPr>
          <w:p w14:paraId="7BFADA77"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DBQ Forms</w:t>
            </w:r>
          </w:p>
        </w:tc>
        <w:tc>
          <w:tcPr>
            <w:tcW w:w="2770" w:type="pct"/>
            <w:vAlign w:val="center"/>
          </w:tcPr>
          <w:p w14:paraId="57BA8B02" w14:textId="65F4D3B4"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Convert/Create all DBQ Forms into a web-based interview style format</w:t>
            </w:r>
          </w:p>
          <w:p w14:paraId="39EA1E3E"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DBQ Forms are to have uniformity Design specifications</w:t>
            </w:r>
          </w:p>
          <w:p w14:paraId="6596FB00"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Change Control Documentation</w:t>
            </w:r>
          </w:p>
          <w:p w14:paraId="6C281DF7"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access controls that restrict users to initiating and submitting forms not relevant to their designated role</w:t>
            </w:r>
          </w:p>
          <w:p w14:paraId="5A128D4E"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portal user type management list</w:t>
            </w:r>
          </w:p>
          <w:p w14:paraId="2A73A245" w14:textId="1DFC6E42"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Develop online PDF forms for all DBQs with the capability of being downloaded, printed, and exported</w:t>
            </w:r>
          </w:p>
          <w:p w14:paraId="041F4549" w14:textId="781EA3ED" w:rsidR="00C852AD" w:rsidRPr="00DE140B" w:rsidRDefault="00C852AD" w:rsidP="00663D6C">
            <w:pPr>
              <w:pStyle w:val="ListParagraph"/>
              <w:numPr>
                <w:ilvl w:val="0"/>
                <w:numId w:val="24"/>
              </w:numPr>
              <w:spacing w:after="0" w:line="240" w:lineRule="auto"/>
              <w:contextualSpacing w:val="0"/>
              <w:textAlignment w:val="baseline"/>
              <w:rPr>
                <w:rFonts w:ascii="Arial" w:eastAsia="Calibri" w:hAnsi="Arial" w:cs="Arial"/>
                <w:sz w:val="20"/>
                <w:szCs w:val="20"/>
              </w:rPr>
            </w:pPr>
            <w:r w:rsidRPr="00DE140B">
              <w:rPr>
                <w:rFonts w:ascii="Arial" w:eastAsia="Calibri" w:hAnsi="Arial" w:cs="Arial"/>
                <w:color w:val="000000"/>
                <w:sz w:val="20"/>
                <w:szCs w:val="20"/>
              </w:rPr>
              <w:t>Upload all deliverable documentation into SharePoint site</w:t>
            </w:r>
          </w:p>
        </w:tc>
      </w:tr>
      <w:tr w:rsidR="00FB392F" w:rsidRPr="00DE140B" w14:paraId="1277A4CE" w14:textId="77777777" w:rsidTr="00FB392F">
        <w:trPr>
          <w:trHeight w:val="1295"/>
          <w:jc w:val="center"/>
        </w:trPr>
        <w:tc>
          <w:tcPr>
            <w:tcW w:w="580" w:type="pct"/>
            <w:vAlign w:val="center"/>
          </w:tcPr>
          <w:p w14:paraId="437940CC" w14:textId="0A384234"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.3</w:t>
            </w:r>
          </w:p>
        </w:tc>
        <w:tc>
          <w:tcPr>
            <w:tcW w:w="1650" w:type="pct"/>
            <w:vAlign w:val="center"/>
          </w:tcPr>
          <w:p w14:paraId="1DB7BC5C" w14:textId="7BA2C854" w:rsidR="00C852AD" w:rsidRPr="00DE140B" w:rsidRDefault="00C852AD" w:rsidP="00DF73CE">
            <w:pPr>
              <w:autoSpaceDE w:val="0"/>
              <w:autoSpaceDN w:val="0"/>
              <w:adjustRightInd w:val="0"/>
              <w:spacing w:after="80"/>
              <w:ind w:left="168"/>
              <w:rPr>
                <w:sz w:val="20"/>
                <w:szCs w:val="20"/>
              </w:rPr>
            </w:pPr>
            <w:r w:rsidRPr="00DE140B">
              <w:rPr>
                <w:sz w:val="20"/>
                <w:szCs w:val="20"/>
              </w:rPr>
              <w:t xml:space="preserve">Portal Service </w:t>
            </w:r>
            <w:r w:rsidR="0A936567" w:rsidRPr="00DE140B">
              <w:rPr>
                <w:sz w:val="20"/>
                <w:szCs w:val="20"/>
              </w:rPr>
              <w:t>Registration and</w:t>
            </w:r>
            <w:r w:rsidRPr="00DE140B">
              <w:rPr>
                <w:sz w:val="20"/>
                <w:szCs w:val="20"/>
              </w:rPr>
              <w:t xml:space="preserve"> Authentication</w:t>
            </w:r>
          </w:p>
        </w:tc>
        <w:tc>
          <w:tcPr>
            <w:tcW w:w="2770" w:type="pct"/>
            <w:vAlign w:val="center"/>
          </w:tcPr>
          <w:p w14:paraId="2CC1DEA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Design Document</w:t>
            </w:r>
          </w:p>
          <w:p w14:paraId="24868BB9"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Access Control Matrix</w:t>
            </w:r>
          </w:p>
          <w:p w14:paraId="707CE004" w14:textId="264BD17B" w:rsidR="51C56EA5" w:rsidRPr="00DE140B" w:rsidRDefault="51C56EA5"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Registration Process Documentation</w:t>
            </w:r>
          </w:p>
          <w:p w14:paraId="58AB0BC0"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Provisioning/Deprovisioning Process Documentation</w:t>
            </w:r>
          </w:p>
          <w:p w14:paraId="4451D57B" w14:textId="4A83C604" w:rsidR="00C852AD" w:rsidRPr="00DE140B" w:rsidRDefault="00C852AD" w:rsidP="00663D6C">
            <w:pPr>
              <w:pStyle w:val="ListParagraph"/>
              <w:numPr>
                <w:ilvl w:val="0"/>
                <w:numId w:val="24"/>
              </w:numPr>
              <w:spacing w:after="0" w:line="240" w:lineRule="auto"/>
              <w:contextualSpacing w:val="0"/>
              <w:textAlignment w:val="baseline"/>
              <w:rPr>
                <w:rFonts w:ascii="Arial" w:eastAsia="Calibri" w:hAnsi="Arial" w:cs="Arial"/>
                <w:sz w:val="20"/>
                <w:szCs w:val="20"/>
              </w:rPr>
            </w:pPr>
            <w:r w:rsidRPr="00DE140B">
              <w:rPr>
                <w:rFonts w:ascii="Arial" w:eastAsia="Calibri" w:hAnsi="Arial" w:cs="Arial"/>
                <w:color w:val="000000"/>
                <w:sz w:val="20"/>
                <w:szCs w:val="20"/>
              </w:rPr>
              <w:t>Upload all deliverable documentation into SharePoint site</w:t>
            </w:r>
          </w:p>
        </w:tc>
      </w:tr>
      <w:tr w:rsidR="00FB392F" w:rsidRPr="00DE140B" w14:paraId="518F1D69" w14:textId="77777777" w:rsidTr="00FB392F">
        <w:trPr>
          <w:trHeight w:val="1295"/>
          <w:jc w:val="center"/>
        </w:trPr>
        <w:tc>
          <w:tcPr>
            <w:tcW w:w="580" w:type="pct"/>
            <w:vAlign w:val="center"/>
          </w:tcPr>
          <w:p w14:paraId="12FA3381" w14:textId="4BEC7FE0"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.4</w:t>
            </w:r>
          </w:p>
        </w:tc>
        <w:tc>
          <w:tcPr>
            <w:tcW w:w="1650" w:type="pct"/>
            <w:vAlign w:val="center"/>
          </w:tcPr>
          <w:p w14:paraId="239685FA"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DBQ Submission</w:t>
            </w:r>
          </w:p>
        </w:tc>
        <w:tc>
          <w:tcPr>
            <w:tcW w:w="2770" w:type="pct"/>
            <w:vAlign w:val="center"/>
          </w:tcPr>
          <w:p w14:paraId="609E7E7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Submission workflow documentation</w:t>
            </w:r>
          </w:p>
          <w:p w14:paraId="3B659EDA"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access roles</w:t>
            </w:r>
          </w:p>
          <w:p w14:paraId="448BD6F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notification statuses</w:t>
            </w:r>
          </w:p>
          <w:p w14:paraId="43C22C9A"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integration reports</w:t>
            </w:r>
          </w:p>
          <w:p w14:paraId="22ED0B1B" w14:textId="77777777" w:rsidR="001E2A05" w:rsidRPr="00DE140B" w:rsidRDefault="001E2A05" w:rsidP="00663D6C">
            <w:pPr>
              <w:numPr>
                <w:ilvl w:val="0"/>
                <w:numId w:val="24"/>
              </w:numPr>
              <w:spacing w:after="0" w:line="240" w:lineRule="auto"/>
              <w:textAlignment w:val="baseline"/>
              <w:rPr>
                <w:rFonts w:eastAsia="Calibri"/>
                <w:sz w:val="20"/>
                <w:szCs w:val="20"/>
              </w:rPr>
            </w:pPr>
            <w:r w:rsidRPr="00DE140B">
              <w:rPr>
                <w:rFonts w:eastAsia="Calibri"/>
                <w:sz w:val="20"/>
                <w:szCs w:val="20"/>
              </w:rPr>
              <w:t>All reporting deliverable documentation to be provided within one (1) business day unless specified</w:t>
            </w:r>
          </w:p>
          <w:p w14:paraId="2F5E5928" w14:textId="3C50584D"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tc>
      </w:tr>
      <w:tr w:rsidR="00FB392F" w:rsidRPr="00DE140B" w14:paraId="3B2607CE" w14:textId="77777777" w:rsidTr="00FB392F">
        <w:trPr>
          <w:trHeight w:val="1295"/>
          <w:jc w:val="center"/>
        </w:trPr>
        <w:tc>
          <w:tcPr>
            <w:tcW w:w="580" w:type="pct"/>
            <w:vAlign w:val="center"/>
          </w:tcPr>
          <w:p w14:paraId="26A36287" w14:textId="17CEF9EC"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w:t>
            </w:r>
            <w:r w:rsidR="00DF2DDE" w:rsidRPr="00DE140B">
              <w:rPr>
                <w:sz w:val="20"/>
                <w:szCs w:val="20"/>
              </w:rPr>
              <w:t>5</w:t>
            </w:r>
          </w:p>
        </w:tc>
        <w:tc>
          <w:tcPr>
            <w:tcW w:w="1650" w:type="pct"/>
            <w:vAlign w:val="center"/>
          </w:tcPr>
          <w:p w14:paraId="65079927"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Portal Service O&amp;M Support</w:t>
            </w:r>
          </w:p>
        </w:tc>
        <w:tc>
          <w:tcPr>
            <w:tcW w:w="2770" w:type="pct"/>
            <w:vAlign w:val="center"/>
          </w:tcPr>
          <w:p w14:paraId="6F8B4B46"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DBQ Form Updates and Version control documentation to be completed as required</w:t>
            </w:r>
          </w:p>
          <w:p w14:paraId="4DD3C207"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Release Notes</w:t>
            </w:r>
          </w:p>
          <w:p w14:paraId="4FC75B49" w14:textId="71585B6F"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Test Plan, Test Scripts, Issue Tracker, Remediation Tracker and Test Results Report for testing</w:t>
            </w:r>
          </w:p>
          <w:p w14:paraId="2E05EA12"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Execute UAT</w:t>
            </w:r>
          </w:p>
          <w:p w14:paraId="33F1734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implementation status report on a weekly basis when DBQ form updates are required</w:t>
            </w:r>
          </w:p>
          <w:p w14:paraId="50DF5FBA"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Remove/replace outdated DBQ forms upon successful testing</w:t>
            </w:r>
          </w:p>
          <w:p w14:paraId="3125030A" w14:textId="78CD21CE"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configuration documentation and version control of DBQs and other portal components as applicable</w:t>
            </w:r>
          </w:p>
          <w:p w14:paraId="4D2A6218"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5435230B" w14:textId="77777777" w:rsidR="001E2A05" w:rsidRPr="00DE140B" w:rsidRDefault="001E2A05" w:rsidP="00663D6C">
            <w:pPr>
              <w:numPr>
                <w:ilvl w:val="0"/>
                <w:numId w:val="24"/>
              </w:numPr>
              <w:spacing w:after="0" w:line="240" w:lineRule="auto"/>
              <w:textAlignment w:val="baseline"/>
              <w:rPr>
                <w:rFonts w:eastAsia="Calibri"/>
                <w:sz w:val="20"/>
                <w:szCs w:val="20"/>
              </w:rPr>
            </w:pPr>
            <w:r w:rsidRPr="00DE140B">
              <w:rPr>
                <w:rFonts w:eastAsia="Calibri"/>
                <w:sz w:val="20"/>
                <w:szCs w:val="20"/>
              </w:rPr>
              <w:t>All reporting deliverable documentation to be provided within one (1) business day unless specified</w:t>
            </w:r>
          </w:p>
          <w:p w14:paraId="17EF4623" w14:textId="46818C34" w:rsidR="00C852AD" w:rsidRPr="00DE140B" w:rsidRDefault="00DF2DDE"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Provide </w:t>
            </w:r>
            <w:r w:rsidR="6B361174" w:rsidRPr="00DE140B">
              <w:rPr>
                <w:rFonts w:eastAsia="Calibri"/>
                <w:sz w:val="20"/>
                <w:szCs w:val="20"/>
              </w:rPr>
              <w:t>CPI Plan</w:t>
            </w:r>
          </w:p>
          <w:p w14:paraId="0F440C93" w14:textId="6C32D749" w:rsidR="00C852AD" w:rsidRPr="00DE140B" w:rsidRDefault="6B361174" w:rsidP="00663D6C">
            <w:pPr>
              <w:numPr>
                <w:ilvl w:val="0"/>
                <w:numId w:val="24"/>
              </w:numPr>
              <w:spacing w:after="0" w:line="240" w:lineRule="auto"/>
              <w:textAlignment w:val="baseline"/>
              <w:rPr>
                <w:rFonts w:eastAsia="Calibri"/>
                <w:sz w:val="20"/>
                <w:szCs w:val="20"/>
              </w:rPr>
            </w:pPr>
            <w:r w:rsidRPr="00DE140B">
              <w:rPr>
                <w:rFonts w:eastAsia="Calibri"/>
                <w:sz w:val="20"/>
                <w:szCs w:val="20"/>
              </w:rPr>
              <w:t>Process Improvement Log/Registry</w:t>
            </w:r>
          </w:p>
          <w:p w14:paraId="5EDF64AC" w14:textId="7096D584" w:rsidR="00C852AD" w:rsidRPr="00DE140B" w:rsidRDefault="6B361174" w:rsidP="00663D6C">
            <w:pPr>
              <w:numPr>
                <w:ilvl w:val="0"/>
                <w:numId w:val="24"/>
              </w:numPr>
              <w:spacing w:after="0" w:line="240" w:lineRule="auto"/>
              <w:textAlignment w:val="baseline"/>
              <w:rPr>
                <w:rFonts w:eastAsia="Calibri"/>
                <w:sz w:val="20"/>
                <w:szCs w:val="20"/>
              </w:rPr>
            </w:pPr>
            <w:r w:rsidRPr="00DE140B">
              <w:rPr>
                <w:rFonts w:eastAsia="Calibri"/>
                <w:sz w:val="20"/>
                <w:szCs w:val="20"/>
              </w:rPr>
              <w:t>Quarterly CPI Report</w:t>
            </w:r>
          </w:p>
        </w:tc>
      </w:tr>
      <w:tr w:rsidR="00FB392F" w:rsidRPr="00DE140B" w14:paraId="7208C475" w14:textId="77777777" w:rsidTr="00FB392F">
        <w:trPr>
          <w:trHeight w:val="1295"/>
          <w:jc w:val="center"/>
        </w:trPr>
        <w:tc>
          <w:tcPr>
            <w:tcW w:w="580" w:type="pct"/>
            <w:vAlign w:val="center"/>
          </w:tcPr>
          <w:p w14:paraId="3D064433" w14:textId="09CA539C" w:rsidR="00C852AD" w:rsidRPr="00DE140B" w:rsidRDefault="00C852AD" w:rsidP="00DF73CE">
            <w:pPr>
              <w:ind w:left="-23"/>
              <w:rPr>
                <w:sz w:val="20"/>
                <w:szCs w:val="20"/>
              </w:rPr>
            </w:pPr>
            <w:r w:rsidRPr="00DE140B">
              <w:rPr>
                <w:sz w:val="20"/>
                <w:szCs w:val="20"/>
              </w:rPr>
              <w:t>5.</w:t>
            </w:r>
            <w:r w:rsidR="00DF2DDE" w:rsidRPr="00DE140B">
              <w:rPr>
                <w:sz w:val="20"/>
                <w:szCs w:val="20"/>
              </w:rPr>
              <w:t>2</w:t>
            </w:r>
            <w:r w:rsidRPr="00DE140B">
              <w:rPr>
                <w:sz w:val="20"/>
                <w:szCs w:val="20"/>
              </w:rPr>
              <w:t>.</w:t>
            </w:r>
            <w:r w:rsidR="00DF2DDE" w:rsidRPr="00DE140B">
              <w:rPr>
                <w:sz w:val="20"/>
                <w:szCs w:val="20"/>
              </w:rPr>
              <w:t>6</w:t>
            </w:r>
          </w:p>
        </w:tc>
        <w:tc>
          <w:tcPr>
            <w:tcW w:w="1650" w:type="pct"/>
            <w:vAlign w:val="center"/>
          </w:tcPr>
          <w:p w14:paraId="3473349E"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Portal Service Production Support</w:t>
            </w:r>
          </w:p>
        </w:tc>
        <w:tc>
          <w:tcPr>
            <w:tcW w:w="2770" w:type="pct"/>
            <w:vAlign w:val="center"/>
          </w:tcPr>
          <w:p w14:paraId="42B64DF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Continually monitor system on a daily basis</w:t>
            </w:r>
          </w:p>
          <w:p w14:paraId="73F26588" w14:textId="0042B651"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support ticker log</w:t>
            </w:r>
          </w:p>
          <w:p w14:paraId="352DF683" w14:textId="61E331A6"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Portal Service database to document incident, remediation, downtime, and successful resolution of incident database</w:t>
            </w:r>
          </w:p>
          <w:p w14:paraId="5D3D7C82"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Resolve incidents within 24 hours</w:t>
            </w:r>
          </w:p>
          <w:p w14:paraId="3F56CCD7" w14:textId="638AEBCF"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Continually update user of incident remediation progress if resolution </w:t>
            </w:r>
            <w:r w:rsidR="00D4575A" w:rsidRPr="00DE140B">
              <w:rPr>
                <w:rFonts w:eastAsia="Calibri"/>
                <w:sz w:val="20"/>
                <w:szCs w:val="20"/>
              </w:rPr>
              <w:t>cannot</w:t>
            </w:r>
            <w:r w:rsidRPr="00DE140B">
              <w:rPr>
                <w:rFonts w:eastAsia="Calibri"/>
                <w:sz w:val="20"/>
                <w:szCs w:val="20"/>
              </w:rPr>
              <w:t xml:space="preserve"> be completed within 24 hours.</w:t>
            </w:r>
          </w:p>
          <w:p w14:paraId="7FFD385B" w14:textId="0B7B825B"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Support Knowledge Base/FAQ</w:t>
            </w:r>
          </w:p>
          <w:p w14:paraId="3067FC9C" w14:textId="10C802A6"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Root Cause Analysis Reports for recurring or high impact defects</w:t>
            </w:r>
          </w:p>
          <w:p w14:paraId="2052C8C3" w14:textId="5EC8131B"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Create Helpdesk Metrics dashboard within 30 </w:t>
            </w:r>
            <w:r w:rsidR="00DD59A9" w:rsidRPr="00DE140B">
              <w:rPr>
                <w:rFonts w:eastAsia="Calibri"/>
                <w:sz w:val="20"/>
                <w:szCs w:val="20"/>
              </w:rPr>
              <w:t xml:space="preserve">business </w:t>
            </w:r>
            <w:r w:rsidRPr="00DE140B">
              <w:rPr>
                <w:rFonts w:eastAsia="Calibri"/>
                <w:sz w:val="20"/>
                <w:szCs w:val="20"/>
              </w:rPr>
              <w:t>days of contract award with weekly updates upon completion</w:t>
            </w:r>
          </w:p>
          <w:p w14:paraId="22EC9D62" w14:textId="40EEC7C5"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System Availability/Uptime Report and provide the report on a monthly basis</w:t>
            </w:r>
          </w:p>
          <w:p w14:paraId="6A869B93"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provide Change Communication Notices (Updates as needed)</w:t>
            </w:r>
          </w:p>
          <w:p w14:paraId="6A5E8972" w14:textId="0008F494"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provide on a monthly basis Trends and Recommendations Report</w:t>
            </w:r>
          </w:p>
          <w:p w14:paraId="4F1B171D"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45C6ADDD" w14:textId="729B8DEE"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All reporting deliverable documentation to be provided within </w:t>
            </w:r>
            <w:r w:rsidR="00251DD7" w:rsidRPr="00DE140B">
              <w:rPr>
                <w:rFonts w:eastAsia="Calibri"/>
                <w:sz w:val="20"/>
                <w:szCs w:val="20"/>
              </w:rPr>
              <w:t>one</w:t>
            </w:r>
            <w:r w:rsidRPr="00DE140B">
              <w:rPr>
                <w:rFonts w:eastAsia="Calibri"/>
                <w:sz w:val="20"/>
                <w:szCs w:val="20"/>
              </w:rPr>
              <w:t xml:space="preserve"> (</w:t>
            </w:r>
            <w:r w:rsidR="00251DD7" w:rsidRPr="00DE140B">
              <w:rPr>
                <w:rFonts w:eastAsia="Calibri"/>
                <w:sz w:val="20"/>
                <w:szCs w:val="20"/>
              </w:rPr>
              <w:t>1</w:t>
            </w:r>
            <w:r w:rsidRPr="00DE140B">
              <w:rPr>
                <w:rFonts w:eastAsia="Calibri"/>
                <w:sz w:val="20"/>
                <w:szCs w:val="20"/>
              </w:rPr>
              <w:t>) business day unless specified</w:t>
            </w:r>
          </w:p>
        </w:tc>
      </w:tr>
      <w:tr w:rsidR="00FB392F" w:rsidRPr="00DE140B" w14:paraId="583F4FEF" w14:textId="77777777" w:rsidTr="00FB392F">
        <w:trPr>
          <w:trHeight w:val="1295"/>
          <w:jc w:val="center"/>
        </w:trPr>
        <w:tc>
          <w:tcPr>
            <w:tcW w:w="580" w:type="pct"/>
            <w:vAlign w:val="center"/>
          </w:tcPr>
          <w:p w14:paraId="5565C027" w14:textId="77A1DEDB" w:rsidR="00C852AD" w:rsidRPr="00DE140B" w:rsidRDefault="00C852AD" w:rsidP="00DF73CE">
            <w:pPr>
              <w:ind w:left="-23"/>
              <w:rPr>
                <w:sz w:val="20"/>
                <w:szCs w:val="20"/>
              </w:rPr>
            </w:pPr>
            <w:r w:rsidRPr="00DE140B">
              <w:rPr>
                <w:sz w:val="20"/>
                <w:szCs w:val="20"/>
              </w:rPr>
              <w:t>5.</w:t>
            </w:r>
            <w:r w:rsidR="0058344E" w:rsidRPr="00DE140B">
              <w:rPr>
                <w:sz w:val="20"/>
                <w:szCs w:val="20"/>
              </w:rPr>
              <w:t>2</w:t>
            </w:r>
            <w:r w:rsidRPr="00DE140B">
              <w:rPr>
                <w:sz w:val="20"/>
                <w:szCs w:val="20"/>
              </w:rPr>
              <w:t>.</w:t>
            </w:r>
            <w:r w:rsidR="0058344E" w:rsidRPr="00DE140B">
              <w:rPr>
                <w:sz w:val="20"/>
                <w:szCs w:val="20"/>
              </w:rPr>
              <w:t>7</w:t>
            </w:r>
          </w:p>
        </w:tc>
        <w:tc>
          <w:tcPr>
            <w:tcW w:w="1650" w:type="pct"/>
            <w:vAlign w:val="center"/>
          </w:tcPr>
          <w:p w14:paraId="3B89778D"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Portal Service Dashboard and Reporting</w:t>
            </w:r>
          </w:p>
        </w:tc>
        <w:tc>
          <w:tcPr>
            <w:tcW w:w="2770" w:type="pct"/>
            <w:vAlign w:val="center"/>
          </w:tcPr>
          <w:p w14:paraId="23BC3ED5"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within 30 business days of contract award and continually update Web accessible dashboards</w:t>
            </w:r>
          </w:p>
          <w:p w14:paraId="07C3265B"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User guides, data dictionaries and system documentation describing functionality</w:t>
            </w:r>
          </w:p>
          <w:p w14:paraId="64A334A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within 30 business days and continually update the Standard Operating Procedures (SOPs) for the use and functionality of the dashboards.</w:t>
            </w:r>
          </w:p>
          <w:p w14:paraId="642771A2"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tc>
      </w:tr>
      <w:tr w:rsidR="00FB392F" w:rsidRPr="00DE140B" w14:paraId="707497D2" w14:textId="77777777" w:rsidTr="00FB392F">
        <w:trPr>
          <w:trHeight w:val="1295"/>
          <w:jc w:val="center"/>
        </w:trPr>
        <w:tc>
          <w:tcPr>
            <w:tcW w:w="580" w:type="pct"/>
            <w:vAlign w:val="center"/>
          </w:tcPr>
          <w:p w14:paraId="0FEA55E0" w14:textId="6C4B6133" w:rsidR="00C852AD" w:rsidRPr="00DE140B" w:rsidRDefault="00C852AD" w:rsidP="00DF73CE">
            <w:pPr>
              <w:ind w:left="-23"/>
              <w:rPr>
                <w:sz w:val="20"/>
                <w:szCs w:val="20"/>
              </w:rPr>
            </w:pPr>
            <w:r w:rsidRPr="00DE140B">
              <w:rPr>
                <w:sz w:val="20"/>
                <w:szCs w:val="20"/>
              </w:rPr>
              <w:t>5.</w:t>
            </w:r>
            <w:r w:rsidR="0058344E" w:rsidRPr="00DE140B">
              <w:rPr>
                <w:sz w:val="20"/>
                <w:szCs w:val="20"/>
              </w:rPr>
              <w:t>2</w:t>
            </w:r>
            <w:r w:rsidRPr="00DE140B">
              <w:rPr>
                <w:sz w:val="20"/>
                <w:szCs w:val="20"/>
              </w:rPr>
              <w:t>.</w:t>
            </w:r>
            <w:r w:rsidR="0058344E" w:rsidRPr="00DE140B">
              <w:rPr>
                <w:sz w:val="20"/>
                <w:szCs w:val="20"/>
              </w:rPr>
              <w:t>8</w:t>
            </w:r>
          </w:p>
        </w:tc>
        <w:tc>
          <w:tcPr>
            <w:tcW w:w="1650" w:type="pct"/>
            <w:vAlign w:val="center"/>
          </w:tcPr>
          <w:p w14:paraId="2BED21E2"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Training and Communications</w:t>
            </w:r>
          </w:p>
        </w:tc>
        <w:tc>
          <w:tcPr>
            <w:tcW w:w="2770" w:type="pct"/>
            <w:vAlign w:val="center"/>
          </w:tcPr>
          <w:p w14:paraId="433994B9" w14:textId="54A0DE32"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Communication plan and schedule</w:t>
            </w:r>
          </w:p>
          <w:p w14:paraId="130B4AD6" w14:textId="3A78F9A8"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Communication products</w:t>
            </w:r>
          </w:p>
          <w:p w14:paraId="3342AE1D" w14:textId="4E0E8589"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Training strategy, plan and schedule</w:t>
            </w:r>
          </w:p>
          <w:p w14:paraId="201E551F" w14:textId="586AAF5B"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Create Training materials five (5) business days prior to portal release or form update (User Guides, FAQs, quick reference </w:t>
            </w:r>
            <w:r w:rsidR="00745ECC" w:rsidRPr="00DE140B">
              <w:rPr>
                <w:rFonts w:eastAsia="Calibri"/>
                <w:sz w:val="20"/>
                <w:szCs w:val="20"/>
              </w:rPr>
              <w:t>guides</w:t>
            </w:r>
            <w:r w:rsidRPr="00DE140B">
              <w:rPr>
                <w:rFonts w:eastAsia="Calibri"/>
                <w:sz w:val="20"/>
                <w:szCs w:val="20"/>
              </w:rPr>
              <w:t>, videos etc.)</w:t>
            </w:r>
          </w:p>
          <w:p w14:paraId="47CBDA3E" w14:textId="32C04AC8" w:rsidR="00A763C3"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survey mechanism for every training to measure effectiveness and identify for improvement</w:t>
            </w:r>
          </w:p>
          <w:p w14:paraId="0BB3125A" w14:textId="16019F98"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Training feedback report and continuous process improvement recommendations</w:t>
            </w:r>
          </w:p>
          <w:p w14:paraId="6FD3C15D" w14:textId="575441E4"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Change Management Assessment and Strategy</w:t>
            </w:r>
          </w:p>
          <w:p w14:paraId="29ADEF3E" w14:textId="5670A018"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develop a sustainment plan that ensures continued adoption and process compliance after initial rollout, including integration of onboarding for new users.</w:t>
            </w:r>
          </w:p>
          <w:p w14:paraId="10BFEB14" w14:textId="39BA9182"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2DAA11AB" w14:textId="456D0B6E"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All reporting deliverable documentation to be provided within </w:t>
            </w:r>
            <w:r w:rsidR="00251DD7" w:rsidRPr="00DE140B">
              <w:rPr>
                <w:rFonts w:eastAsia="Calibri"/>
                <w:sz w:val="20"/>
                <w:szCs w:val="20"/>
              </w:rPr>
              <w:t>one</w:t>
            </w:r>
            <w:r w:rsidRPr="00DE140B">
              <w:rPr>
                <w:rFonts w:eastAsia="Calibri"/>
                <w:sz w:val="20"/>
                <w:szCs w:val="20"/>
              </w:rPr>
              <w:t xml:space="preserve"> (</w:t>
            </w:r>
            <w:r w:rsidR="00251DD7" w:rsidRPr="00DE140B">
              <w:rPr>
                <w:rFonts w:eastAsia="Calibri"/>
                <w:sz w:val="20"/>
                <w:szCs w:val="20"/>
              </w:rPr>
              <w:t>1</w:t>
            </w:r>
            <w:r w:rsidRPr="00DE140B">
              <w:rPr>
                <w:rFonts w:eastAsia="Calibri"/>
                <w:sz w:val="20"/>
                <w:szCs w:val="20"/>
              </w:rPr>
              <w:t>) business day unless specified</w:t>
            </w:r>
          </w:p>
        </w:tc>
      </w:tr>
      <w:tr w:rsidR="00FB392F" w:rsidRPr="00DE140B" w14:paraId="318CEAA6" w14:textId="77777777" w:rsidTr="00FB392F">
        <w:trPr>
          <w:trHeight w:val="1295"/>
          <w:jc w:val="center"/>
        </w:trPr>
        <w:tc>
          <w:tcPr>
            <w:tcW w:w="580" w:type="pct"/>
            <w:vAlign w:val="center"/>
          </w:tcPr>
          <w:p w14:paraId="43F1572A" w14:textId="0D82037B" w:rsidR="00C852AD" w:rsidRPr="00DE140B" w:rsidRDefault="00C852AD" w:rsidP="00DF73CE">
            <w:pPr>
              <w:ind w:left="-23"/>
              <w:rPr>
                <w:sz w:val="20"/>
                <w:szCs w:val="20"/>
              </w:rPr>
            </w:pPr>
            <w:r w:rsidRPr="00DE140B">
              <w:rPr>
                <w:sz w:val="20"/>
                <w:szCs w:val="20"/>
              </w:rPr>
              <w:t>5.</w:t>
            </w:r>
            <w:r w:rsidR="0058344E" w:rsidRPr="00DE140B">
              <w:rPr>
                <w:sz w:val="20"/>
                <w:szCs w:val="20"/>
              </w:rPr>
              <w:t>3</w:t>
            </w:r>
            <w:r w:rsidRPr="00DE140B">
              <w:rPr>
                <w:sz w:val="20"/>
                <w:szCs w:val="20"/>
              </w:rPr>
              <w:t>.1</w:t>
            </w:r>
          </w:p>
        </w:tc>
        <w:tc>
          <w:tcPr>
            <w:tcW w:w="1650" w:type="pct"/>
            <w:vAlign w:val="center"/>
          </w:tcPr>
          <w:p w14:paraId="1CA9B41C" w14:textId="77777777" w:rsidR="00C852AD" w:rsidRPr="00DE140B" w:rsidRDefault="00C852AD" w:rsidP="00DF73CE">
            <w:pPr>
              <w:autoSpaceDE w:val="0"/>
              <w:autoSpaceDN w:val="0"/>
              <w:adjustRightInd w:val="0"/>
              <w:spacing w:after="80"/>
              <w:ind w:left="168"/>
              <w:rPr>
                <w:sz w:val="20"/>
                <w:szCs w:val="20"/>
              </w:rPr>
            </w:pPr>
            <w:r w:rsidRPr="00DE140B">
              <w:rPr>
                <w:sz w:val="20"/>
                <w:szCs w:val="20"/>
              </w:rPr>
              <w:t>ATO Coordination/System Steward Duties</w:t>
            </w:r>
          </w:p>
        </w:tc>
        <w:tc>
          <w:tcPr>
            <w:tcW w:w="2770" w:type="pct"/>
            <w:vAlign w:val="center"/>
          </w:tcPr>
          <w:p w14:paraId="356F6572"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Provide written assessments of activities and work products relating to the ATO</w:t>
            </w:r>
          </w:p>
          <w:p w14:paraId="0D93A700"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Provide status reports ensuring completion in accordance with the A&amp;A SOP and schedule adherence</w:t>
            </w:r>
          </w:p>
          <w:p w14:paraId="747A63A5"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Provide ad-hoc meeting summary report along with action items associated with ISSOs meetings</w:t>
            </w:r>
          </w:p>
          <w:p w14:paraId="164D9712" w14:textId="6D2F90AF"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Provide incident reports on any identified security or privacy violations immediately to the COR</w:t>
            </w:r>
            <w:r w:rsidR="00DE140B">
              <w:rPr>
                <w:rFonts w:eastAsia="Calibri"/>
                <w:sz w:val="20"/>
                <w:szCs w:val="20"/>
              </w:rPr>
              <w:t>/ACOR</w:t>
            </w:r>
            <w:r w:rsidRPr="00DE140B">
              <w:rPr>
                <w:rFonts w:eastAsia="Calibri"/>
                <w:sz w:val="20"/>
                <w:szCs w:val="20"/>
              </w:rPr>
              <w:t xml:space="preserve"> for their submission to leadership.</w:t>
            </w:r>
          </w:p>
          <w:p w14:paraId="39A95732"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Document the submission and approval process for PTAs/PIAs.</w:t>
            </w:r>
          </w:p>
          <w:p w14:paraId="3082E1D9"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Document upcoming VBMS EMS and Vendor system changes that may impact Vendor ATOs</w:t>
            </w:r>
          </w:p>
          <w:p w14:paraId="281EFCA7"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Provide status updates of ATO work products and activities on a weekly basis</w:t>
            </w:r>
          </w:p>
          <w:p w14:paraId="47CF5CB2"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Prepare VA required work products and associated activities to achieve Vendor ATOs</w:t>
            </w:r>
          </w:p>
          <w:p w14:paraId="7924042F"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Developing the briefing package, approvals of briefing package, and briefing the package during the AO teleconference</w:t>
            </w:r>
          </w:p>
          <w:p w14:paraId="75C17203" w14:textId="77777777" w:rsidR="00C852AD"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Coordinate review and submission of Vendor ATO packages for the Approving Official’s (AO) review and approval</w:t>
            </w:r>
          </w:p>
          <w:p w14:paraId="19EA8000" w14:textId="77777777" w:rsidR="00E13AB5" w:rsidRPr="0019671D" w:rsidRDefault="00E13AB5" w:rsidP="00E13AB5">
            <w:pPr>
              <w:pStyle w:val="ListParagraph"/>
              <w:numPr>
                <w:ilvl w:val="0"/>
                <w:numId w:val="24"/>
              </w:numPr>
              <w:spacing w:after="120" w:line="240" w:lineRule="auto"/>
              <w:ind w:right="54"/>
              <w:rPr>
                <w:rFonts w:ascii="Arial" w:hAnsi="Arial" w:cs="Arial"/>
              </w:rPr>
            </w:pPr>
            <w:r>
              <w:rPr>
                <w:rFonts w:ascii="Arial" w:hAnsi="Arial" w:cs="Arial"/>
              </w:rPr>
              <w:t>Create</w:t>
            </w:r>
            <w:r w:rsidRPr="0019671D">
              <w:rPr>
                <w:rFonts w:ascii="Arial" w:hAnsi="Arial" w:cs="Arial"/>
              </w:rPr>
              <w:t xml:space="preserve"> hosting environment </w:t>
            </w:r>
            <w:r>
              <w:rPr>
                <w:rFonts w:ascii="Arial" w:hAnsi="Arial" w:cs="Arial"/>
              </w:rPr>
              <w:t xml:space="preserve">that </w:t>
            </w:r>
            <w:r w:rsidRPr="0019671D">
              <w:rPr>
                <w:rFonts w:ascii="Arial" w:hAnsi="Arial" w:cs="Arial"/>
              </w:rPr>
              <w:t>complies with all relevant federal and VA security and privacy regulations, including the Federal Information Security Management Act (FISMA) and the Health Insurance Portability and Accountability Act (HIPAA).</w:t>
            </w:r>
          </w:p>
          <w:p w14:paraId="543D325A" w14:textId="77777777" w:rsidR="00E13AB5" w:rsidRPr="0019671D" w:rsidRDefault="00E13AB5" w:rsidP="00E13AB5">
            <w:pPr>
              <w:pStyle w:val="ListParagraph"/>
              <w:numPr>
                <w:ilvl w:val="0"/>
                <w:numId w:val="24"/>
              </w:numPr>
              <w:spacing w:after="120" w:line="240" w:lineRule="auto"/>
              <w:ind w:right="54"/>
              <w:rPr>
                <w:rFonts w:ascii="Arial" w:hAnsi="Arial" w:cs="Arial"/>
              </w:rPr>
            </w:pPr>
            <w:r w:rsidRPr="0019671D">
              <w:rPr>
                <w:rFonts w:ascii="Arial" w:hAnsi="Arial" w:cs="Arial"/>
              </w:rPr>
              <w:t>Implement robust security measures, including firewalls, intrusion detection/prevention systems, data encryption, and regular security audits.</w:t>
            </w:r>
          </w:p>
          <w:p w14:paraId="4AC182EF" w14:textId="77777777" w:rsidR="00E13AB5" w:rsidRPr="0019671D" w:rsidRDefault="00E13AB5" w:rsidP="00E13AB5">
            <w:pPr>
              <w:pStyle w:val="ListParagraph"/>
              <w:numPr>
                <w:ilvl w:val="0"/>
                <w:numId w:val="24"/>
              </w:numPr>
              <w:spacing w:after="120" w:line="240" w:lineRule="auto"/>
              <w:ind w:right="54"/>
              <w:rPr>
                <w:rFonts w:ascii="Arial" w:hAnsi="Arial" w:cs="Arial"/>
              </w:rPr>
            </w:pPr>
            <w:r w:rsidRPr="0019671D">
              <w:rPr>
                <w:rFonts w:ascii="Arial" w:hAnsi="Arial" w:cs="Arial"/>
              </w:rPr>
              <w:t>Provide regular updates and patches to all hosting environment components to address known vulnerabilities.</w:t>
            </w:r>
          </w:p>
          <w:p w14:paraId="7CC8D54D" w14:textId="77777777" w:rsidR="00E13AB5" w:rsidRPr="0019671D" w:rsidRDefault="00E13AB5" w:rsidP="00E13AB5">
            <w:pPr>
              <w:pStyle w:val="ListParagraph"/>
              <w:numPr>
                <w:ilvl w:val="0"/>
                <w:numId w:val="24"/>
              </w:numPr>
              <w:spacing w:after="120" w:line="240" w:lineRule="auto"/>
              <w:ind w:right="54"/>
              <w:rPr>
                <w:rFonts w:ascii="Arial" w:hAnsi="Arial" w:cs="Arial"/>
              </w:rPr>
            </w:pPr>
            <w:r w:rsidRPr="0019671D">
              <w:rPr>
                <w:rFonts w:ascii="Arial" w:hAnsi="Arial" w:cs="Arial"/>
              </w:rPr>
              <w:t xml:space="preserve">Conduct compliant risk assessments, routine vulnerability scanning, system patching and change management procedures, and the completion of an acceptable contingency plan for each system. </w:t>
            </w:r>
          </w:p>
          <w:p w14:paraId="422C95F0" w14:textId="474AE72A" w:rsidR="00E13AB5" w:rsidRPr="004E2B57" w:rsidRDefault="00E13AB5" w:rsidP="004E2B57">
            <w:pPr>
              <w:pStyle w:val="ListParagraph"/>
              <w:numPr>
                <w:ilvl w:val="0"/>
                <w:numId w:val="24"/>
              </w:numPr>
              <w:spacing w:after="120" w:line="240" w:lineRule="auto"/>
              <w:ind w:right="54"/>
              <w:rPr>
                <w:rFonts w:ascii="Arial" w:hAnsi="Arial" w:cs="Arial"/>
              </w:rPr>
            </w:pPr>
            <w:r w:rsidRPr="0019671D">
              <w:rPr>
                <w:rFonts w:ascii="Arial" w:hAnsi="Arial" w:cs="Arial"/>
              </w:rPr>
              <w:t xml:space="preserve">Provide a Privacy Impact Assessment (PIA) to the COR/ACOR and approved by VA Privacy Service prior to operational approval.  </w:t>
            </w:r>
          </w:p>
          <w:p w14:paraId="193FCF82" w14:textId="77777777"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1EB56FC0" w14:textId="035C67B0" w:rsidR="00C852AD" w:rsidRPr="00DE140B" w:rsidRDefault="00C852AD" w:rsidP="00E13AB5">
            <w:pPr>
              <w:numPr>
                <w:ilvl w:val="0"/>
                <w:numId w:val="24"/>
              </w:numPr>
              <w:spacing w:after="0" w:line="240" w:lineRule="auto"/>
              <w:textAlignment w:val="baseline"/>
              <w:rPr>
                <w:rFonts w:eastAsia="Calibri"/>
                <w:sz w:val="20"/>
                <w:szCs w:val="20"/>
              </w:rPr>
            </w:pPr>
            <w:r w:rsidRPr="00DE140B">
              <w:rPr>
                <w:rFonts w:eastAsia="Calibri"/>
                <w:sz w:val="20"/>
                <w:szCs w:val="20"/>
              </w:rPr>
              <w:t xml:space="preserve">All reporting deliverable documentation to be provided within </w:t>
            </w:r>
            <w:r w:rsidR="009667D3" w:rsidRPr="00DE140B">
              <w:rPr>
                <w:rFonts w:eastAsia="Calibri"/>
                <w:sz w:val="20"/>
                <w:szCs w:val="20"/>
              </w:rPr>
              <w:t>one</w:t>
            </w:r>
            <w:r w:rsidRPr="00DE140B">
              <w:rPr>
                <w:rFonts w:eastAsia="Calibri"/>
                <w:sz w:val="20"/>
                <w:szCs w:val="20"/>
              </w:rPr>
              <w:t xml:space="preserve"> (</w:t>
            </w:r>
            <w:r w:rsidR="009667D3" w:rsidRPr="00DE140B">
              <w:rPr>
                <w:rFonts w:eastAsia="Calibri"/>
                <w:sz w:val="20"/>
                <w:szCs w:val="20"/>
              </w:rPr>
              <w:t>1</w:t>
            </w:r>
            <w:r w:rsidRPr="00DE140B">
              <w:rPr>
                <w:rFonts w:eastAsia="Calibri"/>
                <w:sz w:val="20"/>
                <w:szCs w:val="20"/>
              </w:rPr>
              <w:t>) business day unless specified</w:t>
            </w:r>
          </w:p>
        </w:tc>
      </w:tr>
      <w:tr w:rsidR="00C852AD" w:rsidRPr="00DE140B" w14:paraId="1519A806" w14:textId="77777777" w:rsidTr="00DF73CE">
        <w:trPr>
          <w:trHeight w:val="386"/>
          <w:jc w:val="center"/>
        </w:trPr>
        <w:tc>
          <w:tcPr>
            <w:tcW w:w="5000" w:type="pct"/>
            <w:gridSpan w:val="3"/>
            <w:shd w:val="clear" w:color="auto" w:fill="E8E8E8" w:themeFill="background2"/>
            <w:vAlign w:val="center"/>
          </w:tcPr>
          <w:p w14:paraId="0612AA3D"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Optional Tasks</w:t>
            </w:r>
          </w:p>
        </w:tc>
      </w:tr>
      <w:tr w:rsidR="00FB392F" w:rsidRPr="00DE140B" w14:paraId="2D1A9C02" w14:textId="77777777" w:rsidTr="00FB392F">
        <w:trPr>
          <w:trHeight w:val="1295"/>
          <w:jc w:val="center"/>
        </w:trPr>
        <w:tc>
          <w:tcPr>
            <w:tcW w:w="580" w:type="pct"/>
            <w:vAlign w:val="center"/>
          </w:tcPr>
          <w:p w14:paraId="144FBB0F" w14:textId="4FCC4645" w:rsidR="00C852AD" w:rsidRPr="00DE140B" w:rsidRDefault="00781A34" w:rsidP="00DF73CE">
            <w:pPr>
              <w:ind w:left="-23"/>
              <w:rPr>
                <w:color w:val="auto"/>
                <w:sz w:val="20"/>
                <w:szCs w:val="20"/>
              </w:rPr>
            </w:pPr>
            <w:r w:rsidRPr="00DE140B">
              <w:rPr>
                <w:sz w:val="20"/>
                <w:szCs w:val="20"/>
              </w:rPr>
              <w:t>6</w:t>
            </w:r>
            <w:r w:rsidR="00C852AD" w:rsidRPr="00DE140B">
              <w:rPr>
                <w:sz w:val="20"/>
                <w:szCs w:val="20"/>
              </w:rPr>
              <w:t>.1</w:t>
            </w:r>
          </w:p>
        </w:tc>
        <w:tc>
          <w:tcPr>
            <w:tcW w:w="1650" w:type="pct"/>
            <w:vAlign w:val="center"/>
          </w:tcPr>
          <w:p w14:paraId="51C7EFDC" w14:textId="481A8990" w:rsidR="00C852AD" w:rsidRPr="00DE140B" w:rsidRDefault="00C852AD" w:rsidP="00DF73CE">
            <w:pPr>
              <w:autoSpaceDE w:val="0"/>
              <w:autoSpaceDN w:val="0"/>
              <w:adjustRightInd w:val="0"/>
              <w:spacing w:after="80"/>
              <w:ind w:left="168"/>
              <w:rPr>
                <w:color w:val="auto"/>
                <w:sz w:val="20"/>
                <w:szCs w:val="20"/>
              </w:rPr>
            </w:pPr>
            <w:r w:rsidRPr="00DE140B">
              <w:rPr>
                <w:sz w:val="20"/>
                <w:szCs w:val="20"/>
              </w:rPr>
              <w:t>Future Portal Services</w:t>
            </w:r>
            <w:r w:rsidR="00781A34" w:rsidRPr="00DE140B">
              <w:rPr>
                <w:sz w:val="20"/>
                <w:szCs w:val="20"/>
              </w:rPr>
              <w:t xml:space="preserve"> for PS Consolidation</w:t>
            </w:r>
          </w:p>
        </w:tc>
        <w:tc>
          <w:tcPr>
            <w:tcW w:w="2770" w:type="pct"/>
            <w:vAlign w:val="center"/>
          </w:tcPr>
          <w:p w14:paraId="4FC897B6" w14:textId="77777777" w:rsidR="008E3F1F" w:rsidRPr="00DE140B" w:rsidRDefault="006427C4" w:rsidP="00663D6C">
            <w:pPr>
              <w:numPr>
                <w:ilvl w:val="0"/>
                <w:numId w:val="24"/>
              </w:numPr>
              <w:spacing w:after="0" w:line="240" w:lineRule="auto"/>
              <w:textAlignment w:val="baseline"/>
              <w:rPr>
                <w:rFonts w:eastAsia="Calibri"/>
                <w:sz w:val="20"/>
                <w:szCs w:val="20"/>
              </w:rPr>
            </w:pPr>
            <w:r w:rsidRPr="00DE140B">
              <w:rPr>
                <w:rFonts w:eastAsia="Calibri"/>
                <w:sz w:val="20"/>
                <w:szCs w:val="20"/>
              </w:rPr>
              <w:t>Consolidate/transition all existing portal gateways to a single web PS for single source of submission within 30 business days of executed option.</w:t>
            </w:r>
          </w:p>
          <w:p w14:paraId="7E49BAB6" w14:textId="4D882995"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deliverables as stated in sections 5.</w:t>
            </w:r>
            <w:r w:rsidR="0058344E" w:rsidRPr="00DE140B">
              <w:rPr>
                <w:rFonts w:eastAsia="Calibri"/>
                <w:sz w:val="20"/>
                <w:szCs w:val="20"/>
              </w:rPr>
              <w:t>0</w:t>
            </w:r>
            <w:r w:rsidRPr="00DE140B">
              <w:rPr>
                <w:rFonts w:eastAsia="Calibri"/>
                <w:sz w:val="20"/>
                <w:szCs w:val="20"/>
              </w:rPr>
              <w:t xml:space="preserve"> </w:t>
            </w:r>
          </w:p>
          <w:p w14:paraId="6D8CD89E"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standardized data delivery structure for DBQ submission</w:t>
            </w:r>
          </w:p>
          <w:p w14:paraId="4F5F1305"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data model for consistency of data fields, formats, and metadata</w:t>
            </w:r>
          </w:p>
          <w:p w14:paraId="0D6976C5"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Design Documentation</w:t>
            </w:r>
          </w:p>
          <w:p w14:paraId="21FE0FC7"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knowledge sharing documentation for standardized implementation of portal services</w:t>
            </w:r>
          </w:p>
          <w:p w14:paraId="2AAFFF37"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Design and continually update portal services</w:t>
            </w:r>
          </w:p>
          <w:p w14:paraId="3CDEA41E"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Technical specifications documentation</w:t>
            </w:r>
          </w:p>
          <w:p w14:paraId="444AE326"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Test Plan, Test Scripts, Issue Tracker, Remediation Tracker and Test Results Report for scalability testing</w:t>
            </w:r>
          </w:p>
          <w:p w14:paraId="07F8F0E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Capacity planning reports</w:t>
            </w:r>
          </w:p>
          <w:p w14:paraId="743E0443"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Performance Objectives</w:t>
            </w:r>
          </w:p>
          <w:p w14:paraId="0A366957"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support to all MDEO contracts in using PS</w:t>
            </w:r>
          </w:p>
          <w:p w14:paraId="6473F0C4"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Assist MDEO contractors in converting to the use of the single portal for DBQ submission</w:t>
            </w:r>
          </w:p>
          <w:p w14:paraId="474EA2EF"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support for API connections</w:t>
            </w:r>
          </w:p>
          <w:p w14:paraId="2ECD75C1"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continuous process improvement innovation services</w:t>
            </w:r>
          </w:p>
          <w:p w14:paraId="1B2B392B" w14:textId="7BB00EEC"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document continuous process improvement innovation services by providing a report on the CPIs identified on a quarterly basis</w:t>
            </w:r>
          </w:p>
          <w:p w14:paraId="643CE81B" w14:textId="77777777"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39B6990F" w14:textId="0B026D8F" w:rsidR="00C852AD" w:rsidRPr="00DE140B" w:rsidRDefault="00C852AD"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All reporting deliverable documentation to be provided within </w:t>
            </w:r>
            <w:r w:rsidR="00475139" w:rsidRPr="00DE140B">
              <w:rPr>
                <w:rFonts w:eastAsia="Calibri"/>
                <w:sz w:val="20"/>
                <w:szCs w:val="20"/>
              </w:rPr>
              <w:t>one</w:t>
            </w:r>
            <w:r w:rsidRPr="00DE140B">
              <w:rPr>
                <w:rFonts w:eastAsia="Calibri"/>
                <w:sz w:val="20"/>
                <w:szCs w:val="20"/>
              </w:rPr>
              <w:t xml:space="preserve"> (</w:t>
            </w:r>
            <w:r w:rsidR="00475139" w:rsidRPr="00DE140B">
              <w:rPr>
                <w:rFonts w:eastAsia="Calibri"/>
                <w:sz w:val="20"/>
                <w:szCs w:val="20"/>
              </w:rPr>
              <w:t>1</w:t>
            </w:r>
            <w:r w:rsidRPr="00DE140B">
              <w:rPr>
                <w:rFonts w:eastAsia="Calibri"/>
                <w:sz w:val="20"/>
                <w:szCs w:val="20"/>
              </w:rPr>
              <w:t>) business day unless specified</w:t>
            </w:r>
          </w:p>
        </w:tc>
      </w:tr>
      <w:tr w:rsidR="00FB392F" w:rsidRPr="00DE140B" w14:paraId="3C52B833" w14:textId="77777777" w:rsidTr="00FB392F">
        <w:trPr>
          <w:trHeight w:val="1295"/>
          <w:jc w:val="center"/>
        </w:trPr>
        <w:tc>
          <w:tcPr>
            <w:tcW w:w="580" w:type="pct"/>
            <w:vAlign w:val="center"/>
          </w:tcPr>
          <w:p w14:paraId="17B94402" w14:textId="1E324BCD" w:rsidR="00EB3287" w:rsidRPr="00DE140B" w:rsidRDefault="00EB3287" w:rsidP="00DF73CE">
            <w:pPr>
              <w:ind w:left="-23"/>
              <w:rPr>
                <w:sz w:val="20"/>
                <w:szCs w:val="20"/>
              </w:rPr>
            </w:pPr>
            <w:r w:rsidRPr="00DE140B">
              <w:rPr>
                <w:sz w:val="20"/>
                <w:szCs w:val="20"/>
              </w:rPr>
              <w:t>6.</w:t>
            </w:r>
            <w:r w:rsidR="00DE140B" w:rsidRPr="00DE140B">
              <w:rPr>
                <w:sz w:val="20"/>
                <w:szCs w:val="20"/>
              </w:rPr>
              <w:t>2</w:t>
            </w:r>
          </w:p>
        </w:tc>
        <w:tc>
          <w:tcPr>
            <w:tcW w:w="1650" w:type="pct"/>
            <w:vAlign w:val="center"/>
          </w:tcPr>
          <w:p w14:paraId="3972AD03" w14:textId="6C3B3AD1" w:rsidR="00EB3287" w:rsidRPr="00DE140B" w:rsidRDefault="00E8308F" w:rsidP="00DF73CE">
            <w:pPr>
              <w:autoSpaceDE w:val="0"/>
              <w:autoSpaceDN w:val="0"/>
              <w:adjustRightInd w:val="0"/>
              <w:spacing w:after="80"/>
              <w:ind w:left="168"/>
              <w:rPr>
                <w:sz w:val="20"/>
                <w:szCs w:val="20"/>
              </w:rPr>
            </w:pPr>
            <w:r w:rsidRPr="00DE140B">
              <w:rPr>
                <w:sz w:val="20"/>
                <w:szCs w:val="20"/>
              </w:rPr>
              <w:t xml:space="preserve">Future Portal Services for </w:t>
            </w:r>
            <w:r w:rsidR="00E063AA" w:rsidRPr="00DE140B">
              <w:rPr>
                <w:sz w:val="20"/>
                <w:szCs w:val="20"/>
              </w:rPr>
              <w:t>VHA</w:t>
            </w:r>
            <w:r w:rsidRPr="00DE140B">
              <w:rPr>
                <w:sz w:val="20"/>
                <w:szCs w:val="20"/>
              </w:rPr>
              <w:t xml:space="preserve"> PS Submissions</w:t>
            </w:r>
          </w:p>
        </w:tc>
        <w:tc>
          <w:tcPr>
            <w:tcW w:w="2770" w:type="pct"/>
            <w:vAlign w:val="center"/>
          </w:tcPr>
          <w:p w14:paraId="118C6382" w14:textId="3EB46C42"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deliverables as stated in sections 5.</w:t>
            </w:r>
            <w:r w:rsidR="00DE140B" w:rsidRPr="00DE140B">
              <w:rPr>
                <w:rFonts w:eastAsia="Calibri"/>
                <w:sz w:val="20"/>
                <w:szCs w:val="20"/>
              </w:rPr>
              <w:t>0</w:t>
            </w:r>
          </w:p>
          <w:p w14:paraId="51D21E95" w14:textId="17CE361A"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standardized data delivery structure for submission</w:t>
            </w:r>
          </w:p>
          <w:p w14:paraId="04EC285A"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data model for consistency of data fields, formats, and metadata</w:t>
            </w:r>
          </w:p>
          <w:p w14:paraId="72D4BF96"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System Design Documentation</w:t>
            </w:r>
          </w:p>
          <w:p w14:paraId="66C6D4DA"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knowledge sharing documentation for standardized implementation of portal services</w:t>
            </w:r>
          </w:p>
          <w:p w14:paraId="74E096AB"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Design and continually update portal services</w:t>
            </w:r>
          </w:p>
          <w:p w14:paraId="67011867"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Technical specifications documentation</w:t>
            </w:r>
          </w:p>
          <w:p w14:paraId="3012120B"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Test Plan, Test Scripts, Issue Tracker, Remediation Tracker and Test Results Report for scalability testing</w:t>
            </w:r>
          </w:p>
          <w:p w14:paraId="404AF5AE"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Capacity planning reports</w:t>
            </w:r>
          </w:p>
          <w:p w14:paraId="5BAEFF4F" w14:textId="3193997E"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continually update Performance Objectives</w:t>
            </w:r>
          </w:p>
          <w:p w14:paraId="0D4A2227" w14:textId="0A5308F9"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Assist </w:t>
            </w:r>
            <w:r w:rsidR="00856DEC" w:rsidRPr="00DE140B">
              <w:rPr>
                <w:rFonts w:eastAsia="Calibri"/>
                <w:sz w:val="20"/>
                <w:szCs w:val="20"/>
              </w:rPr>
              <w:t>VHA</w:t>
            </w:r>
            <w:r w:rsidRPr="00DE140B">
              <w:rPr>
                <w:rFonts w:eastAsia="Calibri"/>
                <w:sz w:val="20"/>
                <w:szCs w:val="20"/>
              </w:rPr>
              <w:t xml:space="preserve"> services in converting to the use of the single portal for Veteran documentation submission</w:t>
            </w:r>
          </w:p>
          <w:p w14:paraId="700CEA49"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support for API connections</w:t>
            </w:r>
          </w:p>
          <w:p w14:paraId="3A84F498"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Provide continuous process improvement innovation services</w:t>
            </w:r>
          </w:p>
          <w:p w14:paraId="19A851A6" w14:textId="2AA9EBA8"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Create and document continuous process improvement innovation services by providing a report on the CPIs identified on a quarterly basis</w:t>
            </w:r>
          </w:p>
          <w:p w14:paraId="69510C64" w14:textId="77777777"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Upload all deliverable documentation into SharePoint site</w:t>
            </w:r>
          </w:p>
          <w:p w14:paraId="7F640CF9" w14:textId="7731B746" w:rsidR="00EB3287" w:rsidRPr="00DE140B" w:rsidRDefault="00EB3287" w:rsidP="00663D6C">
            <w:pPr>
              <w:numPr>
                <w:ilvl w:val="0"/>
                <w:numId w:val="24"/>
              </w:numPr>
              <w:spacing w:after="0" w:line="240" w:lineRule="auto"/>
              <w:textAlignment w:val="baseline"/>
              <w:rPr>
                <w:rFonts w:eastAsia="Calibri"/>
                <w:sz w:val="20"/>
                <w:szCs w:val="20"/>
              </w:rPr>
            </w:pPr>
            <w:r w:rsidRPr="00DE140B">
              <w:rPr>
                <w:rFonts w:eastAsia="Calibri"/>
                <w:sz w:val="20"/>
                <w:szCs w:val="20"/>
              </w:rPr>
              <w:t>All reporting deliverable documentation to be provided within one (1) business day unless specified</w:t>
            </w:r>
          </w:p>
        </w:tc>
      </w:tr>
      <w:tr w:rsidR="00FB392F" w:rsidRPr="00DE140B" w14:paraId="64284C3B" w14:textId="77777777" w:rsidTr="00FB392F">
        <w:trPr>
          <w:trHeight w:val="1295"/>
          <w:jc w:val="center"/>
        </w:trPr>
        <w:tc>
          <w:tcPr>
            <w:tcW w:w="580" w:type="pct"/>
            <w:vAlign w:val="center"/>
          </w:tcPr>
          <w:p w14:paraId="70DFBE1C" w14:textId="60ABD1A2" w:rsidR="00C852AD" w:rsidRPr="00DE140B" w:rsidRDefault="00A13A22" w:rsidP="00DF73CE">
            <w:pPr>
              <w:ind w:left="-23"/>
              <w:rPr>
                <w:color w:val="auto"/>
                <w:sz w:val="20"/>
                <w:szCs w:val="20"/>
              </w:rPr>
            </w:pPr>
            <w:r w:rsidRPr="00DE140B">
              <w:rPr>
                <w:sz w:val="20"/>
                <w:szCs w:val="20"/>
              </w:rPr>
              <w:t>6.</w:t>
            </w:r>
            <w:r w:rsidR="00DE140B" w:rsidRPr="00DE140B">
              <w:rPr>
                <w:sz w:val="20"/>
                <w:szCs w:val="20"/>
              </w:rPr>
              <w:t>3</w:t>
            </w:r>
          </w:p>
        </w:tc>
        <w:tc>
          <w:tcPr>
            <w:tcW w:w="1650" w:type="pct"/>
            <w:vAlign w:val="center"/>
          </w:tcPr>
          <w:p w14:paraId="528D19A7" w14:textId="77777777" w:rsidR="00C852AD" w:rsidRPr="00DE140B" w:rsidRDefault="00C852AD" w:rsidP="00DF73CE">
            <w:pPr>
              <w:autoSpaceDE w:val="0"/>
              <w:autoSpaceDN w:val="0"/>
              <w:adjustRightInd w:val="0"/>
              <w:spacing w:after="80"/>
              <w:ind w:left="168"/>
              <w:rPr>
                <w:color w:val="auto"/>
                <w:sz w:val="20"/>
                <w:szCs w:val="20"/>
              </w:rPr>
            </w:pPr>
            <w:r w:rsidRPr="00DE140B">
              <w:rPr>
                <w:sz w:val="20"/>
                <w:szCs w:val="20"/>
              </w:rPr>
              <w:t>Transition Out</w:t>
            </w:r>
          </w:p>
        </w:tc>
        <w:tc>
          <w:tcPr>
            <w:tcW w:w="2770" w:type="pct"/>
            <w:vAlign w:val="center"/>
          </w:tcPr>
          <w:p w14:paraId="3C31F8F3" w14:textId="4950FEB3" w:rsidR="00C852AD" w:rsidRPr="00DE140B" w:rsidRDefault="00251DD7" w:rsidP="00663D6C">
            <w:pPr>
              <w:numPr>
                <w:ilvl w:val="0"/>
                <w:numId w:val="24"/>
              </w:numPr>
              <w:spacing w:after="0" w:line="240" w:lineRule="auto"/>
              <w:textAlignment w:val="baseline"/>
              <w:rPr>
                <w:rFonts w:eastAsia="Calibri"/>
                <w:sz w:val="20"/>
                <w:szCs w:val="20"/>
              </w:rPr>
            </w:pPr>
            <w:r w:rsidRPr="00DE140B">
              <w:rPr>
                <w:rFonts w:eastAsia="Calibri"/>
                <w:sz w:val="20"/>
                <w:szCs w:val="20"/>
              </w:rPr>
              <w:t xml:space="preserve">Provide </w:t>
            </w:r>
            <w:r w:rsidR="00C852AD" w:rsidRPr="00DE140B">
              <w:rPr>
                <w:rFonts w:eastAsia="Calibri"/>
                <w:sz w:val="20"/>
                <w:szCs w:val="20"/>
              </w:rPr>
              <w:t>Detailed Transition Out Plan within one (1) business day of government notice.</w:t>
            </w:r>
          </w:p>
        </w:tc>
      </w:tr>
    </w:tbl>
    <w:p w14:paraId="04FFB5E0" w14:textId="77777777" w:rsidR="00CA7020" w:rsidRPr="00DE140B" w:rsidRDefault="00CA7020" w:rsidP="00DF73CE">
      <w:pPr>
        <w:ind w:left="0" w:firstLine="0"/>
      </w:pPr>
    </w:p>
    <w:p w14:paraId="134AEEAB" w14:textId="4348060C" w:rsidR="00E3034E" w:rsidRPr="00DE140B" w:rsidRDefault="00E3034E">
      <w:pPr>
        <w:spacing w:after="0" w:line="259" w:lineRule="auto"/>
        <w:ind w:left="91" w:firstLine="0"/>
      </w:pPr>
    </w:p>
    <w:p w14:paraId="0ADB668D" w14:textId="2986B041" w:rsidR="00A763C3" w:rsidRPr="00DE140B" w:rsidRDefault="007A58F5">
      <w:pPr>
        <w:pStyle w:val="Heading3"/>
        <w:spacing w:before="240" w:after="240" w:line="240" w:lineRule="auto"/>
        <w:ind w:left="0" w:hanging="14"/>
      </w:pPr>
      <w:bookmarkStart w:id="34" w:name="_Toc208907019"/>
      <w:r w:rsidRPr="00DE140B">
        <w:t xml:space="preserve">9.0 </w:t>
      </w:r>
      <w:r w:rsidR="00091D3B" w:rsidRPr="00DE140B">
        <w:t xml:space="preserve">QUALITY ASSURANCE SURVEILLANCE PLAN </w:t>
      </w:r>
      <w:r w:rsidR="006E48D2" w:rsidRPr="00DE140B">
        <w:t>(QASP)</w:t>
      </w:r>
      <w:bookmarkEnd w:id="34"/>
    </w:p>
    <w:p w14:paraId="3719AC5D" w14:textId="085CF862" w:rsidR="00A763C3" w:rsidRPr="00DE140B" w:rsidRDefault="006E48D2" w:rsidP="00DF73CE">
      <w:pPr>
        <w:ind w:left="0" w:right="54"/>
      </w:pPr>
      <w:r w:rsidRPr="00DE140B">
        <w:t>This Quality Assurance Surveillance Plan (QASP) provides a systematic method to monitor Contractor performance</w:t>
      </w:r>
      <w:r w:rsidR="00FC5A6C" w:rsidRPr="00DE140B">
        <w:t xml:space="preserve"> and to identify the required documentation and the resources to be employed.</w:t>
      </w:r>
      <w:r w:rsidRPr="00DE140B">
        <w:t xml:space="preserve"> </w:t>
      </w:r>
      <w:r w:rsidR="009A7C4E" w:rsidRPr="00DE140B">
        <w:t>This plan sets forth the procedures and guidelines the Government will use in ensuring the required performance standards or services levels are achieved by the Contractor.</w:t>
      </w:r>
      <w:r w:rsidR="00A0789F" w:rsidRPr="00DE140B">
        <w:t xml:space="preserve"> The Contractor, and not the Government, is responsible for management and quality control actions to meet the terms of the contract. The role of the Government is to perform a quality assurance surveillance to ensure contract standards are achieved.</w:t>
      </w:r>
    </w:p>
    <w:p w14:paraId="2E7D5897" w14:textId="77777777" w:rsidR="00DE140B" w:rsidRPr="00DE140B" w:rsidRDefault="00DE140B" w:rsidP="00DF73CE">
      <w:pPr>
        <w:ind w:left="0" w:right="54"/>
      </w:pPr>
    </w:p>
    <w:p w14:paraId="6EF63417" w14:textId="3A962E5C" w:rsidR="00A763C3" w:rsidRPr="00DE140B" w:rsidRDefault="007D5DF3" w:rsidP="00DF73CE">
      <w:pPr>
        <w:ind w:left="0" w:right="54"/>
      </w:pPr>
      <w:r w:rsidRPr="00DE140B">
        <w:t>This QASP is a “living document” and the Government may review and revise it on a regular basis.  However, the Government shall coordinate changes with the contractor.  Updates shall ensure that the QASP remains a valid, useful, and enforceable document.  Copies of the original QASP and revisions shall be provided to the contractor and Government officials implementing surveillance activities.</w:t>
      </w:r>
    </w:p>
    <w:p w14:paraId="76393B0E" w14:textId="1CD7E2E2" w:rsidR="00A763C3" w:rsidRPr="00DE140B" w:rsidRDefault="00AB40F7" w:rsidP="00DF73CE">
      <w:pPr>
        <w:ind w:left="0" w:right="54"/>
      </w:pPr>
      <w:r w:rsidRPr="00DE140B">
        <w:t>The QASP provides a means for evaluating whether the Contractor is meeting the performance standards/quality levels identified in the PWS and the Contractor’s Quality Assurance Plan (QAP), and to ensure that the Government pays only for the level of services received.</w:t>
      </w:r>
    </w:p>
    <w:p w14:paraId="68A96076" w14:textId="77777777" w:rsidR="00DE140B" w:rsidRPr="00DE140B" w:rsidRDefault="00DE140B" w:rsidP="00DF73CE">
      <w:pPr>
        <w:ind w:left="0" w:right="54"/>
      </w:pPr>
    </w:p>
    <w:p w14:paraId="53765FE6" w14:textId="19BC522E" w:rsidR="00A763C3" w:rsidRPr="00DE140B" w:rsidRDefault="006E48D2" w:rsidP="00DF73CE">
      <w:pPr>
        <w:ind w:left="0" w:right="54"/>
      </w:pPr>
      <w:r w:rsidRPr="00DE140B">
        <w:t>This QASP describes:</w:t>
      </w:r>
    </w:p>
    <w:p w14:paraId="7F49D1D8" w14:textId="77777777" w:rsidR="00A763C3" w:rsidRPr="00DE140B" w:rsidRDefault="00A763C3" w:rsidP="00DF73CE">
      <w:pPr>
        <w:spacing w:after="14" w:line="259" w:lineRule="auto"/>
        <w:ind w:left="0" w:firstLine="0"/>
      </w:pPr>
    </w:p>
    <w:p w14:paraId="0FA39D04" w14:textId="7B8DAE2B" w:rsidR="00E20F6F" w:rsidRPr="00DE140B" w:rsidRDefault="00E20F6F" w:rsidP="00DF73CE">
      <w:pPr>
        <w:spacing w:after="14" w:line="259" w:lineRule="auto"/>
        <w:ind w:left="0" w:firstLine="0"/>
      </w:pPr>
      <w:r w:rsidRPr="00DE140B">
        <w:t>1. Defines roles and responsibilities of participating Government officials</w:t>
      </w:r>
    </w:p>
    <w:p w14:paraId="12CB4B98" w14:textId="21B0E6CE" w:rsidR="00E20F6F" w:rsidRPr="00DE140B" w:rsidRDefault="00E20F6F" w:rsidP="00DF73CE">
      <w:pPr>
        <w:spacing w:after="14" w:line="259" w:lineRule="auto"/>
        <w:ind w:left="0" w:firstLine="0"/>
      </w:pPr>
      <w:r w:rsidRPr="00DE140B">
        <w:t>2. Identifies key deliverables that will be assessed</w:t>
      </w:r>
    </w:p>
    <w:p w14:paraId="1C1FAEFB" w14:textId="4314A786" w:rsidR="00E20F6F" w:rsidRPr="00DE140B" w:rsidRDefault="00E20F6F" w:rsidP="00DF73CE">
      <w:pPr>
        <w:spacing w:after="14" w:line="259" w:lineRule="auto"/>
        <w:ind w:left="0" w:firstLine="0"/>
      </w:pPr>
      <w:r w:rsidRPr="00DE140B">
        <w:t>3.</w:t>
      </w:r>
      <w:r w:rsidR="00632BDC" w:rsidRPr="00DE140B">
        <w:t xml:space="preserve"> </w:t>
      </w:r>
      <w:r w:rsidRPr="00DE140B">
        <w:t>Describes the rating elements and the evaluation method that will be employed by the Government in monitoring and assessing the Contractor’s performance</w:t>
      </w:r>
    </w:p>
    <w:p w14:paraId="5C89FFF3" w14:textId="7EEF81CA" w:rsidR="00E20F6F" w:rsidRPr="00DE140B" w:rsidRDefault="00E20F6F" w:rsidP="00DF73CE">
      <w:pPr>
        <w:spacing w:after="14" w:line="259" w:lineRule="auto"/>
        <w:ind w:left="0" w:firstLine="0"/>
      </w:pPr>
      <w:r w:rsidRPr="00DE140B">
        <w:t>4.</w:t>
      </w:r>
      <w:r w:rsidR="00632BDC" w:rsidRPr="00DE140B">
        <w:t xml:space="preserve"> </w:t>
      </w:r>
      <w:r w:rsidRPr="00DE140B">
        <w:t>Describes how monitoring efforts and results will be documented</w:t>
      </w:r>
    </w:p>
    <w:p w14:paraId="29F5473D" w14:textId="5AB67DDB" w:rsidR="00E3034E" w:rsidRPr="00DE140B" w:rsidRDefault="00E3034E" w:rsidP="00DF73CE">
      <w:pPr>
        <w:spacing w:after="0" w:line="259" w:lineRule="auto"/>
        <w:ind w:left="0" w:firstLine="0"/>
      </w:pPr>
    </w:p>
    <w:p w14:paraId="0C9B8D16" w14:textId="3D07239A" w:rsidR="00A763C3" w:rsidRPr="00DE140B" w:rsidRDefault="006E48D2" w:rsidP="00DF73CE">
      <w:pPr>
        <w:spacing w:after="3" w:line="239" w:lineRule="auto"/>
        <w:ind w:left="0" w:right="247"/>
        <w:jc w:val="both"/>
      </w:pPr>
      <w:r w:rsidRPr="00DE140B">
        <w:t xml:space="preserve">Copies of the original QASP and revisions shall be provided to the Contractor and Government officials responsible for surveillance activities. </w:t>
      </w:r>
      <w:r w:rsidR="00F834B4" w:rsidRPr="00DE140B">
        <w:t>The Government maintains the option to alter or change the QASP at its own discretion.</w:t>
      </w:r>
    </w:p>
    <w:p w14:paraId="34B282B3" w14:textId="55EDABAD" w:rsidR="00E3034E" w:rsidRPr="00DE140B" w:rsidRDefault="00E3034E">
      <w:pPr>
        <w:spacing w:after="0" w:line="259" w:lineRule="auto"/>
        <w:ind w:left="92" w:firstLine="0"/>
      </w:pPr>
    </w:p>
    <w:p w14:paraId="4E043CC3" w14:textId="19A64E2F" w:rsidR="00A763C3" w:rsidRPr="00DE140B" w:rsidRDefault="007A58F5" w:rsidP="00DF73CE">
      <w:pPr>
        <w:ind w:left="0"/>
        <w:rPr>
          <w:bCs/>
        </w:rPr>
      </w:pPr>
      <w:r w:rsidRPr="00DE140B">
        <w:rPr>
          <w:b/>
          <w:bCs/>
        </w:rPr>
        <w:t>9</w:t>
      </w:r>
      <w:r w:rsidR="006E48D2" w:rsidRPr="00DE140B">
        <w:rPr>
          <w:b/>
          <w:bCs/>
        </w:rPr>
        <w:t>.1 Performance Management Approach</w:t>
      </w:r>
    </w:p>
    <w:p w14:paraId="139BD0E5" w14:textId="77777777" w:rsidR="00A763C3" w:rsidRPr="00DE140B" w:rsidRDefault="00A763C3" w:rsidP="00DF73CE">
      <w:pPr>
        <w:spacing w:after="0" w:line="259" w:lineRule="auto"/>
        <w:ind w:left="0" w:firstLine="0"/>
        <w:rPr>
          <w:b/>
        </w:rPr>
      </w:pPr>
    </w:p>
    <w:p w14:paraId="5BA9A2AD" w14:textId="29CD7E16" w:rsidR="00A763C3" w:rsidRPr="00DE140B" w:rsidRDefault="006E48D2" w:rsidP="00DF73CE">
      <w:pPr>
        <w:ind w:left="0" w:right="54"/>
      </w:pPr>
      <w:r w:rsidRPr="00DE140B">
        <w:t>The PWS sets forth “what” service is required as well as the performance standards associated with that task, as opposed to “how” the Contractor should perform the work (i.e., results, not compliance). This QASP will define the performance management approach taken by the Medical Disability Examination Office to monitor the Contractor’s performance to ensure the expected outcomes or performance standards communicated in the PWS are achieved. Performance management rests on developing a capability to review and analyze information generated through performance assessment. The ability to make decisions based on the analysis of performance data is the cornerstone of performance management; this analysis yields information that indicates to what extent the expected outcomes for the project are being achieved by the Contractor.</w:t>
      </w:r>
    </w:p>
    <w:p w14:paraId="15D2BD9D" w14:textId="77777777" w:rsidR="00A763C3" w:rsidRPr="00DE140B" w:rsidRDefault="00A763C3" w:rsidP="00DF73CE">
      <w:pPr>
        <w:spacing w:after="0" w:line="259" w:lineRule="auto"/>
        <w:ind w:left="0" w:firstLine="0"/>
      </w:pPr>
    </w:p>
    <w:p w14:paraId="50C0DFB0" w14:textId="7AA60872" w:rsidR="00A763C3" w:rsidRPr="00DE140B" w:rsidRDefault="006E48D2" w:rsidP="00DF73CE">
      <w:pPr>
        <w:ind w:left="0" w:right="54"/>
      </w:pPr>
      <w:r w:rsidRPr="00DE140B">
        <w:t>Performance management represents a significant shift from the more traditional quality assurance (QA) concepts in several ways. Performance management focuses on assessing whether outcomes are being achieved and to what extent. This approach migrates away from scrutiny of compliance with the processes and practices used to achieve the outcome. A performance-based approach enables the Contractor to play a large role in how the work is performed, as long as the proposed processes are within the stated constraints. Required processes are those required by law (federal, state, and local) and compelling business situations, such as safety and health. A “results” focus by the Government provides the Contractor flexibility to continuously improve and innovate over the course of the contract/order as long as the critical outcomes expected are being achieved and/or the desired performance levels are being met.</w:t>
      </w:r>
    </w:p>
    <w:p w14:paraId="125250DC" w14:textId="77777777" w:rsidR="00A763C3" w:rsidRPr="00DE140B" w:rsidRDefault="00A763C3" w:rsidP="00DF73CE">
      <w:pPr>
        <w:spacing w:after="0" w:line="259" w:lineRule="auto"/>
        <w:ind w:left="0" w:firstLine="0"/>
      </w:pPr>
    </w:p>
    <w:p w14:paraId="7AF4CD4D" w14:textId="1A03571A" w:rsidR="00A763C3" w:rsidRPr="00DE140B" w:rsidRDefault="007A58F5" w:rsidP="00DF73CE">
      <w:pPr>
        <w:ind w:left="0"/>
        <w:rPr>
          <w:bCs/>
        </w:rPr>
      </w:pPr>
      <w:r w:rsidRPr="00DE140B">
        <w:rPr>
          <w:b/>
          <w:bCs/>
        </w:rPr>
        <w:t>9</w:t>
      </w:r>
      <w:r w:rsidR="006E48D2" w:rsidRPr="00DE140B">
        <w:rPr>
          <w:b/>
          <w:bCs/>
        </w:rPr>
        <w:t>.2 Performance Management Strategy</w:t>
      </w:r>
    </w:p>
    <w:p w14:paraId="1C750AD2" w14:textId="77777777" w:rsidR="00A763C3" w:rsidRPr="00DE140B" w:rsidRDefault="00A763C3" w:rsidP="00DF73CE">
      <w:pPr>
        <w:spacing w:after="0" w:line="259" w:lineRule="auto"/>
        <w:ind w:left="0" w:firstLine="0"/>
        <w:rPr>
          <w:b/>
        </w:rPr>
      </w:pPr>
    </w:p>
    <w:p w14:paraId="512CD9E7" w14:textId="44E68015" w:rsidR="00A763C3" w:rsidRPr="00DE140B" w:rsidRDefault="006E48D2" w:rsidP="00DF73CE">
      <w:pPr>
        <w:ind w:left="0" w:right="54"/>
      </w:pPr>
      <w:r w:rsidRPr="00DE140B">
        <w:t>The Contractor</w:t>
      </w:r>
      <w:r w:rsidR="009B7369" w:rsidRPr="00DE140B">
        <w:t xml:space="preserve">, and not the Government, </w:t>
      </w:r>
      <w:r w:rsidRPr="00DE140B">
        <w:t xml:space="preserve">is responsible for the quality of all work performed. The Contractor measures that quality through the Contractor’s own </w:t>
      </w:r>
      <w:r w:rsidR="000A52F3" w:rsidRPr="00DE140B">
        <w:t>quality assurance and auditing (QA) program.</w:t>
      </w:r>
      <w:r w:rsidRPr="00DE140B">
        <w:t xml:space="preserve"> Q</w:t>
      </w:r>
      <w:r w:rsidR="00CF6625" w:rsidRPr="00DE140B">
        <w:t>A</w:t>
      </w:r>
      <w:r w:rsidRPr="00DE140B">
        <w:t xml:space="preserve"> is work output, not workers, and therefore includes all work performed under this contract/order regardless of whether the work is performed by Contractor employees or by Subcontractors. The Contractor’s Q</w:t>
      </w:r>
      <w:r w:rsidR="00C57B87" w:rsidRPr="00DE140B">
        <w:t>A</w:t>
      </w:r>
      <w:r w:rsidRPr="00DE140B">
        <w:t xml:space="preserve"> program will set forth the procedures for self-inspecting the quality, timeliness, responsiveness, customer satisfaction, and other performance requirements in the PWS. The Contractor will implement a performance management system with processes to assess and report its performance to the designated government representative.</w:t>
      </w:r>
    </w:p>
    <w:p w14:paraId="40B054ED" w14:textId="77777777" w:rsidR="00A763C3" w:rsidRPr="00DE140B" w:rsidRDefault="00A763C3" w:rsidP="00DF73CE">
      <w:pPr>
        <w:spacing w:after="0" w:line="259" w:lineRule="auto"/>
        <w:ind w:left="0" w:firstLine="0"/>
      </w:pPr>
    </w:p>
    <w:p w14:paraId="47B6D20D" w14:textId="46DD8115" w:rsidR="00A763C3" w:rsidRPr="00DE140B" w:rsidRDefault="006E48D2" w:rsidP="00DF73CE">
      <w:pPr>
        <w:ind w:left="0" w:right="54"/>
      </w:pPr>
      <w:r w:rsidRPr="00DE140B">
        <w:t>The government representative(s) will monitor performance by the Contractor to determine how the Contractor is performing against performance standards. The Contractor will be responsible for making required changes in processes and practices to ensure performance is managed effectively. The Contractor will be monitored and assessed throughout the period of performance of the contract/order as to either meeting or not meeting the performance thresholds stated in the</w:t>
      </w:r>
      <w:r w:rsidR="000D6BDC" w:rsidRPr="00DE140B">
        <w:t xml:space="preserve"> PWS</w:t>
      </w:r>
      <w:r w:rsidR="00E863DE" w:rsidRPr="00DE140B">
        <w:t xml:space="preserve"> and</w:t>
      </w:r>
      <w:r w:rsidRPr="00DE140B">
        <w:t xml:space="preserve"> QASP Section 4 Performance Standards. The COR</w:t>
      </w:r>
      <w:r w:rsidR="00A65DCF" w:rsidRPr="00DE140B">
        <w:t>/ACOR</w:t>
      </w:r>
      <w:r w:rsidRPr="00DE140B">
        <w:t xml:space="preserve"> will perform monthly assessments. The Performance Based Service Assessment, or other method, may be used to document this assessment. A Performance Based Service Assessment is provided at the end of this document. When Contractor performance is unacceptable, the COR</w:t>
      </w:r>
      <w:r w:rsidR="000E3596" w:rsidRPr="00DE140B">
        <w:t>/ACOR</w:t>
      </w:r>
      <w:r w:rsidRPr="00DE140B">
        <w:t xml:space="preserve"> will notify the Contractor Program Manager (CPM) and the Contracting Officer (CO). Unacceptable performance is defined as; “the Contractor is not meeting the Acceptable Levels of Performance (ALPs) as defined in the PWS or is in violation of any contract clause or terms and conditions. Notification of unacceptable performance issues shall be immediately provided to the CPM and shall not remain un-addressed until the end of an assessment period. In order to remediate performance issues in a timely manner, the COR</w:t>
      </w:r>
      <w:r w:rsidR="008D7DEF" w:rsidRPr="00DE140B">
        <w:t>/ACOR</w:t>
      </w:r>
      <w:r w:rsidRPr="00DE140B">
        <w:t xml:space="preserve"> should work collaboratively with the CPM. The COR/CO will engage the CPM to resolve the discrepancy.</w:t>
      </w:r>
    </w:p>
    <w:p w14:paraId="4BA52147" w14:textId="77777777" w:rsidR="00A763C3" w:rsidRPr="00DE140B" w:rsidRDefault="00A763C3" w:rsidP="00DF73CE">
      <w:pPr>
        <w:spacing w:after="0" w:line="259" w:lineRule="auto"/>
        <w:ind w:left="0" w:firstLine="0"/>
      </w:pPr>
    </w:p>
    <w:p w14:paraId="18FA717E" w14:textId="2A799965" w:rsidR="00A763C3" w:rsidRPr="00DE140B" w:rsidRDefault="007A58F5" w:rsidP="00DF73CE">
      <w:pPr>
        <w:ind w:left="0"/>
        <w:rPr>
          <w:bCs/>
        </w:rPr>
      </w:pPr>
      <w:r w:rsidRPr="00DE140B">
        <w:rPr>
          <w:b/>
          <w:bCs/>
        </w:rPr>
        <w:t>9</w:t>
      </w:r>
      <w:r w:rsidR="006E48D2" w:rsidRPr="00DE140B">
        <w:rPr>
          <w:b/>
          <w:bCs/>
        </w:rPr>
        <w:t>.3 Performance Feedback</w:t>
      </w:r>
    </w:p>
    <w:p w14:paraId="5AE0BA4D" w14:textId="77777777" w:rsidR="00A763C3" w:rsidRPr="00DE140B" w:rsidRDefault="00A763C3" w:rsidP="00DF73CE">
      <w:pPr>
        <w:spacing w:after="0" w:line="259" w:lineRule="auto"/>
        <w:ind w:left="0" w:firstLine="0"/>
        <w:rPr>
          <w:b/>
        </w:rPr>
      </w:pPr>
    </w:p>
    <w:p w14:paraId="7A57F968" w14:textId="61905B41" w:rsidR="00A763C3" w:rsidRPr="00DE140B" w:rsidRDefault="006E48D2" w:rsidP="00DF73CE">
      <w:pPr>
        <w:ind w:left="0" w:right="54"/>
      </w:pPr>
      <w:r w:rsidRPr="00DE140B">
        <w:t>For instances where immediate notification of performance issues is not required, the COR</w:t>
      </w:r>
      <w:r w:rsidR="0071167D" w:rsidRPr="00DE140B">
        <w:t>/ACOR</w:t>
      </w:r>
      <w:r w:rsidRPr="00DE140B">
        <w:t xml:space="preserve"> should review the assessment in accordance with the quarterly reviews with the CPM and provide the assessment to CO. The COR/CO will notify the Contractor of the results for a rating of 3 or less, no later than 15 </w:t>
      </w:r>
      <w:r w:rsidR="009216A9" w:rsidRPr="00DE140B">
        <w:t xml:space="preserve">business </w:t>
      </w:r>
      <w:r w:rsidRPr="00DE140B">
        <w:t>days after the end of the assessment period.</w:t>
      </w:r>
    </w:p>
    <w:p w14:paraId="1C07F807" w14:textId="77777777" w:rsidR="00A763C3" w:rsidRPr="00DE140B" w:rsidRDefault="00A763C3">
      <w:pPr>
        <w:spacing w:after="0" w:line="259" w:lineRule="auto"/>
        <w:ind w:left="91" w:firstLine="0"/>
      </w:pPr>
    </w:p>
    <w:p w14:paraId="78C2F816" w14:textId="0227ECF0" w:rsidR="00A763C3" w:rsidRPr="00DE140B" w:rsidRDefault="00B13FD9" w:rsidP="00DF73CE">
      <w:pPr>
        <w:ind w:left="0"/>
        <w:rPr>
          <w:bCs/>
        </w:rPr>
      </w:pPr>
      <w:r w:rsidRPr="00DE140B">
        <w:rPr>
          <w:b/>
          <w:bCs/>
        </w:rPr>
        <w:t>9.4</w:t>
      </w:r>
      <w:r w:rsidR="006E48D2" w:rsidRPr="00DE140B">
        <w:rPr>
          <w:b/>
          <w:bCs/>
        </w:rPr>
        <w:t>. Government Roles and Responsibilities</w:t>
      </w:r>
    </w:p>
    <w:p w14:paraId="6AB45222" w14:textId="77777777" w:rsidR="00A763C3" w:rsidRPr="00DE140B" w:rsidRDefault="00A763C3" w:rsidP="00DF73CE">
      <w:pPr>
        <w:spacing w:after="0" w:line="259" w:lineRule="auto"/>
        <w:ind w:left="0" w:firstLine="0"/>
        <w:rPr>
          <w:b/>
          <w:szCs w:val="22"/>
        </w:rPr>
      </w:pPr>
    </w:p>
    <w:p w14:paraId="22BFE328" w14:textId="0E7119BD" w:rsidR="00A763C3" w:rsidRPr="00DE140B" w:rsidRDefault="006E48D2" w:rsidP="00DF73CE">
      <w:pPr>
        <w:ind w:left="0" w:right="54"/>
        <w:rPr>
          <w:szCs w:val="22"/>
        </w:rPr>
      </w:pPr>
      <w:r w:rsidRPr="00DE140B">
        <w:rPr>
          <w:szCs w:val="22"/>
        </w:rPr>
        <w:t>The following personnel shall oversee and coordinate surveillance activities.</w:t>
      </w:r>
    </w:p>
    <w:p w14:paraId="367A3239" w14:textId="77777777" w:rsidR="00A763C3" w:rsidRPr="00DE140B" w:rsidRDefault="00A763C3">
      <w:pPr>
        <w:spacing w:after="0" w:line="259" w:lineRule="auto"/>
        <w:ind w:left="91" w:firstLine="0"/>
        <w:rPr>
          <w:szCs w:val="22"/>
        </w:rPr>
      </w:pPr>
    </w:p>
    <w:p w14:paraId="4680485A" w14:textId="3CBD7A6E" w:rsidR="00A763C3" w:rsidRPr="00DE140B" w:rsidRDefault="00844021" w:rsidP="00663D6C">
      <w:pPr>
        <w:pStyle w:val="ListParagraph"/>
        <w:numPr>
          <w:ilvl w:val="0"/>
          <w:numId w:val="19"/>
        </w:numPr>
        <w:spacing w:after="0" w:line="259" w:lineRule="auto"/>
        <w:rPr>
          <w:rFonts w:ascii="Arial" w:hAnsi="Arial" w:cs="Arial"/>
          <w:sz w:val="22"/>
          <w:szCs w:val="22"/>
        </w:rPr>
      </w:pPr>
      <w:r w:rsidRPr="00DE140B">
        <w:rPr>
          <w:rFonts w:ascii="Arial" w:hAnsi="Arial" w:cs="Arial"/>
          <w:b/>
          <w:bCs/>
          <w:szCs w:val="22"/>
        </w:rPr>
        <w:t>Contracting Officer (CO)/Contracting Specialist (CS)</w:t>
      </w:r>
      <w:r w:rsidRPr="00DE140B">
        <w:rPr>
          <w:rFonts w:ascii="Arial" w:hAnsi="Arial" w:cs="Arial"/>
          <w:szCs w:val="22"/>
        </w:rPr>
        <w:t xml:space="preserve"> - The CO/CS ensures performance of all necessary actions for effective contracting, ensures compliance with the contract terms, and safeguards the interests of the United States in the contractual relationship. The CO/CS also assures the Contractor receives impartial, fair, and equitable treatment under this contract. The CO/CS is ultimately responsible for the final determination of the adequacy of the Contractor’s performance.</w:t>
      </w:r>
    </w:p>
    <w:p w14:paraId="61CD73B4" w14:textId="71FAC8E5" w:rsidR="00852ECB" w:rsidRPr="00DE140B" w:rsidRDefault="00844021" w:rsidP="00DF73CE">
      <w:pPr>
        <w:spacing w:after="0" w:line="259" w:lineRule="auto"/>
        <w:ind w:left="312" w:firstLine="0"/>
        <w:rPr>
          <w:szCs w:val="22"/>
        </w:rPr>
      </w:pPr>
      <w:r w:rsidRPr="00DE140B">
        <w:rPr>
          <w:szCs w:val="22"/>
        </w:rPr>
        <w:t>The CO/CS will designate one full-time COR as the Government authority for performance management. The number of additional representatives serving as technical inspectors depends on the complexity of the services measured, as well as the Contractor’s performance, and must be identified and designated by the CO/CS.</w:t>
      </w:r>
    </w:p>
    <w:p w14:paraId="10E1C6E9" w14:textId="66B03304" w:rsidR="00E3034E" w:rsidRPr="00DE140B" w:rsidRDefault="00E3034E">
      <w:pPr>
        <w:spacing w:after="0" w:line="259" w:lineRule="auto"/>
        <w:ind w:left="92" w:firstLine="0"/>
        <w:rPr>
          <w:szCs w:val="22"/>
        </w:rPr>
      </w:pPr>
    </w:p>
    <w:p w14:paraId="576E384C" w14:textId="77777777" w:rsidR="00865CCA" w:rsidRPr="00DE140B" w:rsidRDefault="006E48D2" w:rsidP="00DF73CE">
      <w:pPr>
        <w:ind w:left="360" w:right="54"/>
        <w:rPr>
          <w:szCs w:val="22"/>
        </w:rPr>
      </w:pPr>
      <w:r w:rsidRPr="00DE140B">
        <w:rPr>
          <w:szCs w:val="22"/>
        </w:rPr>
        <w:t>Assigned CO:</w:t>
      </w:r>
    </w:p>
    <w:p w14:paraId="08E5937F" w14:textId="35A94BC4" w:rsidR="00A763C3" w:rsidRPr="00DE140B" w:rsidRDefault="00865CCA" w:rsidP="00DF73CE">
      <w:pPr>
        <w:ind w:left="360" w:right="54"/>
        <w:rPr>
          <w:szCs w:val="22"/>
        </w:rPr>
      </w:pPr>
      <w:r w:rsidRPr="00DE140B">
        <w:rPr>
          <w:szCs w:val="22"/>
        </w:rPr>
        <w:t>Assigned CS:</w:t>
      </w:r>
    </w:p>
    <w:p w14:paraId="3AAF2F0C" w14:textId="50377A67" w:rsidR="004F43F4" w:rsidRPr="00DE140B" w:rsidRDefault="006E48D2" w:rsidP="00DF73CE">
      <w:pPr>
        <w:ind w:left="360" w:right="54"/>
        <w:rPr>
          <w:szCs w:val="22"/>
        </w:rPr>
      </w:pPr>
      <w:r w:rsidRPr="00DE140B">
        <w:rPr>
          <w:szCs w:val="22"/>
        </w:rPr>
        <w:t>Organization or Agency:</w:t>
      </w:r>
    </w:p>
    <w:p w14:paraId="48E680EE" w14:textId="77777777" w:rsidR="00A763C3" w:rsidRPr="00DE140B" w:rsidRDefault="00A763C3" w:rsidP="00DF73CE">
      <w:pPr>
        <w:ind w:left="360" w:right="54"/>
        <w:rPr>
          <w:szCs w:val="22"/>
        </w:rPr>
      </w:pPr>
    </w:p>
    <w:p w14:paraId="61B130A9" w14:textId="48C67BA9" w:rsidR="008F04DD" w:rsidRPr="00DE140B" w:rsidRDefault="00857A8E" w:rsidP="00663D6C">
      <w:pPr>
        <w:pStyle w:val="ListParagraph"/>
        <w:numPr>
          <w:ilvl w:val="0"/>
          <w:numId w:val="19"/>
        </w:numPr>
        <w:ind w:right="54"/>
        <w:rPr>
          <w:rFonts w:ascii="Arial" w:hAnsi="Arial" w:cs="Arial"/>
          <w:sz w:val="22"/>
          <w:szCs w:val="22"/>
        </w:rPr>
      </w:pPr>
      <w:r w:rsidRPr="00DE140B">
        <w:rPr>
          <w:rFonts w:ascii="Arial" w:hAnsi="Arial" w:cs="Arial"/>
          <w:b/>
          <w:bCs/>
          <w:sz w:val="22"/>
          <w:szCs w:val="22"/>
        </w:rPr>
        <w:t>Contracting Officer Representative (COR)/ Alternate Contracting Officer Representative (ACOR)</w:t>
      </w:r>
      <w:r w:rsidRPr="00DE140B">
        <w:rPr>
          <w:rFonts w:ascii="Arial" w:hAnsi="Arial" w:cs="Arial"/>
          <w:sz w:val="22"/>
          <w:szCs w:val="22"/>
        </w:rPr>
        <w:t xml:space="preserve"> - The COR/ACOR is designated in writing by the CO/CS to act as his or her authorized representative to assist in administering a contract. COR/ACOR limitations are contained in the written appointment letter. The COR/ACOR is responsible for technical administration of the project and ensures proper Government surveillance of the Contractor’s performance. The COR/ACOR is not empowered to make any contractual commitments or to authorize any contractual changes on the Government’s behalf. Any changes the Contractor deems may affect contract price, terms, or conditions shall be referred to the CO/CS for action. The COR/ACOR will have the responsibility for completing quality monitoring forms used to document the inspection and evaluation of the Contractor’s work performance. The COR/ACOR will maintain a quality assurance file. This file shall contain all quality assessment reports. Government surveillance may occur under the inspection of services clause for any service relating to the contract.</w:t>
      </w:r>
    </w:p>
    <w:p w14:paraId="5A515995" w14:textId="77777777" w:rsidR="00AB39AA" w:rsidRPr="00DE140B" w:rsidRDefault="006E48D2" w:rsidP="00DF73CE">
      <w:pPr>
        <w:spacing w:after="0" w:line="259" w:lineRule="auto"/>
        <w:ind w:left="450" w:firstLine="0"/>
      </w:pPr>
      <w:r w:rsidRPr="00DE140B">
        <w:t>Assigned COR:</w:t>
      </w:r>
    </w:p>
    <w:p w14:paraId="411711B8" w14:textId="3396CE64" w:rsidR="00A763C3" w:rsidRPr="00DE140B" w:rsidRDefault="00AB39AA" w:rsidP="00DF73CE">
      <w:pPr>
        <w:ind w:left="450" w:right="54"/>
      </w:pPr>
      <w:r w:rsidRPr="00DE140B">
        <w:t>Assigned ACOR:</w:t>
      </w:r>
    </w:p>
    <w:p w14:paraId="2D0F895A" w14:textId="1717717F" w:rsidR="00A763C3" w:rsidRPr="00DE140B" w:rsidRDefault="006E48D2" w:rsidP="00DF73CE">
      <w:pPr>
        <w:spacing w:after="0" w:line="259" w:lineRule="auto"/>
        <w:ind w:left="450" w:firstLine="0"/>
      </w:pPr>
      <w:r w:rsidRPr="00DE140B">
        <w:t>Organization or Agency: Medical Disability Examination Office</w:t>
      </w:r>
    </w:p>
    <w:p w14:paraId="4814FC70" w14:textId="77777777" w:rsidR="00A763C3" w:rsidRPr="00DE140B" w:rsidRDefault="00A763C3" w:rsidP="00DF73CE">
      <w:pPr>
        <w:spacing w:after="0" w:line="259" w:lineRule="auto"/>
        <w:ind w:left="450" w:firstLine="0"/>
      </w:pPr>
    </w:p>
    <w:p w14:paraId="6E348D50" w14:textId="3E4AB9D2" w:rsidR="00B33097" w:rsidRPr="00DE140B" w:rsidRDefault="00A407F0" w:rsidP="00DF73CE">
      <w:pPr>
        <w:spacing w:after="0" w:line="259" w:lineRule="auto"/>
        <w:ind w:left="450" w:firstLine="0"/>
        <w:rPr>
          <w:b/>
          <w:bCs/>
        </w:rPr>
      </w:pPr>
      <w:r w:rsidRPr="00DE140B">
        <w:rPr>
          <w:b/>
          <w:bCs/>
        </w:rPr>
        <w:t>Other Ke</w:t>
      </w:r>
      <w:r w:rsidR="00AC70AA" w:rsidRPr="00DE140B">
        <w:rPr>
          <w:b/>
          <w:bCs/>
        </w:rPr>
        <w:t>y</w:t>
      </w:r>
      <w:r w:rsidRPr="00DE140B">
        <w:rPr>
          <w:b/>
          <w:bCs/>
        </w:rPr>
        <w:t xml:space="preserve"> </w:t>
      </w:r>
      <w:r w:rsidR="003D66E3" w:rsidRPr="00DE140B">
        <w:rPr>
          <w:b/>
          <w:bCs/>
        </w:rPr>
        <w:t>Government Personnel</w:t>
      </w:r>
    </w:p>
    <w:p w14:paraId="536C6BAF" w14:textId="69719128" w:rsidR="005D784E" w:rsidRPr="00DE140B" w:rsidRDefault="005D784E" w:rsidP="00DF73CE">
      <w:pPr>
        <w:spacing w:after="0" w:line="259" w:lineRule="auto"/>
        <w:ind w:left="450" w:firstLine="0"/>
      </w:pPr>
      <w:r w:rsidRPr="00DE140B">
        <w:t>Program Manger</w:t>
      </w:r>
      <w:r w:rsidR="00B60237" w:rsidRPr="00DE140B">
        <w:t>: Frank Kush</w:t>
      </w:r>
    </w:p>
    <w:p w14:paraId="5134D78F" w14:textId="2FAF7B66" w:rsidR="002B0D3D" w:rsidRPr="00DE140B" w:rsidRDefault="009B39BA" w:rsidP="00DF73CE">
      <w:pPr>
        <w:spacing w:after="0" w:line="259" w:lineRule="auto"/>
        <w:ind w:left="450" w:firstLine="0"/>
      </w:pPr>
      <w:r w:rsidRPr="00DE140B">
        <w:t>Project Manager: Richard Stanek</w:t>
      </w:r>
    </w:p>
    <w:p w14:paraId="1BFC149E" w14:textId="69414C2E" w:rsidR="00C34565" w:rsidRPr="00DE140B" w:rsidRDefault="00C34565" w:rsidP="00DF73CE">
      <w:pPr>
        <w:spacing w:after="0" w:line="259" w:lineRule="auto"/>
        <w:ind w:left="450" w:firstLine="0"/>
      </w:pPr>
      <w:r w:rsidRPr="00DE140B">
        <w:t>Assistant Project Manager: Katy McBurney</w:t>
      </w:r>
    </w:p>
    <w:p w14:paraId="6BAC31E8" w14:textId="600052A2" w:rsidR="00C34565" w:rsidRPr="00DE140B" w:rsidRDefault="00C34565" w:rsidP="00DF73CE">
      <w:pPr>
        <w:spacing w:after="0" w:line="259" w:lineRule="auto"/>
        <w:ind w:left="450" w:firstLine="0"/>
      </w:pPr>
      <w:r w:rsidRPr="00DE140B">
        <w:t xml:space="preserve">Organization of Agency: </w:t>
      </w:r>
      <w:r w:rsidR="00001476" w:rsidRPr="00DE140B">
        <w:t>Office</w:t>
      </w:r>
      <w:r w:rsidR="00365502" w:rsidRPr="00DE140B">
        <w:t xml:space="preserve"> </w:t>
      </w:r>
      <w:r w:rsidR="009653C9" w:rsidRPr="00DE140B">
        <w:t>of Benefits Automation</w:t>
      </w:r>
      <w:r w:rsidR="00711AAE" w:rsidRPr="00DE140B">
        <w:t xml:space="preserve"> (OBA)</w:t>
      </w:r>
    </w:p>
    <w:p w14:paraId="5B6BBA40" w14:textId="77777777" w:rsidR="00DE140B" w:rsidRPr="00DE140B" w:rsidRDefault="00DE140B" w:rsidP="00DF73CE">
      <w:pPr>
        <w:spacing w:after="0" w:line="259" w:lineRule="auto"/>
        <w:ind w:left="450" w:firstLine="0"/>
      </w:pPr>
    </w:p>
    <w:p w14:paraId="5DAAB21A" w14:textId="77777777" w:rsidR="00DE140B" w:rsidRPr="00DE140B" w:rsidRDefault="00DE140B" w:rsidP="00DF73CE">
      <w:pPr>
        <w:spacing w:after="0" w:line="259" w:lineRule="auto"/>
        <w:ind w:left="450" w:firstLine="0"/>
      </w:pPr>
    </w:p>
    <w:p w14:paraId="77CCA7D0" w14:textId="4ED50842" w:rsidR="00A763C3" w:rsidRPr="00DE140B" w:rsidRDefault="006E48D2" w:rsidP="00DF73CE">
      <w:pPr>
        <w:spacing w:after="0" w:line="259" w:lineRule="auto"/>
        <w:ind w:left="450" w:firstLine="0"/>
      </w:pPr>
      <w:r w:rsidRPr="00DE140B">
        <w:t>Contractor Representatives</w:t>
      </w:r>
    </w:p>
    <w:p w14:paraId="3A2CFC25" w14:textId="26525888" w:rsidR="00E3034E" w:rsidRPr="00DE140B" w:rsidRDefault="00957F6E" w:rsidP="00DF73CE">
      <w:pPr>
        <w:spacing w:after="0" w:line="259" w:lineRule="auto"/>
        <w:ind w:left="450" w:firstLine="0"/>
      </w:pPr>
      <w:r w:rsidRPr="00DE140B">
        <w:t>Program Manger</w:t>
      </w:r>
      <w:r w:rsidR="00F359FB" w:rsidRPr="00DE140B">
        <w:t>:</w:t>
      </w:r>
    </w:p>
    <w:p w14:paraId="4DED0AE5" w14:textId="6DAF5363" w:rsidR="00A763C3" w:rsidRPr="00DE140B" w:rsidRDefault="00F359FB" w:rsidP="00DF73CE">
      <w:pPr>
        <w:spacing w:after="0" w:line="259" w:lineRule="auto"/>
        <w:ind w:left="450" w:firstLine="0"/>
      </w:pPr>
      <w:r w:rsidRPr="00DE140B">
        <w:t>Other Contract Personnel:</w:t>
      </w:r>
    </w:p>
    <w:p w14:paraId="5E188061" w14:textId="16102D3C" w:rsidR="00E3034E" w:rsidRPr="00DE140B" w:rsidRDefault="005F51C7" w:rsidP="00DF73CE">
      <w:pPr>
        <w:pStyle w:val="Heading3"/>
        <w:spacing w:before="240" w:after="240" w:line="240" w:lineRule="auto"/>
        <w:ind w:left="0" w:hanging="14"/>
      </w:pPr>
      <w:bookmarkStart w:id="35" w:name="_Toc208907020"/>
      <w:r w:rsidRPr="00DE140B">
        <w:t>10</w:t>
      </w:r>
      <w:r w:rsidR="006E48D2" w:rsidRPr="00DE140B">
        <w:t>. P</w:t>
      </w:r>
      <w:r w:rsidR="00E53AA6" w:rsidRPr="00DE140B">
        <w:t>E</w:t>
      </w:r>
      <w:r w:rsidR="00CD46C7" w:rsidRPr="00DE140B">
        <w:t>RFORMANCE STANDARDS AND METRICS</w:t>
      </w:r>
      <w:bookmarkEnd w:id="35"/>
    </w:p>
    <w:p w14:paraId="4686C67D" w14:textId="10982440" w:rsidR="00A763C3" w:rsidRPr="00DE140B" w:rsidRDefault="006E48D2">
      <w:pPr>
        <w:ind w:left="10" w:right="54"/>
      </w:pPr>
      <w:r w:rsidRPr="00DE140B">
        <w:t>Performance standards define desired services. The Government performs surveillance to determine if the affiliate exceeds, meets or does not meet these standards.</w:t>
      </w:r>
    </w:p>
    <w:p w14:paraId="3B797889" w14:textId="77777777" w:rsidR="00A763C3" w:rsidRPr="00DE140B" w:rsidRDefault="00A763C3">
      <w:pPr>
        <w:spacing w:after="0" w:line="259" w:lineRule="auto"/>
        <w:ind w:left="1" w:firstLine="0"/>
      </w:pPr>
    </w:p>
    <w:p w14:paraId="3E11FDE1" w14:textId="4D230C30" w:rsidR="00A763C3" w:rsidRPr="00DE140B" w:rsidRDefault="006E48D2">
      <w:pPr>
        <w:spacing w:after="3" w:line="239" w:lineRule="auto"/>
        <w:ind w:left="11" w:right="885"/>
        <w:jc w:val="both"/>
      </w:pPr>
      <w:r w:rsidRPr="00DE140B">
        <w:t>The Performance Requirements Summary Matrix, paragraph as provided below includes performance standards. The Government shall use these standards to determine affiliate performance and shall compare affiliate performance to the Acceptable Quality Level (AQL).</w:t>
      </w:r>
    </w:p>
    <w:p w14:paraId="2ED20CB8" w14:textId="77777777" w:rsidR="00E3034E" w:rsidRPr="00DE140B" w:rsidRDefault="006E48D2">
      <w:pPr>
        <w:spacing w:after="0" w:line="259" w:lineRule="auto"/>
        <w:ind w:left="1" w:firstLine="0"/>
      </w:pPr>
      <w:r w:rsidRPr="00DE140B">
        <w:rPr>
          <w:sz w:val="20"/>
        </w:rPr>
        <w:t xml:space="preserve"> </w:t>
      </w:r>
    </w:p>
    <w:tbl>
      <w:tblPr>
        <w:tblStyle w:val="TableGrid"/>
        <w:tblW w:w="9630" w:type="dxa"/>
        <w:tblInd w:w="-5" w:type="dxa"/>
        <w:tblCellMar>
          <w:top w:w="49" w:type="dxa"/>
        </w:tblCellMar>
        <w:tblLook w:val="04A0" w:firstRow="1" w:lastRow="0" w:firstColumn="1" w:lastColumn="0" w:noHBand="0" w:noVBand="1"/>
      </w:tblPr>
      <w:tblGrid>
        <w:gridCol w:w="1736"/>
        <w:gridCol w:w="3768"/>
        <w:gridCol w:w="1880"/>
        <w:gridCol w:w="2246"/>
      </w:tblGrid>
      <w:tr w:rsidR="00B10CB6" w:rsidRPr="00DE140B" w14:paraId="78B6838A" w14:textId="77777777" w:rsidTr="00DF73CE">
        <w:trPr>
          <w:trHeight w:val="854"/>
          <w:tblHeader/>
        </w:trPr>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cPr>
          <w:p w14:paraId="4B3EB9D9" w14:textId="77777777" w:rsidR="00E3034E" w:rsidRPr="00DE140B" w:rsidRDefault="006E48D2">
            <w:pPr>
              <w:spacing w:after="0" w:line="259" w:lineRule="auto"/>
              <w:ind w:left="5" w:firstLine="0"/>
              <w:rPr>
                <w:b/>
                <w:bCs/>
              </w:rPr>
            </w:pPr>
            <w:r w:rsidRPr="00DE140B">
              <w:rPr>
                <w:b/>
                <w:bCs/>
              </w:rPr>
              <w:t xml:space="preserve">Task/Deliverable Requirement </w:t>
            </w:r>
          </w:p>
        </w:tc>
        <w:tc>
          <w:tcPr>
            <w:tcW w:w="376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cPr>
          <w:p w14:paraId="1F646AED" w14:textId="6BB164AA" w:rsidR="00E3034E" w:rsidRPr="00DE140B" w:rsidRDefault="00F43CE6">
            <w:pPr>
              <w:spacing w:after="0" w:line="259" w:lineRule="auto"/>
              <w:ind w:left="6" w:firstLine="0"/>
              <w:rPr>
                <w:b/>
                <w:bCs/>
              </w:rPr>
            </w:pPr>
            <w:r w:rsidRPr="00DE140B">
              <w:rPr>
                <w:b/>
                <w:bCs/>
              </w:rPr>
              <w:t xml:space="preserve">   </w:t>
            </w:r>
            <w:r w:rsidR="006E48D2" w:rsidRPr="00DE140B">
              <w:rPr>
                <w:b/>
                <w:bCs/>
              </w:rPr>
              <w:t xml:space="preserve">Performance Standard </w:t>
            </w:r>
          </w:p>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cPr>
          <w:p w14:paraId="6A66D6DE" w14:textId="77777777" w:rsidR="00E3034E" w:rsidRPr="00DE140B" w:rsidRDefault="006E48D2">
            <w:pPr>
              <w:spacing w:after="0" w:line="259" w:lineRule="auto"/>
              <w:ind w:left="6" w:firstLine="0"/>
              <w:rPr>
                <w:b/>
                <w:bCs/>
              </w:rPr>
            </w:pPr>
            <w:r w:rsidRPr="00DE140B">
              <w:rPr>
                <w:b/>
                <w:bCs/>
              </w:rPr>
              <w:t xml:space="preserve">Acceptable Quality Level </w:t>
            </w:r>
          </w:p>
        </w:tc>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C6D9F1"/>
          </w:tcPr>
          <w:p w14:paraId="064DFB83" w14:textId="77777777" w:rsidR="00E3034E" w:rsidRPr="00DE140B" w:rsidRDefault="006E48D2">
            <w:pPr>
              <w:spacing w:after="0" w:line="259" w:lineRule="auto"/>
              <w:ind w:left="6" w:firstLine="0"/>
              <w:rPr>
                <w:b/>
                <w:bCs/>
              </w:rPr>
            </w:pPr>
            <w:r w:rsidRPr="00DE140B">
              <w:rPr>
                <w:b/>
                <w:bCs/>
              </w:rPr>
              <w:t xml:space="preserve">Method of Surveillance </w:t>
            </w:r>
          </w:p>
        </w:tc>
      </w:tr>
      <w:tr w:rsidR="00A5228F" w:rsidRPr="00DE140B" w14:paraId="44DB859E" w14:textId="77777777" w:rsidTr="00DF73CE">
        <w:trPr>
          <w:trHeight w:val="3580"/>
        </w:trPr>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C4B4821" w14:textId="77777777" w:rsidR="00A763C3" w:rsidRPr="00DE140B" w:rsidRDefault="00A763C3">
            <w:pPr>
              <w:spacing w:after="0" w:line="259" w:lineRule="auto"/>
              <w:ind w:left="5" w:firstLine="0"/>
            </w:pPr>
          </w:p>
          <w:p w14:paraId="5F1AD734" w14:textId="77777777" w:rsidR="00A763C3" w:rsidRPr="00DE140B" w:rsidRDefault="00A763C3">
            <w:pPr>
              <w:spacing w:after="0" w:line="259" w:lineRule="auto"/>
              <w:ind w:left="5" w:firstLine="0"/>
            </w:pPr>
          </w:p>
          <w:p w14:paraId="23BECF18" w14:textId="77777777" w:rsidR="00A763C3" w:rsidRPr="00DE140B" w:rsidRDefault="00A763C3">
            <w:pPr>
              <w:spacing w:after="0" w:line="259" w:lineRule="auto"/>
              <w:ind w:left="5" w:firstLine="0"/>
            </w:pPr>
          </w:p>
          <w:p w14:paraId="6A1B8017" w14:textId="77777777" w:rsidR="00A763C3" w:rsidRPr="00DE140B" w:rsidRDefault="00A763C3">
            <w:pPr>
              <w:spacing w:after="0" w:line="259" w:lineRule="auto"/>
              <w:ind w:left="5" w:firstLine="0"/>
            </w:pPr>
          </w:p>
          <w:p w14:paraId="3C0DF149" w14:textId="77777777" w:rsidR="00A763C3" w:rsidRPr="00DE140B" w:rsidRDefault="00A763C3">
            <w:pPr>
              <w:spacing w:after="0" w:line="259" w:lineRule="auto"/>
              <w:ind w:left="5" w:firstLine="0"/>
            </w:pPr>
          </w:p>
          <w:p w14:paraId="7DEE4BD1" w14:textId="7DBAF428" w:rsidR="00A763C3" w:rsidRPr="00DE140B" w:rsidRDefault="006E48D2">
            <w:pPr>
              <w:spacing w:after="0" w:line="259" w:lineRule="auto"/>
              <w:ind w:left="5" w:firstLine="0"/>
            </w:pPr>
            <w:r w:rsidRPr="00DE140B">
              <w:t xml:space="preserve">5.1 Project </w:t>
            </w:r>
          </w:p>
          <w:p w14:paraId="1022CA40" w14:textId="77777777" w:rsidR="00E3034E" w:rsidRPr="00DE140B" w:rsidRDefault="006E48D2">
            <w:pPr>
              <w:spacing w:after="0" w:line="259" w:lineRule="auto"/>
              <w:ind w:left="5" w:firstLine="0"/>
            </w:pPr>
            <w:r w:rsidRPr="00DE140B">
              <w:t xml:space="preserve">Management </w:t>
            </w:r>
          </w:p>
        </w:tc>
        <w:tc>
          <w:tcPr>
            <w:tcW w:w="3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596CD1C" w14:textId="0112D30C" w:rsidR="00096291" w:rsidRPr="00DE140B" w:rsidRDefault="00096291" w:rsidP="00663D6C">
            <w:pPr>
              <w:pStyle w:val="ListParagraph"/>
              <w:numPr>
                <w:ilvl w:val="0"/>
                <w:numId w:val="52"/>
              </w:numPr>
              <w:spacing w:after="60" w:line="239" w:lineRule="auto"/>
              <w:ind w:left="241" w:right="282" w:hanging="183"/>
              <w:rPr>
                <w:rFonts w:ascii="Arial" w:hAnsi="Arial" w:cs="Arial"/>
                <w:szCs w:val="22"/>
              </w:rPr>
            </w:pPr>
            <w:r w:rsidRPr="00DE140B">
              <w:rPr>
                <w:rFonts w:ascii="Arial" w:hAnsi="Arial" w:cs="Arial"/>
                <w:sz w:val="22"/>
                <w:szCs w:val="22"/>
              </w:rPr>
              <w:t>Kick</w:t>
            </w:r>
            <w:r w:rsidR="00B84B9D" w:rsidRPr="00DE140B">
              <w:rPr>
                <w:rFonts w:ascii="Arial" w:hAnsi="Arial" w:cs="Arial"/>
                <w:sz w:val="22"/>
                <w:szCs w:val="22"/>
              </w:rPr>
              <w:t xml:space="preserve">-off meeting to be scheduled </w:t>
            </w:r>
            <w:r w:rsidR="00247F09" w:rsidRPr="00DE140B">
              <w:rPr>
                <w:rFonts w:ascii="Arial" w:hAnsi="Arial" w:cs="Arial"/>
                <w:sz w:val="22"/>
                <w:szCs w:val="22"/>
              </w:rPr>
              <w:t>within 10 calendar days of contract award</w:t>
            </w:r>
            <w:r w:rsidR="00DF329D" w:rsidRPr="00DE140B">
              <w:rPr>
                <w:rFonts w:ascii="Arial" w:hAnsi="Arial" w:cs="Arial"/>
                <w:sz w:val="22"/>
                <w:szCs w:val="22"/>
              </w:rPr>
              <w:t>.</w:t>
            </w:r>
          </w:p>
          <w:p w14:paraId="61DBC1E5" w14:textId="09F3779A" w:rsidR="003839C6" w:rsidRPr="00DE140B" w:rsidRDefault="006E48D2" w:rsidP="00663D6C">
            <w:pPr>
              <w:pStyle w:val="ListParagraph"/>
              <w:numPr>
                <w:ilvl w:val="0"/>
                <w:numId w:val="52"/>
              </w:numPr>
              <w:spacing w:after="60" w:line="239" w:lineRule="auto"/>
              <w:ind w:left="241" w:right="282" w:hanging="183"/>
              <w:rPr>
                <w:rFonts w:ascii="Arial" w:hAnsi="Arial" w:cs="Arial"/>
                <w:szCs w:val="22"/>
              </w:rPr>
            </w:pPr>
            <w:r w:rsidRPr="00DE140B">
              <w:rPr>
                <w:rFonts w:ascii="Arial" w:hAnsi="Arial" w:cs="Arial"/>
                <w:sz w:val="22"/>
                <w:szCs w:val="22"/>
              </w:rPr>
              <w:t>Kick-off meeting (including slides to COR</w:t>
            </w:r>
            <w:r w:rsidR="00917951" w:rsidRPr="00DE140B">
              <w:rPr>
                <w:rFonts w:ascii="Arial" w:hAnsi="Arial" w:cs="Arial"/>
                <w:sz w:val="22"/>
                <w:szCs w:val="22"/>
              </w:rPr>
              <w:t>/ACOR and Project Management Team</w:t>
            </w:r>
            <w:r w:rsidRPr="00DE140B">
              <w:rPr>
                <w:rFonts w:ascii="Arial" w:hAnsi="Arial" w:cs="Arial"/>
                <w:sz w:val="22"/>
                <w:szCs w:val="22"/>
              </w:rPr>
              <w:t xml:space="preserve">) NLT </w:t>
            </w:r>
            <w:r w:rsidR="001D4766" w:rsidRPr="00DE140B">
              <w:rPr>
                <w:rFonts w:ascii="Arial" w:hAnsi="Arial" w:cs="Arial"/>
                <w:sz w:val="22"/>
                <w:szCs w:val="22"/>
              </w:rPr>
              <w:t>2</w:t>
            </w:r>
            <w:r w:rsidRPr="00DE140B">
              <w:rPr>
                <w:rFonts w:ascii="Arial" w:hAnsi="Arial" w:cs="Arial"/>
                <w:sz w:val="22"/>
                <w:szCs w:val="22"/>
              </w:rPr>
              <w:t xml:space="preserve"> calendar days </w:t>
            </w:r>
            <w:r w:rsidR="00DB7263" w:rsidRPr="00DE140B">
              <w:rPr>
                <w:rFonts w:ascii="Arial" w:hAnsi="Arial" w:cs="Arial"/>
                <w:sz w:val="22"/>
                <w:szCs w:val="22"/>
              </w:rPr>
              <w:t>before meeting</w:t>
            </w:r>
          </w:p>
          <w:p w14:paraId="39DF8A03" w14:textId="10342204" w:rsidR="00A763C3" w:rsidRPr="00DE140B" w:rsidRDefault="003839C6" w:rsidP="00DF73CE">
            <w:pPr>
              <w:spacing w:after="60" w:line="239" w:lineRule="auto"/>
              <w:ind w:left="241" w:right="282" w:hanging="183"/>
              <w:rPr>
                <w:szCs w:val="22"/>
              </w:rPr>
            </w:pPr>
            <w:r w:rsidRPr="00DE140B">
              <w:rPr>
                <w:szCs w:val="22"/>
              </w:rPr>
              <w:t>Kick-off meeting action item</w:t>
            </w:r>
            <w:r w:rsidR="00655814" w:rsidRPr="00DE140B">
              <w:rPr>
                <w:szCs w:val="22"/>
              </w:rPr>
              <w:t xml:space="preserve"> </w:t>
            </w:r>
            <w:r w:rsidR="00194EA6" w:rsidRPr="00DE140B">
              <w:rPr>
                <w:szCs w:val="22"/>
              </w:rPr>
              <w:t xml:space="preserve">list </w:t>
            </w:r>
            <w:r w:rsidR="00655814" w:rsidRPr="00DE140B">
              <w:rPr>
                <w:szCs w:val="22"/>
              </w:rPr>
              <w:t xml:space="preserve">and </w:t>
            </w:r>
            <w:r w:rsidR="00937C92" w:rsidRPr="00DE140B">
              <w:rPr>
                <w:szCs w:val="22"/>
              </w:rPr>
              <w:t>meeting minutes</w:t>
            </w:r>
            <w:r w:rsidR="00234A0C" w:rsidRPr="00DE140B">
              <w:rPr>
                <w:szCs w:val="22"/>
              </w:rPr>
              <w:t xml:space="preserve"> due to COR/ACOR and P</w:t>
            </w:r>
            <w:r w:rsidR="00414D1F" w:rsidRPr="00DE140B">
              <w:rPr>
                <w:szCs w:val="22"/>
              </w:rPr>
              <w:t xml:space="preserve">roject Management Team </w:t>
            </w:r>
            <w:r w:rsidR="00066FDF" w:rsidRPr="00DE140B">
              <w:rPr>
                <w:szCs w:val="22"/>
              </w:rPr>
              <w:t xml:space="preserve">NLT </w:t>
            </w:r>
            <w:r w:rsidR="00DE140B" w:rsidRPr="00DE140B">
              <w:rPr>
                <w:szCs w:val="22"/>
              </w:rPr>
              <w:t>1</w:t>
            </w:r>
            <w:r w:rsidR="00066FDF" w:rsidRPr="00DE140B">
              <w:rPr>
                <w:szCs w:val="22"/>
              </w:rPr>
              <w:t xml:space="preserve"> business day after </w:t>
            </w:r>
            <w:r w:rsidR="00702839" w:rsidRPr="00DE140B">
              <w:rPr>
                <w:szCs w:val="22"/>
              </w:rPr>
              <w:t>kick-off meeting.</w:t>
            </w:r>
          </w:p>
          <w:p w14:paraId="4FBE5CF2" w14:textId="5E2CBC8C" w:rsidR="00A763C3" w:rsidRPr="00DE140B" w:rsidRDefault="006E48D2" w:rsidP="00663D6C">
            <w:pPr>
              <w:pStyle w:val="ListParagraph"/>
              <w:numPr>
                <w:ilvl w:val="0"/>
                <w:numId w:val="52"/>
              </w:numPr>
              <w:spacing w:after="60" w:line="239" w:lineRule="auto"/>
              <w:ind w:left="241" w:right="282" w:hanging="183"/>
              <w:rPr>
                <w:rFonts w:ascii="Arial" w:hAnsi="Arial" w:cs="Arial"/>
                <w:szCs w:val="22"/>
              </w:rPr>
            </w:pPr>
            <w:r w:rsidRPr="00DE140B">
              <w:rPr>
                <w:rFonts w:ascii="Arial" w:hAnsi="Arial" w:cs="Arial"/>
                <w:szCs w:val="22"/>
              </w:rPr>
              <w:t>PMP/Work Plan due to COR NLT 1</w:t>
            </w:r>
            <w:r w:rsidR="00AB4B1A" w:rsidRPr="00DE140B">
              <w:rPr>
                <w:rFonts w:ascii="Arial" w:hAnsi="Arial" w:cs="Arial"/>
                <w:szCs w:val="22"/>
              </w:rPr>
              <w:t>0</w:t>
            </w:r>
            <w:r w:rsidRPr="00DE140B">
              <w:rPr>
                <w:rFonts w:ascii="Arial" w:hAnsi="Arial" w:cs="Arial"/>
                <w:szCs w:val="22"/>
              </w:rPr>
              <w:t xml:space="preserve"> </w:t>
            </w:r>
            <w:r w:rsidR="00D5756B" w:rsidRPr="00DE140B">
              <w:rPr>
                <w:rFonts w:ascii="Arial" w:hAnsi="Arial" w:cs="Arial"/>
                <w:szCs w:val="22"/>
              </w:rPr>
              <w:t>business</w:t>
            </w:r>
            <w:r w:rsidRPr="00DE140B">
              <w:rPr>
                <w:rFonts w:ascii="Arial" w:hAnsi="Arial" w:cs="Arial"/>
                <w:szCs w:val="22"/>
              </w:rPr>
              <w:t xml:space="preserve"> days after contract award. -.</w:t>
            </w:r>
          </w:p>
          <w:p w14:paraId="5500912C" w14:textId="398D10EA" w:rsidR="00A763C3" w:rsidRPr="00DE140B" w:rsidRDefault="006E48D2" w:rsidP="00663D6C">
            <w:pPr>
              <w:pStyle w:val="ListParagraph"/>
              <w:numPr>
                <w:ilvl w:val="0"/>
                <w:numId w:val="52"/>
              </w:numPr>
              <w:spacing w:after="60" w:line="239" w:lineRule="auto"/>
              <w:ind w:left="241" w:right="282" w:hanging="183"/>
              <w:rPr>
                <w:rFonts w:ascii="Arial" w:hAnsi="Arial" w:cs="Arial"/>
                <w:szCs w:val="22"/>
              </w:rPr>
            </w:pPr>
            <w:r w:rsidRPr="00DE140B">
              <w:rPr>
                <w:rFonts w:ascii="Arial" w:hAnsi="Arial" w:cs="Arial"/>
                <w:szCs w:val="22"/>
              </w:rPr>
              <w:t>ROBs to COR within 1 week of contract award and yearly after.</w:t>
            </w:r>
          </w:p>
          <w:p w14:paraId="00F3A06C" w14:textId="43C7223F" w:rsidR="00A322DA" w:rsidRPr="00DE140B" w:rsidRDefault="00365A65"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WBS</w:t>
            </w:r>
            <w:r w:rsidR="00F13684" w:rsidRPr="00DE140B">
              <w:rPr>
                <w:rFonts w:ascii="Arial" w:hAnsi="Arial" w:cs="Arial"/>
                <w:sz w:val="22"/>
                <w:szCs w:val="22"/>
              </w:rPr>
              <w:t xml:space="preserve"> due to </w:t>
            </w:r>
            <w:r w:rsidR="000B694B" w:rsidRPr="00DE140B">
              <w:rPr>
                <w:rFonts w:ascii="Arial" w:hAnsi="Arial" w:cs="Arial"/>
                <w:sz w:val="22"/>
                <w:szCs w:val="22"/>
              </w:rPr>
              <w:t>COR/ACOR</w:t>
            </w:r>
            <w:r w:rsidR="002E06AB" w:rsidRPr="00DE140B">
              <w:rPr>
                <w:rFonts w:ascii="Arial" w:hAnsi="Arial" w:cs="Arial"/>
                <w:sz w:val="22"/>
                <w:szCs w:val="22"/>
              </w:rPr>
              <w:t xml:space="preserve"> and Project Management Team</w:t>
            </w:r>
            <w:r w:rsidR="00FF7605" w:rsidRPr="00DE140B">
              <w:rPr>
                <w:rFonts w:ascii="Arial" w:hAnsi="Arial" w:cs="Arial"/>
                <w:sz w:val="22"/>
                <w:szCs w:val="22"/>
              </w:rPr>
              <w:t xml:space="preserve"> NLT </w:t>
            </w:r>
            <w:r w:rsidR="00DA5999" w:rsidRPr="00DE140B">
              <w:rPr>
                <w:rFonts w:ascii="Arial" w:hAnsi="Arial" w:cs="Arial"/>
                <w:sz w:val="22"/>
                <w:szCs w:val="22"/>
              </w:rPr>
              <w:t>10 business day</w:t>
            </w:r>
            <w:r w:rsidR="00705130" w:rsidRPr="00DE140B">
              <w:rPr>
                <w:rFonts w:ascii="Arial" w:hAnsi="Arial" w:cs="Arial"/>
                <w:sz w:val="22"/>
                <w:szCs w:val="22"/>
              </w:rPr>
              <w:t>s</w:t>
            </w:r>
            <w:r w:rsidR="00740596" w:rsidRPr="00DE140B">
              <w:rPr>
                <w:rFonts w:ascii="Arial" w:hAnsi="Arial" w:cs="Arial"/>
                <w:sz w:val="22"/>
                <w:szCs w:val="22"/>
              </w:rPr>
              <w:t xml:space="preserve"> after contract award</w:t>
            </w:r>
            <w:r w:rsidR="00C7496B" w:rsidRPr="00DE140B">
              <w:rPr>
                <w:rFonts w:ascii="Arial" w:hAnsi="Arial" w:cs="Arial"/>
                <w:sz w:val="22"/>
                <w:szCs w:val="22"/>
              </w:rPr>
              <w:t>.</w:t>
            </w:r>
          </w:p>
          <w:p w14:paraId="2178C641" w14:textId="77777777" w:rsidR="00C7496B" w:rsidRPr="00DE140B" w:rsidRDefault="00C7496B"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Project </w:t>
            </w:r>
            <w:r w:rsidR="000C3A95" w:rsidRPr="00DE140B">
              <w:rPr>
                <w:rFonts w:ascii="Arial" w:hAnsi="Arial" w:cs="Arial"/>
                <w:sz w:val="22"/>
                <w:szCs w:val="22"/>
              </w:rPr>
              <w:t>Schedule due to COR/ACOR and Project Management Team NLT 10 business days after contract award.</w:t>
            </w:r>
          </w:p>
          <w:p w14:paraId="2550E327" w14:textId="77777777" w:rsidR="00DF5A7B" w:rsidRPr="00DE140B" w:rsidRDefault="00DF5A7B" w:rsidP="00663D6C">
            <w:pPr>
              <w:pStyle w:val="ListParagraph"/>
              <w:numPr>
                <w:ilvl w:val="0"/>
                <w:numId w:val="52"/>
              </w:numPr>
              <w:spacing w:after="60"/>
              <w:ind w:left="241" w:right="282" w:hanging="183"/>
              <w:rPr>
                <w:rFonts w:ascii="Arial" w:hAnsi="Arial" w:cs="Arial"/>
                <w:sz w:val="22"/>
                <w:szCs w:val="22"/>
              </w:rPr>
            </w:pPr>
            <w:r w:rsidRPr="00DE140B">
              <w:rPr>
                <w:rFonts w:ascii="Arial" w:hAnsi="Arial" w:cs="Arial"/>
                <w:sz w:val="22"/>
                <w:szCs w:val="22"/>
              </w:rPr>
              <w:t>Risk Register due to COR/ACOR and Project Management Team NLT 10 business days after contract award.</w:t>
            </w:r>
          </w:p>
          <w:p w14:paraId="7894C26D" w14:textId="01ABCA25" w:rsidR="001D1603" w:rsidRPr="00DE140B" w:rsidRDefault="001D1603"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Risk and Issue log created </w:t>
            </w:r>
            <w:r w:rsidR="00995A27" w:rsidRPr="00DE140B">
              <w:rPr>
                <w:rFonts w:ascii="Arial" w:hAnsi="Arial" w:cs="Arial"/>
                <w:sz w:val="22"/>
                <w:szCs w:val="22"/>
              </w:rPr>
              <w:t xml:space="preserve">and provided </w:t>
            </w:r>
            <w:r w:rsidRPr="00DE140B">
              <w:rPr>
                <w:rFonts w:ascii="Arial" w:hAnsi="Arial" w:cs="Arial"/>
                <w:sz w:val="22"/>
                <w:szCs w:val="22"/>
              </w:rPr>
              <w:t>to COR/ACOR and Project Management Team NLT 10 business days after contract award.</w:t>
            </w:r>
          </w:p>
          <w:p w14:paraId="6764E4FB" w14:textId="77777777" w:rsidR="00995A27" w:rsidRPr="00DE140B" w:rsidRDefault="00995A27"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Risk Management plan due to COR/ACOR and Project Management Team NLT 10 business days after contract award.</w:t>
            </w:r>
          </w:p>
          <w:p w14:paraId="7897C8E9" w14:textId="3034CA73" w:rsidR="008458F7" w:rsidRPr="00DE140B" w:rsidRDefault="003630BF"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Milestone </w:t>
            </w:r>
            <w:r w:rsidR="008458F7" w:rsidRPr="00DE140B">
              <w:rPr>
                <w:rFonts w:ascii="Arial" w:hAnsi="Arial" w:cs="Arial"/>
                <w:sz w:val="22"/>
                <w:szCs w:val="22"/>
              </w:rPr>
              <w:t>deliverables</w:t>
            </w:r>
            <w:r w:rsidR="005678A4" w:rsidRPr="00DE140B">
              <w:rPr>
                <w:rFonts w:ascii="Arial" w:hAnsi="Arial" w:cs="Arial"/>
                <w:sz w:val="22"/>
                <w:szCs w:val="22"/>
              </w:rPr>
              <w:t xml:space="preserve"> plan</w:t>
            </w:r>
            <w:r w:rsidR="008458F7" w:rsidRPr="00DE140B">
              <w:rPr>
                <w:rFonts w:ascii="Arial" w:hAnsi="Arial" w:cs="Arial"/>
                <w:sz w:val="22"/>
                <w:szCs w:val="22"/>
              </w:rPr>
              <w:t xml:space="preserve"> due to COR/ACOR and Project Management Team NLT </w:t>
            </w:r>
            <w:r w:rsidR="00EE532D" w:rsidRPr="00DE140B">
              <w:rPr>
                <w:rFonts w:ascii="Arial" w:hAnsi="Arial" w:cs="Arial"/>
                <w:sz w:val="22"/>
                <w:szCs w:val="22"/>
              </w:rPr>
              <w:t>5</w:t>
            </w:r>
            <w:r w:rsidR="008458F7" w:rsidRPr="00DE140B">
              <w:rPr>
                <w:rFonts w:ascii="Arial" w:hAnsi="Arial" w:cs="Arial"/>
                <w:sz w:val="22"/>
                <w:szCs w:val="22"/>
              </w:rPr>
              <w:t xml:space="preserve"> business days </w:t>
            </w:r>
            <w:r w:rsidR="00F23B1B" w:rsidRPr="00DE140B">
              <w:rPr>
                <w:rFonts w:ascii="Arial" w:hAnsi="Arial" w:cs="Arial"/>
                <w:sz w:val="22"/>
                <w:szCs w:val="22"/>
              </w:rPr>
              <w:t>from specified date</w:t>
            </w:r>
            <w:r w:rsidR="00A70617" w:rsidRPr="00DE140B">
              <w:rPr>
                <w:rFonts w:ascii="Arial" w:hAnsi="Arial" w:cs="Arial"/>
                <w:sz w:val="22"/>
                <w:szCs w:val="22"/>
              </w:rPr>
              <w:t xml:space="preserve"> </w:t>
            </w:r>
            <w:r w:rsidR="009028C5" w:rsidRPr="00DE140B">
              <w:rPr>
                <w:rFonts w:ascii="Arial" w:hAnsi="Arial" w:cs="Arial"/>
                <w:sz w:val="22"/>
                <w:szCs w:val="22"/>
              </w:rPr>
              <w:t xml:space="preserve">provided by the COR/ACOR or </w:t>
            </w:r>
            <w:r w:rsidR="00334434" w:rsidRPr="00DE140B">
              <w:rPr>
                <w:rFonts w:ascii="Arial" w:hAnsi="Arial" w:cs="Arial"/>
                <w:sz w:val="22"/>
                <w:szCs w:val="22"/>
              </w:rPr>
              <w:t xml:space="preserve">Project Management </w:t>
            </w:r>
            <w:r w:rsidR="002200F7" w:rsidRPr="00DE140B">
              <w:rPr>
                <w:rFonts w:ascii="Arial" w:hAnsi="Arial" w:cs="Arial"/>
                <w:sz w:val="22"/>
                <w:szCs w:val="22"/>
              </w:rPr>
              <w:t>T</w:t>
            </w:r>
            <w:r w:rsidR="00334434" w:rsidRPr="00DE140B">
              <w:rPr>
                <w:rFonts w:ascii="Arial" w:hAnsi="Arial" w:cs="Arial"/>
                <w:sz w:val="22"/>
                <w:szCs w:val="22"/>
              </w:rPr>
              <w:t>eam</w:t>
            </w:r>
            <w:r w:rsidR="008458F7" w:rsidRPr="00DE140B">
              <w:rPr>
                <w:rFonts w:ascii="Arial" w:hAnsi="Arial" w:cs="Arial"/>
                <w:sz w:val="22"/>
                <w:szCs w:val="22"/>
              </w:rPr>
              <w:t>.</w:t>
            </w:r>
          </w:p>
          <w:p w14:paraId="234FF2BD" w14:textId="16E0B273" w:rsidR="00E008F6" w:rsidRPr="00DE140B" w:rsidRDefault="00E008F6"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Quality Control Plan due to COR/ACOR and Project Management Team NLT 1</w:t>
            </w:r>
            <w:r w:rsidR="00EE7DC2" w:rsidRPr="00DE140B">
              <w:rPr>
                <w:rFonts w:ascii="Arial" w:hAnsi="Arial" w:cs="Arial"/>
                <w:sz w:val="22"/>
                <w:szCs w:val="22"/>
              </w:rPr>
              <w:t>0</w:t>
            </w:r>
            <w:r w:rsidRPr="00DE140B">
              <w:rPr>
                <w:rFonts w:ascii="Arial" w:hAnsi="Arial" w:cs="Arial"/>
                <w:sz w:val="22"/>
                <w:szCs w:val="22"/>
              </w:rPr>
              <w:t xml:space="preserve"> business days</w:t>
            </w:r>
            <w:r w:rsidR="00053E60" w:rsidRPr="00DE140B">
              <w:rPr>
                <w:rFonts w:ascii="Arial" w:hAnsi="Arial" w:cs="Arial"/>
                <w:sz w:val="22"/>
                <w:szCs w:val="22"/>
              </w:rPr>
              <w:t xml:space="preserve"> after contract award</w:t>
            </w:r>
            <w:r w:rsidR="00501B2C" w:rsidRPr="00DE140B">
              <w:rPr>
                <w:rFonts w:ascii="Arial" w:hAnsi="Arial" w:cs="Arial"/>
                <w:sz w:val="22"/>
                <w:szCs w:val="22"/>
              </w:rPr>
              <w:t xml:space="preserve"> and then </w:t>
            </w:r>
            <w:r w:rsidR="003015D1" w:rsidRPr="00DE140B">
              <w:rPr>
                <w:rFonts w:ascii="Arial" w:hAnsi="Arial" w:cs="Arial"/>
                <w:sz w:val="22"/>
                <w:szCs w:val="22"/>
              </w:rPr>
              <w:t>updated quarterly</w:t>
            </w:r>
            <w:r w:rsidR="00053E60" w:rsidRPr="00DE140B">
              <w:rPr>
                <w:rFonts w:ascii="Arial" w:hAnsi="Arial" w:cs="Arial"/>
                <w:sz w:val="22"/>
                <w:szCs w:val="22"/>
              </w:rPr>
              <w:t>.</w:t>
            </w:r>
          </w:p>
          <w:p w14:paraId="4944A047" w14:textId="3B099DB7" w:rsidR="001D0C75" w:rsidRPr="00DE140B" w:rsidRDefault="001D0C75"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Action item and issue list to be developed and provided to COR/ACOR and Project Management Team NLT 10 business days from contract award.</w:t>
            </w:r>
          </w:p>
          <w:p w14:paraId="68C5AC17" w14:textId="7AF43A09" w:rsidR="001D0C75" w:rsidRPr="00DE140B" w:rsidRDefault="001D0C75"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SharePoint site due to COR/ACOR and Project Management Team NLT 10 business days from contract award.</w:t>
            </w:r>
          </w:p>
          <w:p w14:paraId="6E77E0CA" w14:textId="3491D0F8" w:rsidR="00A3335F" w:rsidRPr="00DE140B" w:rsidRDefault="008548EA"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Finalized deliverables </w:t>
            </w:r>
            <w:r w:rsidR="00A3335F" w:rsidRPr="00DE140B">
              <w:rPr>
                <w:rFonts w:ascii="Arial" w:hAnsi="Arial" w:cs="Arial"/>
                <w:sz w:val="22"/>
                <w:szCs w:val="22"/>
              </w:rPr>
              <w:t xml:space="preserve">due to COR/ACOR and Project Management Team NLT 3 business days after </w:t>
            </w:r>
            <w:r w:rsidR="00642EB2" w:rsidRPr="00DE140B">
              <w:rPr>
                <w:rFonts w:ascii="Arial" w:hAnsi="Arial" w:cs="Arial"/>
                <w:sz w:val="22"/>
                <w:szCs w:val="22"/>
              </w:rPr>
              <w:t xml:space="preserve">receipt of </w:t>
            </w:r>
            <w:r w:rsidR="00303FBC" w:rsidRPr="00DE140B">
              <w:rPr>
                <w:rFonts w:ascii="Arial" w:hAnsi="Arial" w:cs="Arial"/>
                <w:sz w:val="22"/>
                <w:szCs w:val="22"/>
              </w:rPr>
              <w:t>Governments comments</w:t>
            </w:r>
            <w:r w:rsidR="00A3335F" w:rsidRPr="00DE140B">
              <w:rPr>
                <w:rFonts w:ascii="Arial" w:hAnsi="Arial" w:cs="Arial"/>
                <w:sz w:val="22"/>
                <w:szCs w:val="22"/>
              </w:rPr>
              <w:t>.</w:t>
            </w:r>
          </w:p>
          <w:p w14:paraId="3143ED44" w14:textId="3D4388A1" w:rsidR="0097410B" w:rsidRPr="00DE140B" w:rsidRDefault="00A71B60"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Meeting agendas </w:t>
            </w:r>
            <w:r w:rsidR="00761E8A" w:rsidRPr="00DE140B">
              <w:rPr>
                <w:rFonts w:ascii="Arial" w:hAnsi="Arial" w:cs="Arial"/>
                <w:sz w:val="22"/>
                <w:szCs w:val="22"/>
              </w:rPr>
              <w:t xml:space="preserve">due to COR/ACOR and Project Management Team NLT 2 business days </w:t>
            </w:r>
            <w:r w:rsidR="00515254" w:rsidRPr="00DE140B">
              <w:rPr>
                <w:rFonts w:ascii="Arial" w:hAnsi="Arial" w:cs="Arial"/>
                <w:sz w:val="22"/>
                <w:szCs w:val="22"/>
              </w:rPr>
              <w:t>prior to the meeting.</w:t>
            </w:r>
          </w:p>
          <w:p w14:paraId="2182EE68" w14:textId="1276071D" w:rsidR="008B1CAB" w:rsidRPr="00DE140B" w:rsidRDefault="00A244ED"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Meeting minutes due to COR/ACOR and Project Management Team NLT 1 business day following the meeting</w:t>
            </w:r>
          </w:p>
          <w:p w14:paraId="658013C5" w14:textId="1332C7F2" w:rsidR="00EC316F" w:rsidRPr="00DE140B" w:rsidRDefault="00ED04F7"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 xml:space="preserve">Monthly </w:t>
            </w:r>
            <w:r w:rsidR="00553947" w:rsidRPr="00DE140B">
              <w:rPr>
                <w:rFonts w:ascii="Arial" w:hAnsi="Arial" w:cs="Arial"/>
                <w:sz w:val="22"/>
                <w:szCs w:val="22"/>
              </w:rPr>
              <w:t xml:space="preserve">Performance Summary Report due to COR/ACOR and Project Management Team NLT </w:t>
            </w:r>
            <w:r w:rsidR="00DA101F" w:rsidRPr="00DE140B">
              <w:rPr>
                <w:rFonts w:ascii="Arial" w:hAnsi="Arial" w:cs="Arial"/>
                <w:sz w:val="22"/>
                <w:szCs w:val="22"/>
              </w:rPr>
              <w:t>last</w:t>
            </w:r>
            <w:r w:rsidR="00553947" w:rsidRPr="00DE140B">
              <w:rPr>
                <w:rFonts w:ascii="Arial" w:hAnsi="Arial" w:cs="Arial"/>
                <w:sz w:val="22"/>
                <w:szCs w:val="22"/>
              </w:rPr>
              <w:t xml:space="preserve"> business day</w:t>
            </w:r>
            <w:r w:rsidR="004D539B" w:rsidRPr="00DE140B">
              <w:rPr>
                <w:rFonts w:ascii="Arial" w:hAnsi="Arial" w:cs="Arial"/>
                <w:sz w:val="22"/>
                <w:szCs w:val="22"/>
              </w:rPr>
              <w:t xml:space="preserve"> of the month</w:t>
            </w:r>
          </w:p>
          <w:p w14:paraId="59971B0E" w14:textId="73CEA9C3" w:rsidR="003B7E08" w:rsidRPr="00DE140B" w:rsidRDefault="00817821" w:rsidP="00663D6C">
            <w:pPr>
              <w:pStyle w:val="ListParagraph"/>
              <w:numPr>
                <w:ilvl w:val="0"/>
                <w:numId w:val="52"/>
              </w:numPr>
              <w:spacing w:after="60" w:line="259" w:lineRule="auto"/>
              <w:ind w:left="241" w:right="282" w:hanging="183"/>
              <w:rPr>
                <w:rFonts w:ascii="Arial" w:hAnsi="Arial" w:cs="Arial"/>
                <w:szCs w:val="22"/>
              </w:rPr>
            </w:pPr>
            <w:r w:rsidRPr="00DE140B">
              <w:rPr>
                <w:rFonts w:ascii="Arial" w:hAnsi="Arial" w:cs="Arial"/>
                <w:sz w:val="22"/>
                <w:szCs w:val="22"/>
              </w:rPr>
              <w:t>On</w:t>
            </w:r>
            <w:r w:rsidR="00E71271" w:rsidRPr="00DE140B">
              <w:rPr>
                <w:rFonts w:ascii="Arial" w:hAnsi="Arial" w:cs="Arial"/>
                <w:sz w:val="22"/>
                <w:szCs w:val="22"/>
              </w:rPr>
              <w:t xml:space="preserve">boarding </w:t>
            </w:r>
            <w:r w:rsidR="00114D2C" w:rsidRPr="00DE140B">
              <w:rPr>
                <w:rFonts w:ascii="Arial" w:hAnsi="Arial" w:cs="Arial"/>
                <w:sz w:val="22"/>
                <w:szCs w:val="22"/>
              </w:rPr>
              <w:t>status</w:t>
            </w:r>
            <w:r w:rsidR="00E71271" w:rsidRPr="00DE140B">
              <w:rPr>
                <w:rFonts w:ascii="Arial" w:hAnsi="Arial" w:cs="Arial"/>
                <w:sz w:val="22"/>
                <w:szCs w:val="22"/>
              </w:rPr>
              <w:t xml:space="preserve"> due to COR/ACOR and Project Management Team </w:t>
            </w:r>
            <w:r w:rsidR="00FF71F4" w:rsidRPr="00DE140B">
              <w:rPr>
                <w:rFonts w:ascii="Arial" w:hAnsi="Arial" w:cs="Arial"/>
                <w:sz w:val="22"/>
                <w:szCs w:val="22"/>
              </w:rPr>
              <w:t>on a weekly basis</w:t>
            </w:r>
          </w:p>
          <w:p w14:paraId="7D79F858" w14:textId="3B7C1393" w:rsidR="009B786D" w:rsidRPr="00DE140B" w:rsidRDefault="00131706" w:rsidP="00663D6C">
            <w:pPr>
              <w:pStyle w:val="ListParagraph"/>
              <w:numPr>
                <w:ilvl w:val="0"/>
                <w:numId w:val="52"/>
              </w:numPr>
              <w:spacing w:after="60"/>
              <w:ind w:left="241" w:right="282" w:hanging="183"/>
              <w:rPr>
                <w:rFonts w:ascii="Arial" w:eastAsia="Arial" w:hAnsi="Arial" w:cs="Arial"/>
                <w:color w:val="000000"/>
                <w:sz w:val="22"/>
                <w:szCs w:val="22"/>
              </w:rPr>
            </w:pPr>
            <w:r w:rsidRPr="00DE140B">
              <w:rPr>
                <w:rFonts w:ascii="Arial" w:hAnsi="Arial" w:cs="Arial"/>
                <w:sz w:val="22"/>
                <w:szCs w:val="22"/>
              </w:rPr>
              <w:t>CPI</w:t>
            </w:r>
            <w:r w:rsidR="00C97C58" w:rsidRPr="00DE140B">
              <w:rPr>
                <w:rFonts w:ascii="Arial" w:hAnsi="Arial" w:cs="Arial"/>
                <w:sz w:val="22"/>
                <w:szCs w:val="22"/>
              </w:rPr>
              <w:t xml:space="preserve">s </w:t>
            </w:r>
            <w:r w:rsidR="00D41F5E" w:rsidRPr="00DE140B">
              <w:rPr>
                <w:rFonts w:ascii="Arial" w:hAnsi="Arial" w:cs="Arial"/>
                <w:sz w:val="22"/>
                <w:szCs w:val="22"/>
              </w:rPr>
              <w:t xml:space="preserve">report </w:t>
            </w:r>
            <w:r w:rsidR="00C97C58" w:rsidRPr="00DE140B">
              <w:rPr>
                <w:rFonts w:ascii="Arial" w:hAnsi="Arial" w:cs="Arial"/>
                <w:sz w:val="22"/>
                <w:szCs w:val="22"/>
              </w:rPr>
              <w:t>due to COR/ACOR and Project Management Team</w:t>
            </w:r>
            <w:r w:rsidR="009B786D" w:rsidRPr="00DE140B">
              <w:rPr>
                <w:rFonts w:ascii="Arial" w:hAnsi="Arial" w:cs="Arial"/>
                <w:sz w:val="22"/>
                <w:szCs w:val="22"/>
              </w:rPr>
              <w:t xml:space="preserve"> </w:t>
            </w:r>
            <w:r w:rsidR="009B786D" w:rsidRPr="00DE140B">
              <w:rPr>
                <w:rFonts w:ascii="Arial" w:eastAsia="Arial" w:hAnsi="Arial" w:cs="Arial"/>
                <w:color w:val="000000"/>
                <w:sz w:val="22"/>
                <w:szCs w:val="22"/>
              </w:rPr>
              <w:t>NLT last business day of the month</w:t>
            </w:r>
          </w:p>
          <w:p w14:paraId="0C787491" w14:textId="2E97F7B6" w:rsidR="00BB3AC8" w:rsidRPr="00DE140B" w:rsidRDefault="00135B74" w:rsidP="00663D6C">
            <w:pPr>
              <w:pStyle w:val="ListParagraph"/>
              <w:numPr>
                <w:ilvl w:val="0"/>
                <w:numId w:val="52"/>
              </w:numPr>
              <w:spacing w:after="60" w:line="259" w:lineRule="auto"/>
              <w:ind w:left="241" w:right="282" w:hanging="183"/>
              <w:rPr>
                <w:rFonts w:ascii="Arial" w:hAnsi="Arial" w:cs="Arial"/>
                <w:sz w:val="22"/>
                <w:szCs w:val="22"/>
              </w:rPr>
            </w:pPr>
            <w:r w:rsidRPr="00DE140B">
              <w:rPr>
                <w:rFonts w:ascii="Arial" w:hAnsi="Arial" w:cs="Arial"/>
                <w:sz w:val="22"/>
                <w:szCs w:val="22"/>
              </w:rPr>
              <w:t>Quarterly</w:t>
            </w:r>
            <w:r w:rsidR="00BD4D6E" w:rsidRPr="00DE140B">
              <w:rPr>
                <w:rFonts w:ascii="Arial" w:hAnsi="Arial" w:cs="Arial"/>
                <w:sz w:val="22"/>
                <w:szCs w:val="22"/>
              </w:rPr>
              <w:t xml:space="preserve"> Performance Summary Report due to COR/ACOR and Project Management Team </w:t>
            </w:r>
            <w:r w:rsidR="00272B43" w:rsidRPr="00DE140B">
              <w:rPr>
                <w:rFonts w:ascii="Arial" w:hAnsi="Arial" w:cs="Arial"/>
                <w:sz w:val="22"/>
                <w:szCs w:val="22"/>
              </w:rPr>
              <w:t>each quarter</w:t>
            </w:r>
          </w:p>
          <w:p w14:paraId="11CE15FC" w14:textId="51482755" w:rsidR="00A763C3" w:rsidRPr="00DE140B" w:rsidRDefault="0032649C" w:rsidP="00DF73CE">
            <w:pPr>
              <w:spacing w:after="60"/>
              <w:ind w:left="241" w:right="282" w:hanging="183"/>
              <w:rPr>
                <w:szCs w:val="22"/>
              </w:rPr>
            </w:pPr>
            <w:r w:rsidRPr="00DE140B">
              <w:rPr>
                <w:szCs w:val="22"/>
              </w:rPr>
              <w:t xml:space="preserve">All meetings and Reports posted to appropriate sites/folders within </w:t>
            </w:r>
            <w:r w:rsidR="008B1CAB" w:rsidRPr="00DE140B">
              <w:rPr>
                <w:szCs w:val="22"/>
              </w:rPr>
              <w:t>one</w:t>
            </w:r>
            <w:r w:rsidR="00E67D3D" w:rsidRPr="00DE140B">
              <w:rPr>
                <w:szCs w:val="22"/>
              </w:rPr>
              <w:t xml:space="preserve"> business day </w:t>
            </w:r>
            <w:r w:rsidRPr="00DE140B">
              <w:rPr>
                <w:szCs w:val="22"/>
              </w:rPr>
              <w:t>of meeting occurrence.</w:t>
            </w:r>
          </w:p>
          <w:p w14:paraId="35E90F91" w14:textId="07F7AA4F" w:rsidR="00D90E8A" w:rsidRPr="00DE140B" w:rsidRDefault="00D90E8A" w:rsidP="00DF73CE">
            <w:pPr>
              <w:spacing w:after="60" w:line="259" w:lineRule="auto"/>
              <w:ind w:left="241" w:right="282" w:hanging="183"/>
              <w:rPr>
                <w:szCs w:val="22"/>
              </w:rPr>
            </w:pPr>
          </w:p>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A2E2596" w14:textId="77777777" w:rsidR="00A763C3" w:rsidRPr="00DE140B" w:rsidRDefault="00A763C3">
            <w:pPr>
              <w:spacing w:after="0" w:line="259" w:lineRule="auto"/>
              <w:ind w:left="6" w:firstLine="0"/>
            </w:pPr>
          </w:p>
          <w:p w14:paraId="4764B872" w14:textId="77777777" w:rsidR="00A763C3" w:rsidRPr="00DE140B" w:rsidRDefault="00A763C3">
            <w:pPr>
              <w:spacing w:after="0" w:line="259" w:lineRule="auto"/>
              <w:ind w:left="-11" w:firstLine="0"/>
            </w:pPr>
          </w:p>
          <w:p w14:paraId="7E04B5CB" w14:textId="77777777" w:rsidR="00A763C3" w:rsidRPr="00DE140B" w:rsidRDefault="00A763C3">
            <w:pPr>
              <w:spacing w:after="0" w:line="259" w:lineRule="auto"/>
              <w:ind w:left="6" w:firstLine="0"/>
            </w:pPr>
          </w:p>
          <w:p w14:paraId="15BF186C" w14:textId="77777777" w:rsidR="00A763C3" w:rsidRPr="00DE140B" w:rsidRDefault="00A763C3">
            <w:pPr>
              <w:spacing w:after="0" w:line="259" w:lineRule="auto"/>
              <w:ind w:left="6" w:firstLine="0"/>
            </w:pPr>
          </w:p>
          <w:p w14:paraId="5F189B75" w14:textId="1A70A617" w:rsidR="00A763C3" w:rsidRPr="00DE140B" w:rsidRDefault="006E48D2">
            <w:pPr>
              <w:spacing w:after="0" w:line="238" w:lineRule="auto"/>
              <w:ind w:left="6" w:firstLine="0"/>
              <w:jc w:val="both"/>
            </w:pPr>
            <w:r w:rsidRPr="00DE140B">
              <w:t>No more than two late submissions per month</w:t>
            </w:r>
          </w:p>
          <w:p w14:paraId="4E10C87F" w14:textId="1BD08C55" w:rsidR="00A763C3" w:rsidRPr="00DE140B" w:rsidRDefault="006E48D2">
            <w:pPr>
              <w:spacing w:after="0" w:line="259" w:lineRule="auto"/>
              <w:ind w:left="6" w:firstLine="0"/>
              <w:jc w:val="both"/>
            </w:pPr>
            <w:r w:rsidRPr="00DE140B">
              <w:t>for duration of contract</w:t>
            </w:r>
          </w:p>
          <w:p w14:paraId="1ED313CB" w14:textId="77777777" w:rsidR="00E3034E" w:rsidRPr="00DE140B" w:rsidRDefault="006E48D2">
            <w:pPr>
              <w:spacing w:after="0" w:line="259" w:lineRule="auto"/>
              <w:ind w:left="6" w:firstLine="0"/>
            </w:pPr>
            <w:r w:rsidRPr="00DE140B">
              <w:t xml:space="preserve">POP </w:t>
            </w:r>
          </w:p>
        </w:tc>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E886AD" w14:textId="77777777" w:rsidR="00A763C3" w:rsidRPr="00DE140B" w:rsidRDefault="00A763C3">
            <w:pPr>
              <w:spacing w:after="0" w:line="259" w:lineRule="auto"/>
              <w:ind w:left="6" w:firstLine="0"/>
            </w:pPr>
          </w:p>
          <w:p w14:paraId="1783932F" w14:textId="11648EC3" w:rsidR="00A763C3" w:rsidRPr="00DE140B" w:rsidRDefault="006E48D2">
            <w:pPr>
              <w:spacing w:after="0" w:line="259" w:lineRule="auto"/>
              <w:ind w:left="6" w:firstLine="0"/>
            </w:pPr>
            <w:r w:rsidRPr="00DE140B">
              <w:t>Review</w:t>
            </w:r>
            <w:r w:rsidR="008775E0" w:rsidRPr="00DE140B">
              <w:t>:</w:t>
            </w:r>
          </w:p>
          <w:p w14:paraId="04F25F54" w14:textId="77777777" w:rsidR="00E3034E" w:rsidRPr="00DE140B" w:rsidRDefault="006E48D2">
            <w:pPr>
              <w:spacing w:after="0" w:line="259" w:lineRule="auto"/>
              <w:ind w:left="6" w:firstLine="0"/>
              <w:jc w:val="both"/>
            </w:pPr>
            <w:r w:rsidRPr="00DE140B">
              <w:t>Kick-off Meeting</w:t>
            </w:r>
          </w:p>
          <w:p w14:paraId="2DB24120" w14:textId="0958ECC6" w:rsidR="00A763C3" w:rsidRPr="00DE140B" w:rsidRDefault="006E48D2">
            <w:pPr>
              <w:spacing w:after="0" w:line="259" w:lineRule="auto"/>
              <w:ind w:left="6" w:firstLine="0"/>
            </w:pPr>
            <w:r w:rsidRPr="00DE140B">
              <w:t>Slides</w:t>
            </w:r>
          </w:p>
          <w:p w14:paraId="2A79344E" w14:textId="77777777" w:rsidR="00A763C3" w:rsidRPr="00DE140B" w:rsidRDefault="00A763C3">
            <w:pPr>
              <w:spacing w:after="0" w:line="259" w:lineRule="auto"/>
              <w:ind w:left="6" w:firstLine="0"/>
            </w:pPr>
          </w:p>
          <w:p w14:paraId="19C7C444" w14:textId="63F16E77" w:rsidR="00A763C3" w:rsidRPr="00DE140B" w:rsidRDefault="00AB004C">
            <w:pPr>
              <w:spacing w:after="0" w:line="259" w:lineRule="auto"/>
              <w:ind w:left="6" w:firstLine="0"/>
            </w:pPr>
            <w:r w:rsidRPr="00DE140B">
              <w:t xml:space="preserve">Kick-off meeting </w:t>
            </w:r>
            <w:r w:rsidR="003C1473" w:rsidRPr="00DE140B">
              <w:t>action item and meeting minutes</w:t>
            </w:r>
          </w:p>
          <w:p w14:paraId="3046E576" w14:textId="77777777" w:rsidR="00DE140B" w:rsidRPr="00DE140B" w:rsidRDefault="00DE140B">
            <w:pPr>
              <w:spacing w:after="0" w:line="259" w:lineRule="auto"/>
              <w:ind w:left="6" w:firstLine="0"/>
            </w:pPr>
          </w:p>
          <w:p w14:paraId="4AF9D508" w14:textId="06637331" w:rsidR="00A763C3" w:rsidRPr="00DE140B" w:rsidRDefault="008E5724">
            <w:pPr>
              <w:spacing w:after="0" w:line="259" w:lineRule="auto"/>
              <w:ind w:left="6" w:firstLine="0"/>
            </w:pPr>
            <w:r w:rsidRPr="00DE140B">
              <w:t>PMP/</w:t>
            </w:r>
            <w:r w:rsidR="006E48D2" w:rsidRPr="00DE140B">
              <w:t>Work Plans</w:t>
            </w:r>
          </w:p>
          <w:p w14:paraId="1310F5A2" w14:textId="77777777" w:rsidR="00DE140B" w:rsidRPr="00DE140B" w:rsidRDefault="00DE140B">
            <w:pPr>
              <w:spacing w:after="0" w:line="259" w:lineRule="auto"/>
              <w:ind w:left="6" w:firstLine="0"/>
            </w:pPr>
          </w:p>
          <w:p w14:paraId="6D6E7C0E" w14:textId="2ADD9E5C" w:rsidR="00A763C3" w:rsidRPr="00DE140B" w:rsidRDefault="0004190B">
            <w:pPr>
              <w:spacing w:after="0" w:line="259" w:lineRule="auto"/>
              <w:ind w:left="6" w:firstLine="0"/>
            </w:pPr>
            <w:r w:rsidRPr="00DE140B">
              <w:t>WBS</w:t>
            </w:r>
          </w:p>
          <w:p w14:paraId="429A115C" w14:textId="3373D3C5" w:rsidR="00A763C3" w:rsidRPr="00DE140B" w:rsidRDefault="00F5505F">
            <w:pPr>
              <w:spacing w:after="0" w:line="259" w:lineRule="auto"/>
              <w:ind w:left="6" w:firstLine="0"/>
            </w:pPr>
            <w:r w:rsidRPr="00DE140B">
              <w:t>Project Schedule</w:t>
            </w:r>
          </w:p>
          <w:p w14:paraId="3DF7EA20" w14:textId="77777777" w:rsidR="00DE140B" w:rsidRPr="00DE140B" w:rsidRDefault="00DE140B">
            <w:pPr>
              <w:spacing w:after="0" w:line="259" w:lineRule="auto"/>
              <w:ind w:left="6" w:firstLine="0"/>
            </w:pPr>
          </w:p>
          <w:p w14:paraId="2B98BC08" w14:textId="0CAC02E6" w:rsidR="00A763C3" w:rsidRPr="00DE140B" w:rsidRDefault="003B1A59">
            <w:pPr>
              <w:spacing w:after="0" w:line="259" w:lineRule="auto"/>
              <w:ind w:left="6" w:firstLine="0"/>
            </w:pPr>
            <w:r w:rsidRPr="00DE140B">
              <w:t>Risk Register</w:t>
            </w:r>
          </w:p>
          <w:p w14:paraId="553A68B8" w14:textId="77777777" w:rsidR="00DE140B" w:rsidRPr="00DE140B" w:rsidRDefault="00DE140B">
            <w:pPr>
              <w:spacing w:after="0" w:line="259" w:lineRule="auto"/>
              <w:ind w:left="6" w:firstLine="0"/>
            </w:pPr>
          </w:p>
          <w:p w14:paraId="1D724EEF" w14:textId="6ADDACC8" w:rsidR="00A763C3" w:rsidRPr="00DE140B" w:rsidRDefault="0027647C">
            <w:pPr>
              <w:spacing w:after="0" w:line="259" w:lineRule="auto"/>
              <w:ind w:left="6" w:firstLine="0"/>
            </w:pPr>
            <w:r w:rsidRPr="00DE140B">
              <w:t>Risk and Issue Log</w:t>
            </w:r>
          </w:p>
          <w:p w14:paraId="1C989732" w14:textId="77777777" w:rsidR="00DE140B" w:rsidRPr="00DE140B" w:rsidRDefault="00DE140B">
            <w:pPr>
              <w:spacing w:after="0" w:line="259" w:lineRule="auto"/>
              <w:ind w:left="6" w:firstLine="0"/>
            </w:pPr>
          </w:p>
          <w:p w14:paraId="454ADA00" w14:textId="3CD0429F" w:rsidR="00A763C3" w:rsidRPr="00DE140B" w:rsidRDefault="00632E18">
            <w:pPr>
              <w:spacing w:after="0" w:line="259" w:lineRule="auto"/>
              <w:ind w:left="6" w:firstLine="0"/>
            </w:pPr>
            <w:r w:rsidRPr="00DE140B">
              <w:t>Risk Management Plan</w:t>
            </w:r>
          </w:p>
          <w:p w14:paraId="351640BC" w14:textId="77777777" w:rsidR="00DE140B" w:rsidRPr="00DE140B" w:rsidRDefault="00DE140B">
            <w:pPr>
              <w:spacing w:after="0" w:line="259" w:lineRule="auto"/>
              <w:ind w:left="6" w:firstLine="0"/>
            </w:pPr>
          </w:p>
          <w:p w14:paraId="09D64B1D" w14:textId="24ED0CF1" w:rsidR="0047186E" w:rsidRPr="00DE140B" w:rsidRDefault="0047186E">
            <w:pPr>
              <w:spacing w:after="0" w:line="259" w:lineRule="auto"/>
              <w:ind w:left="6" w:firstLine="0"/>
            </w:pPr>
            <w:r w:rsidRPr="00DE140B">
              <w:t xml:space="preserve">Milestone </w:t>
            </w:r>
            <w:r w:rsidR="007B7BAB" w:rsidRPr="00DE140B">
              <w:t xml:space="preserve">Deliverables </w:t>
            </w:r>
            <w:r w:rsidRPr="00DE140B">
              <w:t>Plan</w:t>
            </w:r>
          </w:p>
          <w:p w14:paraId="690BDB9D" w14:textId="77777777" w:rsidR="00DE140B" w:rsidRPr="00DE140B" w:rsidRDefault="00DE140B">
            <w:pPr>
              <w:spacing w:after="0" w:line="259" w:lineRule="auto"/>
              <w:ind w:left="6" w:firstLine="0"/>
            </w:pPr>
          </w:p>
          <w:p w14:paraId="639A0E29" w14:textId="31BE3534" w:rsidR="00A763C3" w:rsidRPr="00DE140B" w:rsidRDefault="005C73E4">
            <w:pPr>
              <w:spacing w:after="0" w:line="259" w:lineRule="auto"/>
              <w:ind w:left="6" w:firstLine="0"/>
            </w:pPr>
            <w:r w:rsidRPr="00DE140B">
              <w:t>Quality Control Plan</w:t>
            </w:r>
          </w:p>
          <w:p w14:paraId="7F2A2474" w14:textId="77777777" w:rsidR="00DE140B" w:rsidRPr="00DE140B" w:rsidRDefault="00DE140B">
            <w:pPr>
              <w:spacing w:after="0" w:line="259" w:lineRule="auto"/>
              <w:ind w:left="6" w:firstLine="0"/>
            </w:pPr>
          </w:p>
          <w:p w14:paraId="281E24C5" w14:textId="06F4FA11" w:rsidR="00A763C3" w:rsidRPr="00DE140B" w:rsidRDefault="00DE517F">
            <w:pPr>
              <w:spacing w:after="0" w:line="259" w:lineRule="auto"/>
              <w:ind w:left="6" w:firstLine="0"/>
            </w:pPr>
            <w:r w:rsidRPr="00DE140B">
              <w:t xml:space="preserve">Action </w:t>
            </w:r>
            <w:r w:rsidR="00E32CE5" w:rsidRPr="00DE140B">
              <w:t>Item and Issue List</w:t>
            </w:r>
          </w:p>
          <w:p w14:paraId="4A8786A0" w14:textId="77777777" w:rsidR="00DE140B" w:rsidRPr="00DE140B" w:rsidRDefault="00DE140B">
            <w:pPr>
              <w:spacing w:after="0" w:line="259" w:lineRule="auto"/>
              <w:ind w:left="6" w:firstLine="0"/>
            </w:pPr>
          </w:p>
          <w:p w14:paraId="2775664B" w14:textId="0EC584E2" w:rsidR="00A763C3" w:rsidRPr="00DE140B" w:rsidRDefault="004E5256">
            <w:pPr>
              <w:spacing w:after="0" w:line="259" w:lineRule="auto"/>
              <w:ind w:left="6" w:firstLine="0"/>
            </w:pPr>
            <w:r w:rsidRPr="00DE140B">
              <w:t>SharePoint Site</w:t>
            </w:r>
          </w:p>
          <w:p w14:paraId="7D207C8B" w14:textId="77777777" w:rsidR="00DE140B" w:rsidRPr="00DE140B" w:rsidRDefault="00DE140B">
            <w:pPr>
              <w:spacing w:after="0" w:line="259" w:lineRule="auto"/>
              <w:ind w:left="6" w:firstLine="0"/>
            </w:pPr>
          </w:p>
          <w:p w14:paraId="5DE22515" w14:textId="4C448EA0" w:rsidR="00A763C3" w:rsidRPr="00DE140B" w:rsidRDefault="00D43383">
            <w:pPr>
              <w:spacing w:after="0" w:line="259" w:lineRule="auto"/>
              <w:ind w:left="6" w:firstLine="0"/>
            </w:pPr>
            <w:r w:rsidRPr="00DE140B">
              <w:t>Finalized Deliverables</w:t>
            </w:r>
          </w:p>
          <w:p w14:paraId="3902AFD8" w14:textId="77777777" w:rsidR="00DE140B" w:rsidRPr="00DE140B" w:rsidRDefault="00DE140B">
            <w:pPr>
              <w:spacing w:after="0" w:line="259" w:lineRule="auto"/>
              <w:ind w:left="6" w:firstLine="0"/>
            </w:pPr>
          </w:p>
          <w:p w14:paraId="47B58EAA" w14:textId="6256DA54" w:rsidR="00A763C3" w:rsidRPr="00DE140B" w:rsidRDefault="00E56BBF">
            <w:pPr>
              <w:spacing w:after="0" w:line="259" w:lineRule="auto"/>
              <w:ind w:left="6" w:firstLine="0"/>
            </w:pPr>
            <w:r w:rsidRPr="00DE140B">
              <w:t>Meeting Agendas</w:t>
            </w:r>
          </w:p>
          <w:p w14:paraId="7D2AA9A4" w14:textId="77777777" w:rsidR="00DE140B" w:rsidRPr="00DE140B" w:rsidRDefault="00DE140B">
            <w:pPr>
              <w:spacing w:after="0" w:line="259" w:lineRule="auto"/>
              <w:ind w:left="6" w:firstLine="0"/>
            </w:pPr>
          </w:p>
          <w:p w14:paraId="1B2EE926" w14:textId="3720B774" w:rsidR="00A763C3" w:rsidRPr="00DE140B" w:rsidRDefault="00E56BBF">
            <w:pPr>
              <w:spacing w:after="0" w:line="259" w:lineRule="auto"/>
              <w:ind w:left="6" w:firstLine="0"/>
            </w:pPr>
            <w:r w:rsidRPr="00DE140B">
              <w:t>Meeting Minutes</w:t>
            </w:r>
          </w:p>
          <w:p w14:paraId="64C4E668" w14:textId="77777777" w:rsidR="00DE140B" w:rsidRPr="00DE140B" w:rsidRDefault="00DE140B">
            <w:pPr>
              <w:spacing w:after="0" w:line="259" w:lineRule="auto"/>
              <w:ind w:left="6" w:firstLine="0"/>
            </w:pPr>
          </w:p>
          <w:p w14:paraId="34E869F9" w14:textId="68BAE3E0" w:rsidR="00A763C3" w:rsidRPr="00DE140B" w:rsidRDefault="006E48D2">
            <w:pPr>
              <w:spacing w:after="0" w:line="259" w:lineRule="auto"/>
              <w:ind w:left="6" w:firstLine="0"/>
            </w:pPr>
            <w:r w:rsidRPr="00DE140B">
              <w:t xml:space="preserve">Monthly </w:t>
            </w:r>
            <w:r w:rsidR="00E56BBF" w:rsidRPr="00DE140B">
              <w:t xml:space="preserve">Performance </w:t>
            </w:r>
            <w:r w:rsidR="003D0B87" w:rsidRPr="00DE140B">
              <w:t>Su</w:t>
            </w:r>
            <w:r w:rsidR="00D872F0" w:rsidRPr="00DE140B">
              <w:t xml:space="preserve">mmary </w:t>
            </w:r>
          </w:p>
          <w:p w14:paraId="5336499A" w14:textId="2D1C98A1" w:rsidR="00A763C3" w:rsidRPr="00DE140B" w:rsidRDefault="006E48D2">
            <w:pPr>
              <w:spacing w:after="0" w:line="259" w:lineRule="auto"/>
              <w:ind w:left="6" w:firstLine="0"/>
              <w:jc w:val="both"/>
            </w:pPr>
            <w:r w:rsidRPr="00DE140B">
              <w:t>Reports (M</w:t>
            </w:r>
            <w:r w:rsidR="00D872F0" w:rsidRPr="00DE140B">
              <w:t>P</w:t>
            </w:r>
            <w:r w:rsidRPr="00DE140B">
              <w:t>SR)</w:t>
            </w:r>
          </w:p>
          <w:p w14:paraId="64B2721C" w14:textId="77777777" w:rsidR="00A763C3" w:rsidRPr="00DE140B" w:rsidRDefault="00A763C3">
            <w:pPr>
              <w:spacing w:after="0" w:line="259" w:lineRule="auto"/>
              <w:ind w:left="6" w:firstLine="0"/>
            </w:pPr>
          </w:p>
          <w:p w14:paraId="71B32507" w14:textId="77225977" w:rsidR="00A763C3" w:rsidRPr="00DE140B" w:rsidRDefault="006E48D2">
            <w:pPr>
              <w:spacing w:after="0" w:line="259" w:lineRule="auto"/>
              <w:ind w:left="6" w:firstLine="0"/>
            </w:pPr>
            <w:r w:rsidRPr="00DE140B">
              <w:t>On-boarding</w:t>
            </w:r>
          </w:p>
          <w:p w14:paraId="48DCEEEF" w14:textId="77777777" w:rsidR="00DE140B" w:rsidRPr="00DE140B" w:rsidRDefault="00DE140B">
            <w:pPr>
              <w:spacing w:after="0" w:line="259" w:lineRule="auto"/>
              <w:ind w:left="6" w:firstLine="0"/>
            </w:pPr>
          </w:p>
          <w:p w14:paraId="00A06FAA" w14:textId="70C82268" w:rsidR="00A763C3" w:rsidRPr="00DE140B" w:rsidRDefault="00D41F5E">
            <w:pPr>
              <w:spacing w:after="0" w:line="259" w:lineRule="auto"/>
              <w:ind w:left="6" w:firstLine="0"/>
            </w:pPr>
            <w:r w:rsidRPr="00DE140B">
              <w:t>CPI Report</w:t>
            </w:r>
          </w:p>
          <w:p w14:paraId="19A71B23" w14:textId="77777777" w:rsidR="00DE140B" w:rsidRPr="00DE140B" w:rsidRDefault="00DE140B">
            <w:pPr>
              <w:spacing w:after="0" w:line="259" w:lineRule="auto"/>
              <w:ind w:left="6" w:firstLine="0"/>
            </w:pPr>
          </w:p>
          <w:p w14:paraId="664A20DC" w14:textId="5EC72A1A" w:rsidR="00E3034E" w:rsidRPr="00DE140B" w:rsidRDefault="00AD11BD">
            <w:pPr>
              <w:spacing w:after="0" w:line="259" w:lineRule="auto"/>
              <w:ind w:left="6" w:firstLine="0"/>
            </w:pPr>
            <w:r w:rsidRPr="00DE140B">
              <w:t xml:space="preserve">Quarterly </w:t>
            </w:r>
            <w:r w:rsidR="00BF5DC4" w:rsidRPr="00DE140B">
              <w:t>Performance Summary Report (QPSR)</w:t>
            </w:r>
            <w:r w:rsidR="00D41F5E" w:rsidRPr="00DE140B">
              <w:t xml:space="preserve"> </w:t>
            </w:r>
            <w:r w:rsidR="006E48D2" w:rsidRPr="00DE140B">
              <w:t xml:space="preserve"> </w:t>
            </w:r>
          </w:p>
        </w:tc>
      </w:tr>
      <w:tr w:rsidR="00A5228F" w:rsidRPr="00DE140B" w14:paraId="43B0632F" w14:textId="77777777" w:rsidTr="00DF73CE">
        <w:trPr>
          <w:trHeight w:val="2491"/>
        </w:trPr>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ABA83D" w14:textId="168E95D9" w:rsidR="0074150D" w:rsidRPr="00DE140B" w:rsidRDefault="0074150D">
            <w:pPr>
              <w:spacing w:after="0" w:line="259" w:lineRule="auto"/>
              <w:ind w:left="5" w:firstLine="0"/>
            </w:pPr>
            <w:r w:rsidRPr="00DE140B">
              <w:t xml:space="preserve">5.5 </w:t>
            </w:r>
            <w:r w:rsidR="00DE140B" w:rsidRPr="00DE140B">
              <w:t xml:space="preserve">Contract </w:t>
            </w:r>
            <w:r w:rsidRPr="00DE140B">
              <w:t>Services</w:t>
            </w:r>
          </w:p>
        </w:tc>
        <w:tc>
          <w:tcPr>
            <w:tcW w:w="3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07AED6" w14:textId="2EC7FE16" w:rsidR="00DE140B" w:rsidRPr="00DE140B" w:rsidRDefault="005969A4" w:rsidP="00DE140B">
            <w:pPr>
              <w:spacing w:after="0" w:line="259" w:lineRule="auto"/>
              <w:ind w:left="241" w:right="282" w:hanging="235"/>
            </w:pPr>
            <w:r w:rsidRPr="00DE140B">
              <w:t>•</w:t>
            </w:r>
            <w:r w:rsidRPr="00DE140B">
              <w:tab/>
            </w:r>
            <w:r w:rsidR="001120C6" w:rsidRPr="00DE140B">
              <w:t xml:space="preserve">Create and continually update </w:t>
            </w:r>
            <w:r w:rsidR="00A03F4C" w:rsidRPr="00DE140B">
              <w:t>Web PS creation</w:t>
            </w:r>
            <w:r w:rsidR="001120C6" w:rsidRPr="00DE140B">
              <w:t xml:space="preserve"> within 120 business days from contract award</w:t>
            </w:r>
          </w:p>
          <w:p w14:paraId="00F65169" w14:textId="57B34BB9" w:rsidR="00DE140B" w:rsidRPr="00DE140B" w:rsidRDefault="00DE140B" w:rsidP="00DE140B">
            <w:pPr>
              <w:spacing w:after="0" w:line="259" w:lineRule="auto"/>
              <w:ind w:left="241" w:right="282" w:hanging="235"/>
            </w:pPr>
            <w:r w:rsidRPr="00DE140B">
              <w:t>•</w:t>
            </w:r>
            <w:r w:rsidRPr="00DE140B">
              <w:tab/>
              <w:t>Review of requirements specification document</w:t>
            </w:r>
          </w:p>
          <w:p w14:paraId="4890F929" w14:textId="3D1DC4E0" w:rsidR="005969A4" w:rsidRPr="00DE140B" w:rsidRDefault="005969A4" w:rsidP="00DF73CE">
            <w:pPr>
              <w:spacing w:after="0" w:line="259" w:lineRule="auto"/>
              <w:ind w:left="241" w:right="282" w:hanging="235"/>
            </w:pPr>
            <w:r w:rsidRPr="00DE140B">
              <w:t>•</w:t>
            </w:r>
            <w:r w:rsidRPr="00DE140B">
              <w:tab/>
            </w:r>
            <w:r w:rsidR="00636F5B" w:rsidRPr="00DE140B">
              <w:t xml:space="preserve">Review </w:t>
            </w:r>
            <w:r w:rsidRPr="00DE140B">
              <w:t>System Design Document</w:t>
            </w:r>
          </w:p>
          <w:p w14:paraId="7CB383FE" w14:textId="6864AEAD" w:rsidR="005969A4" w:rsidRPr="00DE140B" w:rsidRDefault="005969A4" w:rsidP="00DF73CE">
            <w:pPr>
              <w:spacing w:after="0" w:line="259" w:lineRule="auto"/>
              <w:ind w:left="241" w:right="282" w:hanging="235"/>
            </w:pPr>
            <w:r w:rsidRPr="00DE140B">
              <w:t>•</w:t>
            </w:r>
            <w:r w:rsidRPr="00DE140B">
              <w:tab/>
            </w:r>
            <w:r w:rsidR="00636F5B" w:rsidRPr="00DE140B">
              <w:t xml:space="preserve">Review </w:t>
            </w:r>
            <w:r w:rsidRPr="00DE140B">
              <w:t>Wireframes/mockups/prototypes</w:t>
            </w:r>
          </w:p>
          <w:p w14:paraId="0DDB9FE9" w14:textId="6DA26E93" w:rsidR="005969A4" w:rsidRPr="00DE140B" w:rsidRDefault="005969A4" w:rsidP="00DF73CE">
            <w:pPr>
              <w:spacing w:after="0" w:line="259" w:lineRule="auto"/>
              <w:ind w:left="241" w:right="282" w:hanging="235"/>
            </w:pPr>
            <w:r w:rsidRPr="00DE140B">
              <w:t>•</w:t>
            </w:r>
            <w:r w:rsidRPr="00DE140B">
              <w:tab/>
            </w:r>
            <w:r w:rsidR="00B95C49" w:rsidRPr="00DE140B">
              <w:t>Review</w:t>
            </w:r>
            <w:r w:rsidRPr="00DE140B">
              <w:t xml:space="preserve"> Test Plan, Test Scripts, Issue Tracker, Remediation Tracker and Test Results Report</w:t>
            </w:r>
          </w:p>
          <w:p w14:paraId="3D927234" w14:textId="50929EF8" w:rsidR="005969A4" w:rsidRPr="00DE140B" w:rsidRDefault="005969A4" w:rsidP="00DF73CE">
            <w:pPr>
              <w:spacing w:after="0" w:line="259" w:lineRule="auto"/>
              <w:ind w:left="241" w:right="282" w:hanging="235"/>
            </w:pPr>
            <w:r w:rsidRPr="00DE140B">
              <w:t>•</w:t>
            </w:r>
            <w:r w:rsidRPr="00DE140B">
              <w:tab/>
            </w:r>
            <w:r w:rsidR="00874CDC" w:rsidRPr="00DE140B">
              <w:t>Review</w:t>
            </w:r>
            <w:r w:rsidRPr="00DE140B">
              <w:t xml:space="preserve"> Deployment Plan</w:t>
            </w:r>
          </w:p>
          <w:p w14:paraId="36341673" w14:textId="6B6D9D8C" w:rsidR="005969A4" w:rsidRPr="00DE140B" w:rsidRDefault="005969A4" w:rsidP="00DF73CE">
            <w:pPr>
              <w:spacing w:after="0" w:line="259" w:lineRule="auto"/>
              <w:ind w:left="241" w:right="282" w:hanging="235"/>
            </w:pPr>
            <w:r w:rsidRPr="00DE140B">
              <w:t>•</w:t>
            </w:r>
            <w:r w:rsidRPr="00DE140B">
              <w:tab/>
            </w:r>
            <w:r w:rsidR="00874CDC" w:rsidRPr="00DE140B">
              <w:t xml:space="preserve">Review </w:t>
            </w:r>
            <w:r w:rsidRPr="00DE140B">
              <w:t>System Documentation and Knowledge Transfer</w:t>
            </w:r>
          </w:p>
          <w:p w14:paraId="074E004A" w14:textId="73813BEC" w:rsidR="005969A4" w:rsidRPr="00DE140B" w:rsidRDefault="005969A4" w:rsidP="00DF73CE">
            <w:pPr>
              <w:spacing w:after="0" w:line="259" w:lineRule="auto"/>
              <w:ind w:left="241" w:right="282" w:hanging="235"/>
            </w:pPr>
            <w:r w:rsidRPr="00DE140B">
              <w:t>•</w:t>
            </w:r>
            <w:r w:rsidRPr="00DE140B">
              <w:tab/>
            </w:r>
            <w:r w:rsidR="0072127D" w:rsidRPr="00DE140B">
              <w:t>Review</w:t>
            </w:r>
            <w:r w:rsidRPr="00DE140B">
              <w:t xml:space="preserve"> Deployment summary report for each deployment.</w:t>
            </w:r>
          </w:p>
          <w:p w14:paraId="2CD07BDB" w14:textId="5EFA43C7" w:rsidR="00A763C3" w:rsidRPr="00DE140B" w:rsidRDefault="00FA7C19" w:rsidP="00DF73CE">
            <w:pPr>
              <w:spacing w:after="0" w:line="259" w:lineRule="auto"/>
              <w:ind w:left="241" w:right="282" w:hanging="235"/>
            </w:pPr>
            <w:r w:rsidRPr="00DE140B">
              <w:t>•</w:t>
            </w:r>
            <w:r w:rsidRPr="00DE140B">
              <w:tab/>
              <w:t xml:space="preserve">Review </w:t>
            </w:r>
            <w:r w:rsidR="00B002BF" w:rsidRPr="00DE140B">
              <w:t xml:space="preserve">the conversion/creation </w:t>
            </w:r>
            <w:r w:rsidR="00B4355C" w:rsidRPr="00DE140B">
              <w:t>of</w:t>
            </w:r>
            <w:r w:rsidRPr="00DE140B">
              <w:t xml:space="preserve"> all DBQ Forms into a web-based interview style format</w:t>
            </w:r>
          </w:p>
          <w:p w14:paraId="6B6B07ED" w14:textId="55EBF1BC" w:rsidR="00FA7C19" w:rsidRPr="00DE140B" w:rsidRDefault="00FA7C19" w:rsidP="00DF73CE">
            <w:pPr>
              <w:spacing w:after="0" w:line="259" w:lineRule="auto"/>
              <w:ind w:left="241" w:right="282" w:hanging="235"/>
            </w:pPr>
            <w:r w:rsidRPr="00DE140B">
              <w:t>•</w:t>
            </w:r>
            <w:r w:rsidRPr="00DE140B">
              <w:tab/>
            </w:r>
            <w:r w:rsidR="00645C23" w:rsidRPr="00DE140B">
              <w:t xml:space="preserve">Review </w:t>
            </w:r>
            <w:r w:rsidRPr="00DE140B">
              <w:t>DBQ Forms uniformity Design specifications</w:t>
            </w:r>
          </w:p>
          <w:p w14:paraId="041C0484" w14:textId="1BCF1D11" w:rsidR="00FA7C19" w:rsidRPr="00DE140B" w:rsidRDefault="00FA7C19" w:rsidP="00DF73CE">
            <w:pPr>
              <w:spacing w:after="0" w:line="259" w:lineRule="auto"/>
              <w:ind w:left="241" w:right="282" w:hanging="235"/>
            </w:pPr>
            <w:r w:rsidRPr="00DE140B">
              <w:t>•</w:t>
            </w:r>
            <w:r w:rsidRPr="00DE140B">
              <w:tab/>
            </w:r>
            <w:r w:rsidR="00DB12B2" w:rsidRPr="00DE140B">
              <w:t>Review</w:t>
            </w:r>
            <w:r w:rsidRPr="00DE140B">
              <w:t xml:space="preserve"> Change Control Documentation</w:t>
            </w:r>
          </w:p>
          <w:p w14:paraId="552C58AC" w14:textId="23A26EEB" w:rsidR="00A763C3" w:rsidRPr="00DE140B" w:rsidRDefault="00FA7C19" w:rsidP="00DF73CE">
            <w:pPr>
              <w:spacing w:after="0" w:line="259" w:lineRule="auto"/>
              <w:ind w:left="241" w:right="282" w:hanging="235"/>
            </w:pPr>
            <w:r w:rsidRPr="00DE140B">
              <w:t>•</w:t>
            </w:r>
            <w:r w:rsidRPr="00DE140B">
              <w:tab/>
            </w:r>
            <w:r w:rsidR="00DB12B2" w:rsidRPr="00DE140B">
              <w:t xml:space="preserve">Review </w:t>
            </w:r>
            <w:r w:rsidRPr="00DE140B">
              <w:t>access controls</w:t>
            </w:r>
          </w:p>
          <w:p w14:paraId="2B02B8F3" w14:textId="049FB71D" w:rsidR="00FA7C19" w:rsidRPr="00DE140B" w:rsidRDefault="00FA7C19" w:rsidP="00DF73CE">
            <w:pPr>
              <w:spacing w:after="0" w:line="259" w:lineRule="auto"/>
              <w:ind w:left="241" w:right="282" w:hanging="235"/>
            </w:pPr>
            <w:r w:rsidRPr="00DE140B">
              <w:t>•</w:t>
            </w:r>
            <w:r w:rsidRPr="00DE140B">
              <w:tab/>
            </w:r>
            <w:r w:rsidR="00EC4BC7" w:rsidRPr="00DE140B">
              <w:t>Review</w:t>
            </w:r>
            <w:r w:rsidRPr="00DE140B">
              <w:t xml:space="preserve"> user type management list</w:t>
            </w:r>
          </w:p>
          <w:p w14:paraId="2152AFB4" w14:textId="1584B7A8" w:rsidR="00A763C3" w:rsidRPr="00DE140B" w:rsidRDefault="00FA7C19" w:rsidP="00DF73CE">
            <w:pPr>
              <w:spacing w:after="0" w:line="259" w:lineRule="auto"/>
              <w:ind w:left="241" w:right="282" w:hanging="235"/>
            </w:pPr>
            <w:r w:rsidRPr="00DE140B">
              <w:t>•</w:t>
            </w:r>
            <w:r w:rsidRPr="00DE140B">
              <w:tab/>
            </w:r>
            <w:r w:rsidR="00565424" w:rsidRPr="00DE140B">
              <w:t xml:space="preserve">Review </w:t>
            </w:r>
            <w:r w:rsidRPr="00DE140B">
              <w:t xml:space="preserve">PDF forms for all DBQs </w:t>
            </w:r>
            <w:r w:rsidR="009A2896" w:rsidRPr="00DE140B">
              <w:t xml:space="preserve">along </w:t>
            </w:r>
            <w:r w:rsidRPr="00DE140B">
              <w:t>with downloaded, print, and export</w:t>
            </w:r>
            <w:r w:rsidR="001E6FFC" w:rsidRPr="00DE140B">
              <w:t xml:space="preserve"> capabilities.</w:t>
            </w:r>
          </w:p>
          <w:p w14:paraId="6D2E3BF8" w14:textId="789B7F29" w:rsidR="00DE3FCA" w:rsidRPr="00DE140B" w:rsidRDefault="00FA7C19" w:rsidP="00DF73CE">
            <w:pPr>
              <w:spacing w:after="0" w:line="259" w:lineRule="auto"/>
              <w:ind w:left="241" w:right="282" w:hanging="235"/>
            </w:pPr>
            <w:r w:rsidRPr="00DE140B">
              <w:t>•</w:t>
            </w:r>
            <w:r w:rsidRPr="00DE140B">
              <w:tab/>
            </w:r>
            <w:r w:rsidR="00CF2775" w:rsidRPr="00DE140B">
              <w:t>Review</w:t>
            </w:r>
            <w:r w:rsidR="00DE3FCA" w:rsidRPr="00DE140B">
              <w:t xml:space="preserve"> System Design Document</w:t>
            </w:r>
          </w:p>
          <w:p w14:paraId="21BF9600" w14:textId="274C5ECB" w:rsidR="00DE3FCA" w:rsidRPr="00DE140B" w:rsidRDefault="00DE3FCA" w:rsidP="00DF73CE">
            <w:pPr>
              <w:spacing w:after="0" w:line="259" w:lineRule="auto"/>
              <w:ind w:left="241" w:right="282" w:hanging="235"/>
            </w:pPr>
            <w:r w:rsidRPr="00DE140B">
              <w:t>•</w:t>
            </w:r>
            <w:r w:rsidRPr="00DE140B">
              <w:tab/>
            </w:r>
            <w:r w:rsidR="005B7F69" w:rsidRPr="00DE140B">
              <w:t>Review</w:t>
            </w:r>
            <w:r w:rsidRPr="00DE140B">
              <w:t xml:space="preserve"> Access Control Matrix</w:t>
            </w:r>
          </w:p>
          <w:p w14:paraId="514B5A05" w14:textId="2A28EB4D" w:rsidR="00FA7C19" w:rsidRPr="00DE140B" w:rsidRDefault="00DE3FCA" w:rsidP="00DF73CE">
            <w:pPr>
              <w:spacing w:after="0" w:line="259" w:lineRule="auto"/>
              <w:ind w:left="241" w:right="282" w:hanging="235"/>
            </w:pPr>
            <w:r w:rsidRPr="00DE140B">
              <w:t>•</w:t>
            </w:r>
            <w:r w:rsidRPr="00DE140B">
              <w:tab/>
            </w:r>
            <w:r w:rsidR="005B7F69" w:rsidRPr="00DE140B">
              <w:t>Review</w:t>
            </w:r>
            <w:r w:rsidRPr="00DE140B">
              <w:t xml:space="preserve"> User Provisioning/Deprovisioning Process Documentation</w:t>
            </w:r>
          </w:p>
          <w:p w14:paraId="15DE4AA6" w14:textId="7B9A56C6" w:rsidR="000D251E" w:rsidRPr="00DE140B" w:rsidRDefault="000D251E" w:rsidP="00DF73CE">
            <w:pPr>
              <w:spacing w:after="0" w:line="259" w:lineRule="auto"/>
              <w:ind w:left="241" w:right="282" w:hanging="235"/>
            </w:pPr>
            <w:r w:rsidRPr="00DE140B">
              <w:t>•</w:t>
            </w:r>
            <w:r w:rsidRPr="00DE140B">
              <w:tab/>
              <w:t>Review Submission workflow documentation</w:t>
            </w:r>
          </w:p>
          <w:p w14:paraId="0BE2861E" w14:textId="25948588" w:rsidR="000D251E" w:rsidRPr="00DE140B" w:rsidRDefault="000D251E" w:rsidP="00DF73CE">
            <w:pPr>
              <w:spacing w:after="0" w:line="259" w:lineRule="auto"/>
              <w:ind w:left="241" w:right="282" w:hanging="235"/>
            </w:pPr>
            <w:r w:rsidRPr="00DE140B">
              <w:t>•</w:t>
            </w:r>
            <w:r w:rsidRPr="00DE140B">
              <w:tab/>
            </w:r>
            <w:r w:rsidR="001E3AEE" w:rsidRPr="00DE140B">
              <w:t>Review</w:t>
            </w:r>
            <w:r w:rsidRPr="00DE140B">
              <w:t xml:space="preserve"> user access roles</w:t>
            </w:r>
          </w:p>
          <w:p w14:paraId="0C3FEF23" w14:textId="3BB35318" w:rsidR="000D251E" w:rsidRPr="00DE140B" w:rsidRDefault="000D251E" w:rsidP="00DF73CE">
            <w:pPr>
              <w:spacing w:after="0" w:line="259" w:lineRule="auto"/>
              <w:ind w:left="241" w:right="282" w:hanging="235"/>
            </w:pPr>
            <w:r w:rsidRPr="00DE140B">
              <w:t>•</w:t>
            </w:r>
            <w:r w:rsidRPr="00DE140B">
              <w:tab/>
            </w:r>
            <w:r w:rsidR="001E3AEE" w:rsidRPr="00DE140B">
              <w:t>Review</w:t>
            </w:r>
            <w:r w:rsidRPr="00DE140B">
              <w:t xml:space="preserve"> notification statuses</w:t>
            </w:r>
          </w:p>
          <w:p w14:paraId="7905F3A1" w14:textId="2FB4F7F8" w:rsidR="00FA7C19" w:rsidRPr="00DE140B" w:rsidRDefault="000D251E" w:rsidP="00DF73CE">
            <w:pPr>
              <w:spacing w:after="0" w:line="259" w:lineRule="auto"/>
              <w:ind w:left="241" w:right="282" w:hanging="235"/>
            </w:pPr>
            <w:r w:rsidRPr="00DE140B">
              <w:t>•</w:t>
            </w:r>
            <w:r w:rsidRPr="00DE140B">
              <w:tab/>
            </w:r>
            <w:r w:rsidR="001C0B7E" w:rsidRPr="00DE140B">
              <w:t>Review</w:t>
            </w:r>
            <w:r w:rsidRPr="00DE140B">
              <w:t xml:space="preserve"> System integration reports</w:t>
            </w:r>
          </w:p>
          <w:p w14:paraId="6EBE45EE" w14:textId="3E437B19" w:rsidR="00DE5C71" w:rsidRPr="00DE140B" w:rsidRDefault="00DE5C71" w:rsidP="00DF73CE">
            <w:pPr>
              <w:spacing w:after="0" w:line="259" w:lineRule="auto"/>
              <w:ind w:left="241" w:right="282" w:hanging="235"/>
            </w:pPr>
            <w:r w:rsidRPr="00DE140B">
              <w:t>•</w:t>
            </w:r>
            <w:r w:rsidRPr="00DE140B">
              <w:tab/>
              <w:t>Review standardized data delivery structure for DBQ submission</w:t>
            </w:r>
          </w:p>
          <w:p w14:paraId="148DA9FC" w14:textId="1B9A2E19" w:rsidR="00DE5C71" w:rsidRPr="00DE140B" w:rsidRDefault="00DE5C71" w:rsidP="00DF73CE">
            <w:pPr>
              <w:spacing w:after="0" w:line="259" w:lineRule="auto"/>
              <w:ind w:left="241" w:right="282" w:hanging="235"/>
            </w:pPr>
            <w:r w:rsidRPr="00DE140B">
              <w:t>•</w:t>
            </w:r>
            <w:r w:rsidRPr="00DE140B">
              <w:tab/>
            </w:r>
            <w:r w:rsidR="000D0DDC" w:rsidRPr="00DE140B">
              <w:t>Review</w:t>
            </w:r>
            <w:r w:rsidRPr="00DE140B">
              <w:t xml:space="preserve"> data model for consistency</w:t>
            </w:r>
          </w:p>
          <w:p w14:paraId="19BED907" w14:textId="3D001E79" w:rsidR="00DE5C71" w:rsidRPr="00DE140B" w:rsidRDefault="00DE5C71" w:rsidP="00DF73CE">
            <w:pPr>
              <w:spacing w:after="0" w:line="259" w:lineRule="auto"/>
              <w:ind w:left="241" w:right="282" w:hanging="235"/>
            </w:pPr>
            <w:r w:rsidRPr="00DE140B">
              <w:t>•</w:t>
            </w:r>
            <w:r w:rsidRPr="00DE140B">
              <w:tab/>
            </w:r>
            <w:r w:rsidR="000B0383" w:rsidRPr="00DE140B">
              <w:t>Review</w:t>
            </w:r>
            <w:r w:rsidRPr="00DE140B">
              <w:t xml:space="preserve"> System Design Documentation</w:t>
            </w:r>
          </w:p>
          <w:p w14:paraId="7C2B5179" w14:textId="7F2F6A61" w:rsidR="00A763C3" w:rsidRPr="00DE140B" w:rsidRDefault="00DE5C71" w:rsidP="00DF73CE">
            <w:pPr>
              <w:spacing w:after="0" w:line="259" w:lineRule="auto"/>
              <w:ind w:left="241" w:right="282" w:hanging="235"/>
            </w:pPr>
            <w:r w:rsidRPr="00DE140B">
              <w:t>•</w:t>
            </w:r>
            <w:r w:rsidRPr="00DE140B">
              <w:tab/>
            </w:r>
            <w:r w:rsidR="00A81A0B" w:rsidRPr="00DE140B">
              <w:t xml:space="preserve">Review </w:t>
            </w:r>
            <w:r w:rsidRPr="00DE140B">
              <w:t>knowledge sharing documentation for standardized implementation</w:t>
            </w:r>
          </w:p>
          <w:p w14:paraId="00992FF6" w14:textId="468DC242" w:rsidR="00DE5C71" w:rsidRPr="00DE140B" w:rsidRDefault="00DE5C71" w:rsidP="00DF73CE">
            <w:pPr>
              <w:spacing w:after="0" w:line="259" w:lineRule="auto"/>
              <w:ind w:left="241" w:right="282" w:hanging="235"/>
            </w:pPr>
            <w:r w:rsidRPr="00DE140B">
              <w:t>•</w:t>
            </w:r>
            <w:r w:rsidRPr="00DE140B">
              <w:tab/>
            </w:r>
            <w:r w:rsidR="00BE10F8" w:rsidRPr="00DE140B">
              <w:t xml:space="preserve">Review </w:t>
            </w:r>
            <w:r w:rsidRPr="00DE140B">
              <w:t>portal services</w:t>
            </w:r>
          </w:p>
          <w:p w14:paraId="0FD1AF9C" w14:textId="7B4B158F" w:rsidR="00DE5C71" w:rsidRPr="00DE140B" w:rsidRDefault="00DE5C71" w:rsidP="00DF73CE">
            <w:pPr>
              <w:spacing w:after="0" w:line="259" w:lineRule="auto"/>
              <w:ind w:left="241" w:right="282" w:hanging="235"/>
            </w:pPr>
            <w:r w:rsidRPr="00DE140B">
              <w:t>•</w:t>
            </w:r>
            <w:r w:rsidRPr="00DE140B">
              <w:tab/>
            </w:r>
            <w:r w:rsidR="00FF53DD" w:rsidRPr="00DE140B">
              <w:t xml:space="preserve">Review </w:t>
            </w:r>
            <w:r w:rsidRPr="00DE140B">
              <w:t>Technical specifications documentation</w:t>
            </w:r>
          </w:p>
          <w:p w14:paraId="24E17AEE" w14:textId="7E0D7E80" w:rsidR="00A763C3" w:rsidRPr="00DE140B" w:rsidRDefault="00DE5C71" w:rsidP="00DF73CE">
            <w:pPr>
              <w:spacing w:after="0" w:line="259" w:lineRule="auto"/>
              <w:ind w:left="241" w:right="282" w:hanging="235"/>
            </w:pPr>
            <w:r w:rsidRPr="00DE140B">
              <w:t>•</w:t>
            </w:r>
            <w:r w:rsidRPr="00DE140B">
              <w:tab/>
            </w:r>
            <w:r w:rsidR="00FF53DD" w:rsidRPr="00DE140B">
              <w:t>Review</w:t>
            </w:r>
            <w:r w:rsidRPr="00DE140B">
              <w:t xml:space="preserve"> Test Plan, Test Scripts, Issue Tracker, Remediation Tracker and Test Results Report</w:t>
            </w:r>
          </w:p>
          <w:p w14:paraId="5D17A13E" w14:textId="51046CE1" w:rsidR="00DE140B" w:rsidRPr="00DE140B" w:rsidRDefault="00DE140B" w:rsidP="00DF73CE">
            <w:pPr>
              <w:spacing w:after="0" w:line="259" w:lineRule="auto"/>
              <w:ind w:left="241" w:right="282" w:hanging="235"/>
            </w:pPr>
            <w:r w:rsidRPr="00DE140B">
              <w:t>•</w:t>
            </w:r>
            <w:r w:rsidRPr="00DE140B">
              <w:tab/>
              <w:t>Review Capacity planning reports</w:t>
            </w:r>
          </w:p>
          <w:p w14:paraId="71B0D0C1" w14:textId="58A87988" w:rsidR="00FA7C19" w:rsidRPr="00DE140B" w:rsidRDefault="00DE5C71" w:rsidP="00DF73CE">
            <w:pPr>
              <w:spacing w:after="0" w:line="259" w:lineRule="auto"/>
              <w:ind w:left="241" w:right="282" w:hanging="235"/>
            </w:pPr>
            <w:r w:rsidRPr="00DE140B">
              <w:t>•</w:t>
            </w:r>
            <w:r w:rsidRPr="00DE140B">
              <w:tab/>
            </w:r>
            <w:r w:rsidR="001E0AE0" w:rsidRPr="00DE140B">
              <w:t xml:space="preserve">Review </w:t>
            </w:r>
            <w:r w:rsidRPr="00DE140B">
              <w:t>Performance Objectives</w:t>
            </w:r>
          </w:p>
          <w:p w14:paraId="7935CC8E" w14:textId="2DD748BA" w:rsidR="00A763C3" w:rsidRPr="00DE140B" w:rsidRDefault="00A14946" w:rsidP="00DF73CE">
            <w:pPr>
              <w:spacing w:after="0" w:line="259" w:lineRule="auto"/>
              <w:ind w:left="241" w:right="282" w:hanging="235"/>
            </w:pPr>
            <w:r w:rsidRPr="00DE140B">
              <w:t>•</w:t>
            </w:r>
            <w:r w:rsidRPr="00DE140B">
              <w:tab/>
            </w:r>
            <w:r w:rsidR="00E35B32" w:rsidRPr="00DE140B">
              <w:t xml:space="preserve">Review </w:t>
            </w:r>
            <w:r w:rsidRPr="00DE140B">
              <w:t>DBQ Form Updates and Version control documentation</w:t>
            </w:r>
          </w:p>
          <w:p w14:paraId="4334373A" w14:textId="62808EA5" w:rsidR="00A14946" w:rsidRPr="00DE140B" w:rsidRDefault="00A14946" w:rsidP="00DF73CE">
            <w:pPr>
              <w:spacing w:after="0" w:line="259" w:lineRule="auto"/>
              <w:ind w:left="241" w:right="282" w:hanging="235"/>
            </w:pPr>
            <w:r w:rsidRPr="00DE140B">
              <w:t>•</w:t>
            </w:r>
            <w:r w:rsidRPr="00DE140B">
              <w:tab/>
            </w:r>
            <w:r w:rsidR="00575EB0" w:rsidRPr="00DE140B">
              <w:t xml:space="preserve">Review </w:t>
            </w:r>
            <w:r w:rsidRPr="00DE140B">
              <w:t>Release Notes</w:t>
            </w:r>
          </w:p>
          <w:p w14:paraId="45377C05" w14:textId="77777777" w:rsidR="00A14946" w:rsidRPr="00DE140B" w:rsidRDefault="00A14946" w:rsidP="00DF73CE">
            <w:pPr>
              <w:spacing w:after="0" w:line="259" w:lineRule="auto"/>
              <w:ind w:left="241" w:right="282" w:hanging="235"/>
            </w:pPr>
            <w:r w:rsidRPr="00DE140B">
              <w:t>•</w:t>
            </w:r>
            <w:r w:rsidRPr="00DE140B">
              <w:tab/>
              <w:t>Execute UAT</w:t>
            </w:r>
          </w:p>
          <w:p w14:paraId="7C9D9E62" w14:textId="3726418F" w:rsidR="00A14946" w:rsidRPr="00DE140B" w:rsidRDefault="00A14946" w:rsidP="00DF73CE">
            <w:pPr>
              <w:spacing w:after="0" w:line="259" w:lineRule="auto"/>
              <w:ind w:left="241" w:right="282" w:hanging="235"/>
            </w:pPr>
            <w:r w:rsidRPr="00DE140B">
              <w:t>•</w:t>
            </w:r>
            <w:r w:rsidRPr="00DE140B">
              <w:tab/>
            </w:r>
            <w:r w:rsidR="00F178E2" w:rsidRPr="00DE140B">
              <w:t xml:space="preserve">Review </w:t>
            </w:r>
            <w:r w:rsidRPr="00DE140B">
              <w:t>implementation status report on a weekly basis when DBQ form updates are required</w:t>
            </w:r>
          </w:p>
          <w:p w14:paraId="1FF56A76" w14:textId="28F7FD0E" w:rsidR="00A763C3" w:rsidRPr="00DE140B" w:rsidRDefault="00A14946" w:rsidP="00DF73CE">
            <w:pPr>
              <w:spacing w:after="0" w:line="259" w:lineRule="auto"/>
              <w:ind w:left="241" w:right="282" w:hanging="235"/>
            </w:pPr>
            <w:r w:rsidRPr="00DE140B">
              <w:t>•</w:t>
            </w:r>
            <w:r w:rsidRPr="00DE140B">
              <w:tab/>
            </w:r>
            <w:r w:rsidR="00F178E2" w:rsidRPr="00DE140B">
              <w:t xml:space="preserve">Review the </w:t>
            </w:r>
            <w:r w:rsidR="00A53CF3" w:rsidRPr="00DE140B">
              <w:t>removal</w:t>
            </w:r>
            <w:r w:rsidR="002E72BC" w:rsidRPr="00DE140B">
              <w:t xml:space="preserve"> of</w:t>
            </w:r>
            <w:r w:rsidRPr="00DE140B">
              <w:t xml:space="preserve"> outdated DBQ forms</w:t>
            </w:r>
            <w:r w:rsidR="002E72BC" w:rsidRPr="00DE140B">
              <w:t>.</w:t>
            </w:r>
          </w:p>
          <w:p w14:paraId="1F8886CE" w14:textId="28BBD741" w:rsidR="00FA7C19" w:rsidRPr="00DE140B" w:rsidRDefault="00A14946" w:rsidP="00DF73CE">
            <w:pPr>
              <w:spacing w:after="0" w:line="259" w:lineRule="auto"/>
              <w:ind w:left="241" w:right="282" w:hanging="235"/>
            </w:pPr>
            <w:r w:rsidRPr="00DE140B">
              <w:t>•</w:t>
            </w:r>
            <w:r w:rsidRPr="00DE140B">
              <w:tab/>
            </w:r>
            <w:r w:rsidR="002E72BC" w:rsidRPr="00DE140B">
              <w:t xml:space="preserve">Review </w:t>
            </w:r>
            <w:r w:rsidRPr="00DE140B">
              <w:t>configuration documentation and version control of DBQs and other portal components as applicable</w:t>
            </w:r>
          </w:p>
          <w:p w14:paraId="2443AC0E" w14:textId="77777777" w:rsidR="008B55C6" w:rsidRPr="00DE140B" w:rsidRDefault="008B55C6" w:rsidP="00DF73CE">
            <w:pPr>
              <w:spacing w:after="0" w:line="259" w:lineRule="auto"/>
              <w:ind w:left="241" w:right="282" w:hanging="235"/>
            </w:pPr>
            <w:r w:rsidRPr="00DE140B">
              <w:t>•</w:t>
            </w:r>
            <w:r w:rsidRPr="00DE140B">
              <w:tab/>
              <w:t>Continually monitor system on a daily basis</w:t>
            </w:r>
          </w:p>
          <w:p w14:paraId="2501E28C" w14:textId="260F7E10" w:rsidR="00A763C3" w:rsidRPr="00DE140B" w:rsidRDefault="008B55C6" w:rsidP="00DF73CE">
            <w:pPr>
              <w:spacing w:after="0" w:line="259" w:lineRule="auto"/>
              <w:ind w:left="241" w:right="282" w:hanging="235"/>
            </w:pPr>
            <w:r w:rsidRPr="00DE140B">
              <w:t>•</w:t>
            </w:r>
            <w:r w:rsidRPr="00DE140B">
              <w:tab/>
            </w:r>
            <w:r w:rsidR="000F5D2E" w:rsidRPr="00DE140B">
              <w:t xml:space="preserve">Review </w:t>
            </w:r>
            <w:r w:rsidRPr="00DE140B">
              <w:t>user support ticker log</w:t>
            </w:r>
          </w:p>
          <w:p w14:paraId="545CD8BE" w14:textId="04C9E568" w:rsidR="00A763C3" w:rsidRPr="00DE140B" w:rsidRDefault="008B55C6" w:rsidP="00DF73CE">
            <w:pPr>
              <w:spacing w:after="0" w:line="259" w:lineRule="auto"/>
              <w:ind w:left="241" w:right="282" w:hanging="235"/>
            </w:pPr>
            <w:r w:rsidRPr="00DE140B">
              <w:t>•</w:t>
            </w:r>
            <w:r w:rsidRPr="00DE140B">
              <w:tab/>
            </w:r>
            <w:r w:rsidR="000F5D2E" w:rsidRPr="00DE140B">
              <w:t>Review</w:t>
            </w:r>
            <w:r w:rsidRPr="00DE140B">
              <w:t xml:space="preserve"> Portal Service database to document incident, remediation, downtime, and successful resolution of incident database</w:t>
            </w:r>
          </w:p>
          <w:p w14:paraId="6BD0C7F0" w14:textId="292E38C9" w:rsidR="008B55C6" w:rsidRPr="00DE140B" w:rsidRDefault="008B55C6" w:rsidP="00DF73CE">
            <w:pPr>
              <w:spacing w:after="0" w:line="259" w:lineRule="auto"/>
              <w:ind w:left="241" w:right="282" w:hanging="235"/>
            </w:pPr>
            <w:r w:rsidRPr="00DE140B">
              <w:t>•</w:t>
            </w:r>
            <w:r w:rsidRPr="00DE140B">
              <w:tab/>
            </w:r>
            <w:r w:rsidR="00F62DD9" w:rsidRPr="00DE140B">
              <w:t xml:space="preserve">Review </w:t>
            </w:r>
            <w:r w:rsidRPr="00DE140B">
              <w:t xml:space="preserve">incidents </w:t>
            </w:r>
            <w:r w:rsidR="00F62DD9" w:rsidRPr="00DE140B">
              <w:t xml:space="preserve">resolved </w:t>
            </w:r>
            <w:r w:rsidRPr="00DE140B">
              <w:t>within 24 hours</w:t>
            </w:r>
          </w:p>
          <w:p w14:paraId="08F3E098" w14:textId="5480D3DC" w:rsidR="00A763C3" w:rsidRPr="00DE140B" w:rsidRDefault="008B55C6" w:rsidP="00DF73CE">
            <w:pPr>
              <w:spacing w:after="0" w:line="259" w:lineRule="auto"/>
              <w:ind w:left="241" w:right="282" w:hanging="235"/>
            </w:pPr>
            <w:r w:rsidRPr="00DE140B">
              <w:t>•</w:t>
            </w:r>
            <w:r w:rsidRPr="00DE140B">
              <w:tab/>
            </w:r>
            <w:r w:rsidR="00F62DD9" w:rsidRPr="00DE140B">
              <w:t xml:space="preserve">Review </w:t>
            </w:r>
            <w:r w:rsidRPr="00DE140B">
              <w:t>update</w:t>
            </w:r>
            <w:r w:rsidR="00E35FB5" w:rsidRPr="00DE140B">
              <w:t>s</w:t>
            </w:r>
            <w:r w:rsidRPr="00DE140B">
              <w:t xml:space="preserve"> </w:t>
            </w:r>
            <w:r w:rsidR="006408FE" w:rsidRPr="00DE140B">
              <w:t xml:space="preserve">for </w:t>
            </w:r>
            <w:r w:rsidRPr="00DE140B">
              <w:t>user.</w:t>
            </w:r>
          </w:p>
          <w:p w14:paraId="0EFBEC75" w14:textId="2CEF1DEA" w:rsidR="00A763C3" w:rsidRPr="00DE140B" w:rsidRDefault="008B55C6" w:rsidP="00DF73CE">
            <w:pPr>
              <w:spacing w:after="0" w:line="259" w:lineRule="auto"/>
              <w:ind w:left="241" w:right="282" w:hanging="235"/>
            </w:pPr>
            <w:r w:rsidRPr="00DE140B">
              <w:t>•</w:t>
            </w:r>
            <w:r w:rsidRPr="00DE140B">
              <w:tab/>
            </w:r>
            <w:r w:rsidR="00B217DE" w:rsidRPr="00DE140B">
              <w:t xml:space="preserve">Review </w:t>
            </w:r>
            <w:r w:rsidRPr="00DE140B">
              <w:t>User Support Knowledge Base/FAQ</w:t>
            </w:r>
          </w:p>
          <w:p w14:paraId="71AAF1AF" w14:textId="091C78AA" w:rsidR="00A763C3" w:rsidRPr="00DE140B" w:rsidRDefault="008B55C6" w:rsidP="00DF73CE">
            <w:pPr>
              <w:spacing w:after="0" w:line="259" w:lineRule="auto"/>
              <w:ind w:left="241" w:right="282" w:hanging="235"/>
            </w:pPr>
            <w:r w:rsidRPr="00DE140B">
              <w:t>•</w:t>
            </w:r>
            <w:r w:rsidRPr="00DE140B">
              <w:tab/>
            </w:r>
            <w:r w:rsidR="00B217DE" w:rsidRPr="00DE140B">
              <w:t xml:space="preserve">Review </w:t>
            </w:r>
            <w:r w:rsidRPr="00DE140B">
              <w:t>Root Cause Analysis Reports</w:t>
            </w:r>
          </w:p>
          <w:p w14:paraId="4606B4B8" w14:textId="59B93C42" w:rsidR="00A763C3" w:rsidRPr="00DE140B" w:rsidRDefault="008B55C6" w:rsidP="00DF73CE">
            <w:pPr>
              <w:spacing w:after="0" w:line="259" w:lineRule="auto"/>
              <w:ind w:left="241" w:right="282" w:hanging="235"/>
            </w:pPr>
            <w:r w:rsidRPr="00DE140B">
              <w:t>•</w:t>
            </w:r>
            <w:r w:rsidRPr="00DE140B">
              <w:tab/>
              <w:t xml:space="preserve">Create Helpdesk Metrics dashboard within 30 </w:t>
            </w:r>
            <w:r w:rsidR="00313F2F" w:rsidRPr="00DE140B">
              <w:t xml:space="preserve">business </w:t>
            </w:r>
            <w:r w:rsidRPr="00DE140B">
              <w:t>days of contract award with weekly updates upon completion</w:t>
            </w:r>
          </w:p>
          <w:p w14:paraId="0A4FD149" w14:textId="49B4AE8C" w:rsidR="00A763C3" w:rsidRPr="00DE140B" w:rsidRDefault="008B55C6" w:rsidP="00DF73CE">
            <w:pPr>
              <w:spacing w:after="0" w:line="259" w:lineRule="auto"/>
              <w:ind w:left="241" w:right="282" w:hanging="235"/>
            </w:pPr>
            <w:r w:rsidRPr="00DE140B">
              <w:t>•</w:t>
            </w:r>
            <w:r w:rsidRPr="00DE140B">
              <w:tab/>
              <w:t>Create System Availability/Uptime Report and provide the report on a monthly basis</w:t>
            </w:r>
          </w:p>
          <w:p w14:paraId="76134567" w14:textId="7E56E660" w:rsidR="008B55C6" w:rsidRPr="00DE140B" w:rsidRDefault="008B55C6" w:rsidP="00DF73CE">
            <w:pPr>
              <w:spacing w:after="0" w:line="259" w:lineRule="auto"/>
              <w:ind w:left="241" w:right="282" w:hanging="235"/>
            </w:pPr>
            <w:r w:rsidRPr="00DE140B">
              <w:t>•</w:t>
            </w:r>
            <w:r w:rsidRPr="00DE140B">
              <w:tab/>
            </w:r>
            <w:r w:rsidR="001531B1" w:rsidRPr="00DE140B">
              <w:t xml:space="preserve">Review </w:t>
            </w:r>
            <w:r w:rsidRPr="00DE140B">
              <w:t>Change Communication Notices (Updates as needed)</w:t>
            </w:r>
          </w:p>
          <w:p w14:paraId="7CD80902" w14:textId="5C5A7C46" w:rsidR="000D251E" w:rsidRPr="00DE140B" w:rsidRDefault="008B55C6" w:rsidP="00DF73CE">
            <w:pPr>
              <w:spacing w:after="0" w:line="259" w:lineRule="auto"/>
              <w:ind w:left="241" w:right="282" w:hanging="235"/>
            </w:pPr>
            <w:r w:rsidRPr="00DE140B">
              <w:t>•</w:t>
            </w:r>
            <w:r w:rsidRPr="00DE140B">
              <w:tab/>
              <w:t>Create and provide on a monthly basis Trends and Recommendations Report</w:t>
            </w:r>
          </w:p>
          <w:p w14:paraId="03AF35E1" w14:textId="77777777" w:rsidR="00027852" w:rsidRPr="00DE140B" w:rsidRDefault="00027852" w:rsidP="00DF73CE">
            <w:pPr>
              <w:spacing w:after="0" w:line="259" w:lineRule="auto"/>
              <w:ind w:left="241" w:right="282" w:hanging="235"/>
            </w:pPr>
            <w:r w:rsidRPr="00DE140B">
              <w:t>•</w:t>
            </w:r>
            <w:r w:rsidRPr="00DE140B">
              <w:tab/>
              <w:t>Create within 30 business days of contract award and continually update Web accessible dashboards</w:t>
            </w:r>
          </w:p>
          <w:p w14:paraId="73B2B19B" w14:textId="77777777" w:rsidR="00027852" w:rsidRPr="00DE140B" w:rsidRDefault="00027852" w:rsidP="00DF73CE">
            <w:pPr>
              <w:spacing w:after="0" w:line="259" w:lineRule="auto"/>
              <w:ind w:left="241" w:right="282" w:hanging="235"/>
            </w:pPr>
            <w:r w:rsidRPr="00DE140B">
              <w:t>•</w:t>
            </w:r>
            <w:r w:rsidRPr="00DE140B">
              <w:tab/>
              <w:t>Create and continually update User guides, data dictionaries and system documentation describing functionality</w:t>
            </w:r>
          </w:p>
          <w:p w14:paraId="0AF0F45B" w14:textId="29548258" w:rsidR="000D251E" w:rsidRPr="00DE140B" w:rsidRDefault="00027852" w:rsidP="00DF73CE">
            <w:pPr>
              <w:spacing w:after="0" w:line="259" w:lineRule="auto"/>
              <w:ind w:left="241" w:right="282" w:hanging="235"/>
            </w:pPr>
            <w:r w:rsidRPr="00DE140B">
              <w:t>•</w:t>
            </w:r>
            <w:r w:rsidRPr="00DE140B">
              <w:tab/>
              <w:t>Create within 30 business days and continually update the Standard Operating Procedures (SOPs) for the use and functionality of the dashboards.</w:t>
            </w:r>
          </w:p>
          <w:p w14:paraId="39A59A64" w14:textId="7D326D06" w:rsidR="005D311B" w:rsidRPr="00DE140B" w:rsidRDefault="005D311B" w:rsidP="00DF73CE">
            <w:pPr>
              <w:spacing w:after="0" w:line="259" w:lineRule="auto"/>
              <w:ind w:left="241" w:right="282" w:hanging="235"/>
            </w:pPr>
            <w:r w:rsidRPr="00DE140B">
              <w:t>•</w:t>
            </w:r>
            <w:r w:rsidRPr="00DE140B">
              <w:tab/>
              <w:t>Review Communication plan and schedule</w:t>
            </w:r>
          </w:p>
          <w:p w14:paraId="2120BF8D" w14:textId="4B3F5527" w:rsidR="005D311B" w:rsidRPr="00DE140B" w:rsidRDefault="005D311B" w:rsidP="00DF73CE">
            <w:pPr>
              <w:spacing w:after="0" w:line="259" w:lineRule="auto"/>
              <w:ind w:left="241" w:right="282" w:hanging="235"/>
            </w:pPr>
            <w:r w:rsidRPr="00DE140B">
              <w:t>•</w:t>
            </w:r>
            <w:r w:rsidRPr="00DE140B">
              <w:tab/>
            </w:r>
            <w:r w:rsidR="008F4A8E" w:rsidRPr="00DE140B">
              <w:t>Review</w:t>
            </w:r>
            <w:r w:rsidRPr="00DE140B">
              <w:t xml:space="preserve"> Communication products</w:t>
            </w:r>
          </w:p>
          <w:p w14:paraId="00615A2B" w14:textId="2D79A684" w:rsidR="005D311B" w:rsidRPr="00DE140B" w:rsidRDefault="005D311B" w:rsidP="00DF73CE">
            <w:pPr>
              <w:spacing w:after="0" w:line="259" w:lineRule="auto"/>
              <w:ind w:left="241" w:right="282" w:hanging="235"/>
            </w:pPr>
            <w:r w:rsidRPr="00DE140B">
              <w:t>•</w:t>
            </w:r>
            <w:r w:rsidRPr="00DE140B">
              <w:tab/>
            </w:r>
            <w:r w:rsidR="008F4A8E" w:rsidRPr="00DE140B">
              <w:t>Review`</w:t>
            </w:r>
            <w:r w:rsidRPr="00DE140B">
              <w:t xml:space="preserve"> Training strategy, plan and schedule</w:t>
            </w:r>
          </w:p>
          <w:p w14:paraId="31CCE436" w14:textId="09152C74" w:rsidR="005D311B" w:rsidRPr="00DE140B" w:rsidRDefault="005D311B" w:rsidP="00DF73CE">
            <w:pPr>
              <w:spacing w:after="0" w:line="259" w:lineRule="auto"/>
              <w:ind w:left="241" w:right="282" w:hanging="235"/>
            </w:pPr>
            <w:r w:rsidRPr="00DE140B">
              <w:t>•</w:t>
            </w:r>
            <w:r w:rsidRPr="00DE140B">
              <w:tab/>
              <w:t xml:space="preserve">Create Training materials five (5) business days prior to portal release or form update (User Guides, FAQs, quick reference </w:t>
            </w:r>
            <w:r w:rsidR="003735D5" w:rsidRPr="00DE140B">
              <w:t>guides</w:t>
            </w:r>
            <w:r w:rsidRPr="00DE140B">
              <w:t>, videos etc.)</w:t>
            </w:r>
          </w:p>
          <w:p w14:paraId="331C9A36" w14:textId="10D4CB5C" w:rsidR="00A763C3" w:rsidRPr="00DE140B" w:rsidRDefault="005D311B" w:rsidP="00DF73CE">
            <w:pPr>
              <w:spacing w:after="0" w:line="259" w:lineRule="auto"/>
              <w:ind w:left="241" w:right="282" w:hanging="235"/>
            </w:pPr>
            <w:r w:rsidRPr="00DE140B">
              <w:t>•</w:t>
            </w:r>
            <w:r w:rsidRPr="00DE140B">
              <w:tab/>
              <w:t>Create survey mechanism for every training to measure effectiveness and identify for improvement</w:t>
            </w:r>
          </w:p>
          <w:p w14:paraId="054055C2" w14:textId="0D2DF159" w:rsidR="005D311B" w:rsidRPr="00DE140B" w:rsidRDefault="005D311B" w:rsidP="00DF73CE">
            <w:pPr>
              <w:spacing w:after="0" w:line="259" w:lineRule="auto"/>
              <w:ind w:left="241" w:right="282" w:hanging="235"/>
            </w:pPr>
            <w:r w:rsidRPr="00DE140B">
              <w:t>•</w:t>
            </w:r>
            <w:r w:rsidRPr="00DE140B">
              <w:tab/>
            </w:r>
            <w:r w:rsidR="00257589" w:rsidRPr="00DE140B">
              <w:t xml:space="preserve">Review </w:t>
            </w:r>
            <w:r w:rsidRPr="00DE140B">
              <w:t>Training feedback report and continuous process improvement recommendations</w:t>
            </w:r>
          </w:p>
          <w:p w14:paraId="1026B1BF" w14:textId="10C9945A" w:rsidR="005D311B" w:rsidRPr="00DE140B" w:rsidRDefault="005D311B" w:rsidP="00DF73CE">
            <w:pPr>
              <w:spacing w:after="0" w:line="259" w:lineRule="auto"/>
              <w:ind w:left="241" w:right="282" w:hanging="235"/>
            </w:pPr>
            <w:r w:rsidRPr="00DE140B">
              <w:t>•</w:t>
            </w:r>
            <w:r w:rsidRPr="00DE140B">
              <w:tab/>
            </w:r>
            <w:r w:rsidR="002210EC" w:rsidRPr="00DE140B">
              <w:t xml:space="preserve">Review </w:t>
            </w:r>
            <w:r w:rsidRPr="00DE140B">
              <w:t>Change Management Assessment and Strategy</w:t>
            </w:r>
          </w:p>
          <w:p w14:paraId="6B54E866" w14:textId="275401CC" w:rsidR="00A763C3" w:rsidRPr="00DE140B" w:rsidRDefault="005D311B" w:rsidP="00DF73CE">
            <w:pPr>
              <w:spacing w:after="0" w:line="259" w:lineRule="auto"/>
              <w:ind w:left="241" w:right="282" w:hanging="235"/>
            </w:pPr>
            <w:r w:rsidRPr="00DE140B">
              <w:t>•</w:t>
            </w:r>
            <w:r w:rsidRPr="00DE140B">
              <w:tab/>
            </w:r>
            <w:r w:rsidR="002210EC" w:rsidRPr="00DE140B">
              <w:t xml:space="preserve">Review </w:t>
            </w:r>
            <w:r w:rsidRPr="00DE140B">
              <w:t>sustainment plan</w:t>
            </w:r>
          </w:p>
          <w:p w14:paraId="566DC76F" w14:textId="77777777" w:rsidR="005969A4" w:rsidRPr="00DE140B" w:rsidRDefault="005969A4" w:rsidP="00DF73CE">
            <w:pPr>
              <w:spacing w:after="0" w:line="259" w:lineRule="auto"/>
              <w:ind w:left="241" w:right="282" w:hanging="235"/>
            </w:pPr>
            <w:r w:rsidRPr="00DE140B">
              <w:t>•</w:t>
            </w:r>
            <w:r w:rsidRPr="00DE140B">
              <w:tab/>
              <w:t>Upload all deliverable documentation into SharePoint site</w:t>
            </w:r>
          </w:p>
          <w:p w14:paraId="25E87273" w14:textId="102EE817" w:rsidR="00A763C3" w:rsidRPr="00DE140B" w:rsidRDefault="005969A4" w:rsidP="00DF73CE">
            <w:pPr>
              <w:spacing w:after="0" w:line="259" w:lineRule="auto"/>
              <w:ind w:left="241" w:right="282" w:hanging="235"/>
            </w:pPr>
            <w:r w:rsidRPr="00DE140B">
              <w:t>•</w:t>
            </w:r>
            <w:r w:rsidRPr="00DE140B">
              <w:tab/>
              <w:t xml:space="preserve">All reporting deliverable documentation to be provided within </w:t>
            </w:r>
            <w:r w:rsidR="00F66506" w:rsidRPr="00DE140B">
              <w:t>one</w:t>
            </w:r>
            <w:r w:rsidRPr="00DE140B">
              <w:t xml:space="preserve"> (</w:t>
            </w:r>
            <w:r w:rsidR="00F66506" w:rsidRPr="00DE140B">
              <w:t>1</w:t>
            </w:r>
            <w:r w:rsidRPr="00DE140B">
              <w:t>) business days</w:t>
            </w:r>
            <w:r w:rsidR="00E439A2" w:rsidRPr="00DE140B">
              <w:t xml:space="preserve"> unless specified </w:t>
            </w:r>
            <w:r w:rsidR="00CB0E26" w:rsidRPr="00DE140B">
              <w:t>otherwise.</w:t>
            </w:r>
          </w:p>
          <w:p w14:paraId="49BDBDB3" w14:textId="77777777" w:rsidR="00241719" w:rsidRPr="00DE140B" w:rsidRDefault="00241719" w:rsidP="00DF73CE">
            <w:pPr>
              <w:spacing w:after="0" w:line="259" w:lineRule="auto"/>
              <w:ind w:left="241" w:right="282" w:hanging="235"/>
            </w:pPr>
          </w:p>
          <w:p w14:paraId="2F61DA3E" w14:textId="653F1584" w:rsidR="00B64895" w:rsidRPr="00DE140B" w:rsidRDefault="00B64895" w:rsidP="00DE140B">
            <w:pPr>
              <w:spacing w:after="0" w:line="259" w:lineRule="auto"/>
              <w:ind w:left="241" w:right="282" w:hanging="235"/>
            </w:pPr>
          </w:p>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36488A4" w14:textId="4616F9DC" w:rsidR="00A763C3" w:rsidRPr="00DE140B" w:rsidRDefault="00CB0E26" w:rsidP="00DF73CE">
            <w:pPr>
              <w:spacing w:after="0" w:line="259" w:lineRule="auto"/>
              <w:ind w:left="78" w:right="87" w:firstLine="0"/>
            </w:pPr>
            <w:r w:rsidRPr="00DE140B">
              <w:t>No more than two late submissions per month</w:t>
            </w:r>
          </w:p>
          <w:p w14:paraId="32DAD186" w14:textId="0A3B14F8" w:rsidR="00A763C3" w:rsidRPr="00DE140B" w:rsidRDefault="00CB0E26" w:rsidP="00DF73CE">
            <w:pPr>
              <w:spacing w:after="0" w:line="259" w:lineRule="auto"/>
              <w:ind w:left="78" w:right="87" w:firstLine="0"/>
            </w:pPr>
            <w:r w:rsidRPr="00DE140B">
              <w:t>for duration of contract</w:t>
            </w:r>
          </w:p>
          <w:p w14:paraId="57FE4B32" w14:textId="6F55F606" w:rsidR="0074150D" w:rsidRPr="00DE140B" w:rsidRDefault="00CB0E26" w:rsidP="00DF73CE">
            <w:pPr>
              <w:spacing w:after="0" w:line="259" w:lineRule="auto"/>
              <w:ind w:left="78" w:right="87" w:firstLine="0"/>
            </w:pPr>
            <w:r w:rsidRPr="00DE140B">
              <w:t>POP</w:t>
            </w:r>
          </w:p>
        </w:tc>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97B2BA" w14:textId="50FA84E8" w:rsidR="0074150D" w:rsidRPr="00DE140B" w:rsidRDefault="003512D6" w:rsidP="00DF73CE">
            <w:pPr>
              <w:spacing w:after="0" w:line="259" w:lineRule="auto"/>
              <w:ind w:left="78" w:right="87" w:firstLine="0"/>
            </w:pPr>
            <w:r w:rsidRPr="00DE140B">
              <w:t>Review of all work products produced</w:t>
            </w:r>
          </w:p>
        </w:tc>
      </w:tr>
      <w:tr w:rsidR="00A5228F" w:rsidRPr="00DE140B" w14:paraId="4C08255B" w14:textId="77777777" w:rsidTr="00DF73CE">
        <w:trPr>
          <w:trHeight w:val="2491"/>
        </w:trPr>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A4C245" w14:textId="77777777" w:rsidR="00A763C3" w:rsidRPr="00DE140B" w:rsidRDefault="00A763C3">
            <w:pPr>
              <w:spacing w:after="0" w:line="259" w:lineRule="auto"/>
              <w:ind w:left="5" w:firstLine="0"/>
            </w:pPr>
          </w:p>
          <w:p w14:paraId="3EBD9A92" w14:textId="77777777" w:rsidR="00A763C3" w:rsidRPr="00DE140B" w:rsidRDefault="00A763C3">
            <w:pPr>
              <w:spacing w:after="0" w:line="259" w:lineRule="auto"/>
              <w:ind w:left="5" w:firstLine="0"/>
            </w:pPr>
          </w:p>
          <w:p w14:paraId="0ADFB426" w14:textId="77777777" w:rsidR="00A763C3" w:rsidRPr="00DE140B" w:rsidRDefault="00A763C3">
            <w:pPr>
              <w:spacing w:after="0" w:line="259" w:lineRule="auto"/>
              <w:ind w:left="5" w:firstLine="0"/>
            </w:pPr>
          </w:p>
          <w:p w14:paraId="430ED8DE" w14:textId="2BAB3413" w:rsidR="00A763C3" w:rsidRPr="00DE140B" w:rsidRDefault="00DE140B">
            <w:pPr>
              <w:spacing w:after="0" w:line="259" w:lineRule="auto"/>
              <w:ind w:left="5" w:firstLine="0"/>
            </w:pPr>
            <w:r w:rsidRPr="00DE140B">
              <w:t>5.3</w:t>
            </w:r>
            <w:r w:rsidR="006E48D2" w:rsidRPr="00DE140B">
              <w:t xml:space="preserve"> ATO</w:t>
            </w:r>
          </w:p>
          <w:p w14:paraId="551FA993" w14:textId="77777777" w:rsidR="00E3034E" w:rsidRPr="00DE140B" w:rsidRDefault="006E48D2">
            <w:pPr>
              <w:spacing w:after="0" w:line="259" w:lineRule="auto"/>
              <w:ind w:left="5" w:firstLine="0"/>
            </w:pPr>
            <w:r w:rsidRPr="00DE140B">
              <w:t xml:space="preserve">Stewardship </w:t>
            </w:r>
          </w:p>
        </w:tc>
        <w:tc>
          <w:tcPr>
            <w:tcW w:w="3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A285EE" w14:textId="77777777" w:rsidR="00A763C3" w:rsidRPr="00DE140B" w:rsidRDefault="00A763C3" w:rsidP="00DF73CE">
            <w:pPr>
              <w:spacing w:after="0" w:line="259" w:lineRule="auto"/>
              <w:ind w:left="241" w:right="282" w:hanging="235"/>
            </w:pPr>
          </w:p>
          <w:p w14:paraId="14F8C7AA" w14:textId="77777777" w:rsidR="00A763C3" w:rsidRPr="00DE140B" w:rsidRDefault="00A763C3" w:rsidP="00DF73CE">
            <w:pPr>
              <w:spacing w:after="0" w:line="259" w:lineRule="auto"/>
              <w:ind w:left="241" w:right="282" w:hanging="235"/>
            </w:pPr>
          </w:p>
          <w:p w14:paraId="019251F8" w14:textId="023ECDD8" w:rsidR="00E3034E" w:rsidRPr="00DE140B" w:rsidRDefault="00A01B90" w:rsidP="00DF73CE">
            <w:pPr>
              <w:spacing w:after="0" w:line="259" w:lineRule="auto"/>
              <w:ind w:left="241" w:right="282" w:firstLine="0"/>
            </w:pPr>
            <w:r w:rsidRPr="00DE140B">
              <w:t>R</w:t>
            </w:r>
            <w:r w:rsidR="006E48D2" w:rsidRPr="00DE140B">
              <w:t xml:space="preserve">eview of vendor ATO activities and work products. Coordinate activities and required documentation utilizing eMASS. Support review meetings with briefing. </w:t>
            </w:r>
          </w:p>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7E38934" w14:textId="77777777" w:rsidR="00A763C3" w:rsidRPr="00DE140B" w:rsidRDefault="00A763C3" w:rsidP="00DF73CE">
            <w:pPr>
              <w:spacing w:after="0" w:line="259" w:lineRule="auto"/>
              <w:ind w:left="78" w:right="177" w:firstLine="0"/>
            </w:pPr>
          </w:p>
          <w:p w14:paraId="2F135068" w14:textId="616249CD" w:rsidR="00A763C3" w:rsidRPr="00DE140B" w:rsidRDefault="006E48D2" w:rsidP="00DF73CE">
            <w:pPr>
              <w:spacing w:after="0" w:line="240" w:lineRule="auto"/>
              <w:ind w:left="78" w:right="177" w:firstLine="0"/>
            </w:pPr>
            <w:r w:rsidRPr="00DE140B">
              <w:t>No more than two late submissions per month</w:t>
            </w:r>
          </w:p>
          <w:p w14:paraId="13006852" w14:textId="73E1CD98" w:rsidR="00A763C3" w:rsidRPr="00DE140B" w:rsidRDefault="006E48D2" w:rsidP="00DF73CE">
            <w:pPr>
              <w:spacing w:after="0" w:line="259" w:lineRule="auto"/>
              <w:ind w:left="78" w:right="177" w:firstLine="0"/>
            </w:pPr>
            <w:r w:rsidRPr="00DE140B">
              <w:t>for duration of contract</w:t>
            </w:r>
          </w:p>
          <w:p w14:paraId="74DB99EA" w14:textId="77777777" w:rsidR="00E3034E" w:rsidRPr="00DE140B" w:rsidRDefault="006E48D2" w:rsidP="00DF73CE">
            <w:pPr>
              <w:spacing w:after="0" w:line="259" w:lineRule="auto"/>
              <w:ind w:left="78" w:right="177" w:firstLine="0"/>
            </w:pPr>
            <w:r w:rsidRPr="00DE140B">
              <w:t xml:space="preserve">POP </w:t>
            </w:r>
          </w:p>
        </w:tc>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8BF1C24" w14:textId="77777777" w:rsidR="00A01B90" w:rsidRPr="00DE140B" w:rsidRDefault="00A01B90" w:rsidP="00A01B90">
            <w:pPr>
              <w:spacing w:after="0" w:line="259" w:lineRule="auto"/>
              <w:ind w:left="78" w:right="177" w:firstLine="0"/>
            </w:pPr>
          </w:p>
          <w:p w14:paraId="11AED0A8" w14:textId="6A7FDE99" w:rsidR="00A763C3" w:rsidRPr="00DE140B" w:rsidRDefault="006E48D2" w:rsidP="00DF73CE">
            <w:pPr>
              <w:spacing w:after="0" w:line="259" w:lineRule="auto"/>
              <w:ind w:left="78" w:right="177" w:firstLine="0"/>
            </w:pPr>
            <w:r w:rsidRPr="00DE140B">
              <w:t>Review</w:t>
            </w:r>
          </w:p>
          <w:p w14:paraId="3B3B82A5" w14:textId="6665F749" w:rsidR="00A763C3" w:rsidRPr="00DE140B" w:rsidRDefault="006E48D2" w:rsidP="00DF73CE">
            <w:pPr>
              <w:spacing w:after="0" w:line="239" w:lineRule="auto"/>
              <w:ind w:left="78" w:right="177" w:firstLine="0"/>
            </w:pPr>
            <w:r w:rsidRPr="00DE140B">
              <w:t>ATO Teams dashboard Attend</w:t>
            </w:r>
          </w:p>
          <w:p w14:paraId="11D8FA54" w14:textId="77777777" w:rsidR="00E3034E" w:rsidRPr="00DE140B" w:rsidRDefault="006E48D2" w:rsidP="00DF73CE">
            <w:pPr>
              <w:spacing w:after="0" w:line="259" w:lineRule="auto"/>
              <w:ind w:left="78" w:right="177" w:firstLine="0"/>
            </w:pPr>
            <w:r w:rsidRPr="00DE140B">
              <w:t xml:space="preserve">Vendor ATO weekly calls/meetings </w:t>
            </w:r>
          </w:p>
        </w:tc>
      </w:tr>
      <w:tr w:rsidR="00DE140B" w:rsidRPr="00DE140B" w14:paraId="5BC4C9D4" w14:textId="77777777" w:rsidTr="00DF73CE">
        <w:trPr>
          <w:trHeight w:val="2491"/>
        </w:trPr>
        <w:tc>
          <w:tcPr>
            <w:tcW w:w="173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8A07894" w14:textId="5E367436" w:rsidR="00DE140B" w:rsidRPr="00DE140B" w:rsidRDefault="00DE140B">
            <w:pPr>
              <w:spacing w:after="0" w:line="259" w:lineRule="auto"/>
              <w:ind w:left="5" w:firstLine="0"/>
            </w:pPr>
            <w:r w:rsidRPr="00DE140B">
              <w:t>6.0 Optional Tasks</w:t>
            </w:r>
          </w:p>
        </w:tc>
        <w:tc>
          <w:tcPr>
            <w:tcW w:w="376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C06E3C" w14:textId="77777777" w:rsidR="00DE140B" w:rsidRPr="00DE140B" w:rsidRDefault="00DE140B" w:rsidP="00DE140B">
            <w:pPr>
              <w:spacing w:after="0" w:line="259" w:lineRule="auto"/>
              <w:ind w:left="241" w:right="282" w:hanging="235"/>
            </w:pPr>
            <w:r w:rsidRPr="00DE140B">
              <w:t>Optional Tasks</w:t>
            </w:r>
          </w:p>
          <w:p w14:paraId="3151BB94" w14:textId="77777777" w:rsidR="00DE140B" w:rsidRPr="00DE140B" w:rsidRDefault="00DE140B" w:rsidP="00DE140B">
            <w:pPr>
              <w:spacing w:after="0" w:line="259" w:lineRule="auto"/>
              <w:ind w:left="241" w:right="282" w:hanging="235"/>
            </w:pPr>
            <w:r w:rsidRPr="00DE140B">
              <w:t>•</w:t>
            </w:r>
            <w:r w:rsidRPr="00DE140B">
              <w:tab/>
              <w:t>Review standardized data delivery structure for DBQ submission</w:t>
            </w:r>
          </w:p>
          <w:p w14:paraId="2795F70E" w14:textId="77777777" w:rsidR="00DE140B" w:rsidRPr="00DE140B" w:rsidRDefault="00DE140B" w:rsidP="00DE140B">
            <w:pPr>
              <w:spacing w:after="0" w:line="259" w:lineRule="auto"/>
              <w:ind w:left="241" w:right="282" w:hanging="235"/>
            </w:pPr>
            <w:r w:rsidRPr="00DE140B">
              <w:t>•</w:t>
            </w:r>
            <w:r w:rsidRPr="00DE140B">
              <w:tab/>
              <w:t>Review data model for consistency of data fields, formats, and metadata</w:t>
            </w:r>
          </w:p>
          <w:p w14:paraId="3F33A934" w14:textId="77777777" w:rsidR="00DE140B" w:rsidRPr="00DE140B" w:rsidRDefault="00DE140B" w:rsidP="00DE140B">
            <w:pPr>
              <w:spacing w:after="0" w:line="259" w:lineRule="auto"/>
              <w:ind w:left="241" w:right="282" w:hanging="235"/>
            </w:pPr>
            <w:r w:rsidRPr="00DE140B">
              <w:t>•</w:t>
            </w:r>
            <w:r w:rsidRPr="00DE140B">
              <w:tab/>
              <w:t>Review System Design Documentation</w:t>
            </w:r>
          </w:p>
          <w:p w14:paraId="3BEF16EB" w14:textId="77777777" w:rsidR="00DE140B" w:rsidRPr="00DE140B" w:rsidRDefault="00DE140B" w:rsidP="00DE140B">
            <w:pPr>
              <w:spacing w:after="0" w:line="259" w:lineRule="auto"/>
              <w:ind w:left="241" w:right="282" w:hanging="235"/>
            </w:pPr>
            <w:r w:rsidRPr="00DE140B">
              <w:t>•</w:t>
            </w:r>
            <w:r w:rsidRPr="00DE140B">
              <w:tab/>
              <w:t>Review knowledge sharing documentation</w:t>
            </w:r>
          </w:p>
          <w:p w14:paraId="5E4F05D8" w14:textId="77777777" w:rsidR="00DE140B" w:rsidRPr="00DE140B" w:rsidRDefault="00DE140B" w:rsidP="00DE140B">
            <w:pPr>
              <w:spacing w:after="0" w:line="259" w:lineRule="auto"/>
              <w:ind w:left="241" w:right="282" w:hanging="235"/>
            </w:pPr>
            <w:r w:rsidRPr="00DE140B">
              <w:t>•</w:t>
            </w:r>
            <w:r w:rsidRPr="00DE140B">
              <w:tab/>
              <w:t>Review update portal services</w:t>
            </w:r>
          </w:p>
          <w:p w14:paraId="18A00C75" w14:textId="77777777" w:rsidR="00DE140B" w:rsidRPr="00DE140B" w:rsidRDefault="00DE140B" w:rsidP="00DE140B">
            <w:pPr>
              <w:spacing w:after="0" w:line="259" w:lineRule="auto"/>
              <w:ind w:left="241" w:right="282" w:hanging="235"/>
            </w:pPr>
            <w:r w:rsidRPr="00DE140B">
              <w:t>•</w:t>
            </w:r>
            <w:r w:rsidRPr="00DE140B">
              <w:tab/>
              <w:t>Review Technical specifications documentation</w:t>
            </w:r>
          </w:p>
          <w:p w14:paraId="4F0AA7F0" w14:textId="77777777" w:rsidR="00DE140B" w:rsidRPr="00DE140B" w:rsidRDefault="00DE140B" w:rsidP="00DE140B">
            <w:pPr>
              <w:spacing w:after="0" w:line="259" w:lineRule="auto"/>
              <w:ind w:left="241" w:right="282" w:hanging="235"/>
            </w:pPr>
            <w:r w:rsidRPr="00DE140B">
              <w:t>•</w:t>
            </w:r>
            <w:r w:rsidRPr="00DE140B">
              <w:tab/>
              <w:t>Review Test Plan, Test Scripts, Issue Tracker, Remediation Tracker and Test Results Report for scalability testing</w:t>
            </w:r>
          </w:p>
          <w:p w14:paraId="66D98E4F" w14:textId="77777777" w:rsidR="00DE140B" w:rsidRPr="00DE140B" w:rsidRDefault="00DE140B" w:rsidP="00DE140B">
            <w:pPr>
              <w:spacing w:after="0" w:line="259" w:lineRule="auto"/>
              <w:ind w:left="241" w:right="282" w:hanging="235"/>
            </w:pPr>
            <w:r w:rsidRPr="00DE140B">
              <w:t>•</w:t>
            </w:r>
            <w:r w:rsidRPr="00DE140B">
              <w:tab/>
              <w:t>Review Capacity planning reports</w:t>
            </w:r>
          </w:p>
          <w:p w14:paraId="43354AA9" w14:textId="77777777" w:rsidR="00DE140B" w:rsidRPr="00DE140B" w:rsidRDefault="00DE140B" w:rsidP="00DE140B">
            <w:pPr>
              <w:spacing w:after="0" w:line="259" w:lineRule="auto"/>
              <w:ind w:left="241" w:right="282" w:hanging="235"/>
            </w:pPr>
            <w:r w:rsidRPr="00DE140B">
              <w:t>•</w:t>
            </w:r>
            <w:r w:rsidRPr="00DE140B">
              <w:tab/>
              <w:t>Review Performance Objectives</w:t>
            </w:r>
          </w:p>
          <w:p w14:paraId="6E7E06B0" w14:textId="77777777" w:rsidR="00DE140B" w:rsidRPr="00DE140B" w:rsidRDefault="00DE140B" w:rsidP="00DE140B">
            <w:pPr>
              <w:spacing w:after="0" w:line="259" w:lineRule="auto"/>
              <w:ind w:left="241" w:right="282" w:hanging="235"/>
            </w:pPr>
            <w:r w:rsidRPr="00DE140B">
              <w:t>•</w:t>
            </w:r>
            <w:r w:rsidRPr="00DE140B">
              <w:tab/>
              <w:t>Support provided to all MDEO contracts in using PS</w:t>
            </w:r>
          </w:p>
          <w:p w14:paraId="73D39136" w14:textId="77777777" w:rsidR="00DE140B" w:rsidRPr="00DE140B" w:rsidRDefault="00DE140B" w:rsidP="00DE140B">
            <w:pPr>
              <w:spacing w:after="0" w:line="259" w:lineRule="auto"/>
              <w:ind w:left="241" w:right="282" w:hanging="235"/>
            </w:pPr>
            <w:r w:rsidRPr="00DE140B">
              <w:t>•</w:t>
            </w:r>
            <w:r w:rsidRPr="00DE140B">
              <w:tab/>
              <w:t>Assistance to MDEO contractors in converting to the use of the single portal for DBQ submission</w:t>
            </w:r>
          </w:p>
          <w:p w14:paraId="1676A773" w14:textId="77777777" w:rsidR="00DE140B" w:rsidRPr="00DE140B" w:rsidRDefault="00DE140B" w:rsidP="00DE140B">
            <w:pPr>
              <w:spacing w:after="0" w:line="259" w:lineRule="auto"/>
              <w:ind w:left="241" w:right="282" w:hanging="235"/>
            </w:pPr>
            <w:r w:rsidRPr="00DE140B">
              <w:t>•</w:t>
            </w:r>
            <w:r w:rsidRPr="00DE140B">
              <w:tab/>
              <w:t>Assistance in VHA services in converting to the use of the single portal for Veteran documentation submission</w:t>
            </w:r>
          </w:p>
          <w:p w14:paraId="6102B0BB" w14:textId="77777777" w:rsidR="00DE140B" w:rsidRPr="00DE140B" w:rsidRDefault="00DE140B" w:rsidP="00DE140B">
            <w:pPr>
              <w:spacing w:after="0" w:line="259" w:lineRule="auto"/>
              <w:ind w:left="241" w:right="282" w:hanging="235"/>
            </w:pPr>
            <w:r w:rsidRPr="00DE140B">
              <w:t>•</w:t>
            </w:r>
            <w:r w:rsidRPr="00DE140B">
              <w:tab/>
              <w:t>Support provided for API connections</w:t>
            </w:r>
          </w:p>
          <w:p w14:paraId="3F42DA7D" w14:textId="77777777" w:rsidR="00DE140B" w:rsidRPr="00DE140B" w:rsidRDefault="00DE140B" w:rsidP="00DE140B">
            <w:pPr>
              <w:spacing w:after="0" w:line="259" w:lineRule="auto"/>
              <w:ind w:left="241" w:right="282" w:hanging="235"/>
            </w:pPr>
            <w:r w:rsidRPr="00DE140B">
              <w:t>•</w:t>
            </w:r>
            <w:r w:rsidRPr="00DE140B">
              <w:tab/>
              <w:t>Review continuous process improvement innovation services</w:t>
            </w:r>
          </w:p>
          <w:p w14:paraId="02C4BE1D" w14:textId="77777777" w:rsidR="00DE140B" w:rsidRPr="00DE140B" w:rsidRDefault="00DE140B" w:rsidP="00DE140B">
            <w:pPr>
              <w:spacing w:after="0" w:line="259" w:lineRule="auto"/>
              <w:ind w:left="241" w:right="282" w:hanging="235"/>
            </w:pPr>
            <w:r w:rsidRPr="00DE140B">
              <w:t>•</w:t>
            </w:r>
            <w:r w:rsidRPr="00DE140B">
              <w:tab/>
              <w:t>Review documented CPIs identified on a quarterly basis</w:t>
            </w:r>
          </w:p>
          <w:p w14:paraId="5F3E7F29" w14:textId="50BE03B3" w:rsidR="00DE140B" w:rsidRPr="00DE140B" w:rsidRDefault="00DE140B" w:rsidP="00DE140B">
            <w:pPr>
              <w:spacing w:after="0" w:line="259" w:lineRule="auto"/>
              <w:ind w:left="241" w:right="282" w:hanging="235"/>
            </w:pPr>
            <w:r w:rsidRPr="00DE140B">
              <w:t>•</w:t>
            </w:r>
            <w:r w:rsidRPr="00DE140B">
              <w:tab/>
              <w:t>Provide detailed Transition Out Plan within one (1) business day of government notice to COR/ACOR and Project Team.</w:t>
            </w:r>
          </w:p>
        </w:tc>
        <w:tc>
          <w:tcPr>
            <w:tcW w:w="188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167545" w14:textId="77777777" w:rsidR="00DE140B" w:rsidRPr="00DE140B" w:rsidRDefault="00DE140B" w:rsidP="00DE140B">
            <w:pPr>
              <w:spacing w:after="0" w:line="259" w:lineRule="auto"/>
              <w:ind w:left="78" w:right="177" w:firstLine="0"/>
            </w:pPr>
            <w:r w:rsidRPr="00DE140B">
              <w:t>No more than two late submissions per month</w:t>
            </w:r>
          </w:p>
          <w:p w14:paraId="1C9DDA26" w14:textId="77777777" w:rsidR="00DE140B" w:rsidRPr="00DE140B" w:rsidRDefault="00DE140B" w:rsidP="00DE140B">
            <w:pPr>
              <w:spacing w:after="0" w:line="259" w:lineRule="auto"/>
              <w:ind w:left="78" w:right="177" w:firstLine="0"/>
            </w:pPr>
            <w:r w:rsidRPr="00DE140B">
              <w:t>for duration of contract</w:t>
            </w:r>
          </w:p>
          <w:p w14:paraId="7BA126FA" w14:textId="6EC69495" w:rsidR="00DE140B" w:rsidRPr="00DE140B" w:rsidRDefault="00DE140B" w:rsidP="00DE140B">
            <w:pPr>
              <w:spacing w:after="0" w:line="259" w:lineRule="auto"/>
              <w:ind w:left="78" w:right="177" w:firstLine="0"/>
            </w:pPr>
            <w:r w:rsidRPr="00DE140B">
              <w:t>POP</w:t>
            </w:r>
          </w:p>
        </w:tc>
        <w:tc>
          <w:tcPr>
            <w:tcW w:w="224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6131EA" w14:textId="3768311A" w:rsidR="00DE140B" w:rsidRPr="00DE140B" w:rsidRDefault="00DE140B" w:rsidP="00A01B90">
            <w:pPr>
              <w:spacing w:after="0" w:line="259" w:lineRule="auto"/>
              <w:ind w:left="78" w:right="177" w:firstLine="0"/>
            </w:pPr>
            <w:r w:rsidRPr="00DE140B">
              <w:t>Review of all work products produced</w:t>
            </w:r>
          </w:p>
        </w:tc>
      </w:tr>
    </w:tbl>
    <w:p w14:paraId="750FD4D2" w14:textId="77777777" w:rsidR="00A763C3" w:rsidRPr="00DE140B" w:rsidRDefault="00A763C3">
      <w:pPr>
        <w:spacing w:after="0" w:line="259" w:lineRule="auto"/>
        <w:ind w:left="1" w:firstLine="0"/>
      </w:pPr>
    </w:p>
    <w:p w14:paraId="7B64772B" w14:textId="6C386973" w:rsidR="00A763C3" w:rsidRPr="00DE140B" w:rsidRDefault="005F51C7">
      <w:pPr>
        <w:pStyle w:val="Heading3"/>
        <w:spacing w:before="240" w:after="240" w:line="240" w:lineRule="auto"/>
        <w:ind w:left="0" w:hanging="14"/>
      </w:pPr>
      <w:bookmarkStart w:id="36" w:name="_Toc208907021"/>
      <w:r w:rsidRPr="00DE140B">
        <w:t>11</w:t>
      </w:r>
      <w:r w:rsidR="006E48D2" w:rsidRPr="00DE140B">
        <w:t>. METHODS OF QA SURVEILLANCE</w:t>
      </w:r>
      <w:bookmarkEnd w:id="36"/>
    </w:p>
    <w:p w14:paraId="583CA8A0" w14:textId="77777777" w:rsidR="00A763C3" w:rsidRPr="00DE140B" w:rsidRDefault="00A763C3">
      <w:pPr>
        <w:spacing w:after="0" w:line="259" w:lineRule="auto"/>
        <w:ind w:left="1" w:firstLine="0"/>
        <w:rPr>
          <w:b/>
        </w:rPr>
      </w:pPr>
    </w:p>
    <w:p w14:paraId="2A1DF3A5" w14:textId="411CFB34" w:rsidR="00A763C3" w:rsidRPr="00DE140B" w:rsidRDefault="006E48D2">
      <w:pPr>
        <w:ind w:left="10" w:right="247"/>
      </w:pPr>
      <w:r w:rsidRPr="00DE140B">
        <w:t>Various methods exist to monitor performance. The COR</w:t>
      </w:r>
      <w:r w:rsidR="00900A20" w:rsidRPr="00DE140B">
        <w:t>/ACOR</w:t>
      </w:r>
      <w:r w:rsidRPr="00DE140B">
        <w:t xml:space="preserve"> shall use the surveillance methods listed below in the administration of this QASP.</w:t>
      </w:r>
    </w:p>
    <w:p w14:paraId="5A18BB89" w14:textId="77777777" w:rsidR="00A763C3" w:rsidRPr="00DE140B" w:rsidRDefault="00A763C3">
      <w:pPr>
        <w:spacing w:after="0" w:line="259" w:lineRule="auto"/>
        <w:ind w:left="0" w:firstLine="0"/>
      </w:pPr>
    </w:p>
    <w:p w14:paraId="01DF5243" w14:textId="04080332" w:rsidR="00A763C3" w:rsidRPr="00DE140B" w:rsidRDefault="006E48D2">
      <w:pPr>
        <w:spacing w:after="3" w:line="239" w:lineRule="auto"/>
        <w:ind w:left="10" w:right="777"/>
        <w:jc w:val="both"/>
      </w:pPr>
      <w:r w:rsidRPr="00DE140B">
        <w:t>Regardless of the surveillance method, the COR</w:t>
      </w:r>
      <w:r w:rsidR="00F61904" w:rsidRPr="00DE140B">
        <w:t>/ACOR</w:t>
      </w:r>
      <w:r w:rsidRPr="00DE140B">
        <w:t xml:space="preserve"> shall always contact the Contractor's task manager or on-site representative when a defect is identified and inform the manager of the specifics of the problem. The COR, with assistance from the CO, shall be responsible for monitoring the Contractor’s performance in meeting a specific performance standard/AQL.</w:t>
      </w:r>
    </w:p>
    <w:p w14:paraId="6F637F7F" w14:textId="77777777" w:rsidR="00A763C3" w:rsidRPr="00DE140B" w:rsidRDefault="00A763C3">
      <w:pPr>
        <w:spacing w:after="14" w:line="259" w:lineRule="auto"/>
        <w:ind w:left="0" w:firstLine="0"/>
      </w:pPr>
    </w:p>
    <w:p w14:paraId="571F1CF4" w14:textId="470D16FD" w:rsidR="00A763C3" w:rsidRPr="00DE140B" w:rsidRDefault="006E48D2" w:rsidP="00663D6C">
      <w:pPr>
        <w:numPr>
          <w:ilvl w:val="0"/>
          <w:numId w:val="3"/>
        </w:numPr>
        <w:spacing w:after="0" w:line="259" w:lineRule="auto"/>
        <w:ind w:right="657" w:hanging="360"/>
        <w:jc w:val="both"/>
      </w:pPr>
      <w:r w:rsidRPr="00DE140B">
        <w:t>DIRECT OBSERVATION. Can be performed periodically or through 100% surveillance.</w:t>
      </w:r>
    </w:p>
    <w:p w14:paraId="5FA6AA1C" w14:textId="77777777" w:rsidR="00A763C3" w:rsidRPr="00DE140B" w:rsidRDefault="00A763C3">
      <w:pPr>
        <w:spacing w:after="0" w:line="259" w:lineRule="auto"/>
        <w:ind w:left="0" w:firstLine="0"/>
      </w:pPr>
    </w:p>
    <w:p w14:paraId="17D8DC7A" w14:textId="00B9AA4D" w:rsidR="00A763C3" w:rsidRPr="00DE140B" w:rsidRDefault="006E48D2" w:rsidP="00663D6C">
      <w:pPr>
        <w:numPr>
          <w:ilvl w:val="0"/>
          <w:numId w:val="3"/>
        </w:numPr>
        <w:spacing w:after="3" w:line="239" w:lineRule="auto"/>
        <w:ind w:right="657" w:hanging="360"/>
        <w:jc w:val="both"/>
      </w:pPr>
      <w:r w:rsidRPr="00DE140B">
        <w:t>PERIODIC INSPECTION. Uses a comprehensive evaluation of selected outputs. Inspections may be scheduled [Daily, Weekly, Monthly, Quarterly, or annually] or unscheduled, as required.</w:t>
      </w:r>
    </w:p>
    <w:p w14:paraId="758EE1CD" w14:textId="77777777" w:rsidR="00A763C3" w:rsidRPr="00DE140B" w:rsidRDefault="00A763C3">
      <w:pPr>
        <w:spacing w:after="0" w:line="259" w:lineRule="auto"/>
        <w:ind w:left="720" w:firstLine="0"/>
      </w:pPr>
    </w:p>
    <w:p w14:paraId="05795922" w14:textId="78F62802" w:rsidR="00A763C3" w:rsidRPr="00DE140B" w:rsidRDefault="006E48D2" w:rsidP="00663D6C">
      <w:pPr>
        <w:numPr>
          <w:ilvl w:val="0"/>
          <w:numId w:val="3"/>
        </w:numPr>
        <w:ind w:right="657" w:hanging="360"/>
        <w:jc w:val="both"/>
      </w:pPr>
      <w:r w:rsidRPr="00DE140B">
        <w:t>VALIDATED USER/CUSTOMER COMPLAINT. Relies on the user of the service to</w:t>
      </w:r>
    </w:p>
    <w:p w14:paraId="1B5D10F2" w14:textId="76D80C3C" w:rsidR="00A763C3" w:rsidRPr="00DE140B" w:rsidRDefault="006E48D2">
      <w:pPr>
        <w:ind w:left="731" w:right="54"/>
      </w:pPr>
      <w:r w:rsidRPr="00DE140B">
        <w:t>identify deficiencies. Complaints are then investigated and validated. Highly applicable to services provided in quantity and where quality is highly subjective.</w:t>
      </w:r>
    </w:p>
    <w:p w14:paraId="5C5FD21A" w14:textId="77777777" w:rsidR="00A763C3" w:rsidRPr="00DE140B" w:rsidRDefault="00A763C3">
      <w:pPr>
        <w:spacing w:after="0" w:line="259" w:lineRule="auto"/>
        <w:ind w:left="721" w:firstLine="0"/>
      </w:pPr>
    </w:p>
    <w:p w14:paraId="630C2681" w14:textId="7027AD57" w:rsidR="00A763C3" w:rsidRPr="00DE140B" w:rsidRDefault="006E48D2" w:rsidP="00663D6C">
      <w:pPr>
        <w:numPr>
          <w:ilvl w:val="0"/>
          <w:numId w:val="3"/>
        </w:numPr>
        <w:spacing w:after="3" w:line="239" w:lineRule="auto"/>
        <w:ind w:right="657" w:hanging="360"/>
        <w:jc w:val="both"/>
      </w:pPr>
      <w:r w:rsidRPr="00DE140B">
        <w:t>100% INSPECTION. Evaluates all outputs. Most applicable to small quantity, but highly important services. May be used where there are written deliverables and stringent requirements such as tasks required by law, safety, or security.</w:t>
      </w:r>
    </w:p>
    <w:p w14:paraId="642E14C1" w14:textId="77777777" w:rsidR="00A763C3" w:rsidRPr="00DE140B" w:rsidRDefault="00A763C3">
      <w:pPr>
        <w:spacing w:after="0" w:line="259" w:lineRule="auto"/>
        <w:ind w:left="1" w:firstLine="0"/>
      </w:pPr>
    </w:p>
    <w:p w14:paraId="56DF0D8C" w14:textId="2837AFA6" w:rsidR="00A763C3" w:rsidRPr="00DE140B" w:rsidRDefault="005F51C7">
      <w:pPr>
        <w:pStyle w:val="Heading3"/>
        <w:spacing w:before="240" w:after="240" w:line="240" w:lineRule="auto"/>
        <w:ind w:left="0" w:hanging="14"/>
      </w:pPr>
      <w:bookmarkStart w:id="37" w:name="_Toc208907022"/>
      <w:r w:rsidRPr="00DE140B">
        <w:t>12</w:t>
      </w:r>
      <w:r w:rsidR="006E48D2" w:rsidRPr="00DE140B">
        <w:t>. RATINGS</w:t>
      </w:r>
      <w:bookmarkEnd w:id="37"/>
    </w:p>
    <w:p w14:paraId="138C5C35" w14:textId="6BB33E08" w:rsidR="00A763C3" w:rsidRPr="00DE140B" w:rsidRDefault="006E48D2">
      <w:pPr>
        <w:ind w:left="11" w:right="283"/>
      </w:pPr>
      <w:r w:rsidRPr="00DE140B">
        <w:t>Metrics and methods are designed to determine if performance exceeds, meets, or does not meet a given standard and acceptable quality level. A rating scale shall be used to determine a positive, neutral, or negative outcome. The following rating definitions can be used as a guide when completing the Performance Based Service Assessment:</w:t>
      </w:r>
    </w:p>
    <w:p w14:paraId="1D766779" w14:textId="77777777" w:rsidR="00E3034E" w:rsidRPr="00DE140B" w:rsidRDefault="006E48D2">
      <w:pPr>
        <w:spacing w:after="0" w:line="259" w:lineRule="auto"/>
        <w:ind w:left="2" w:firstLine="0"/>
      </w:pPr>
      <w:r w:rsidRPr="00DE140B">
        <w:t xml:space="preserve"> </w:t>
      </w:r>
    </w:p>
    <w:tbl>
      <w:tblPr>
        <w:tblStyle w:val="TableGrid"/>
        <w:tblW w:w="9540" w:type="dxa"/>
        <w:tblInd w:w="-10" w:type="dxa"/>
        <w:tblCellMar>
          <w:top w:w="54" w:type="dxa"/>
          <w:left w:w="8" w:type="dxa"/>
          <w:right w:w="39" w:type="dxa"/>
        </w:tblCellMar>
        <w:tblLook w:val="04A0" w:firstRow="1" w:lastRow="0" w:firstColumn="1" w:lastColumn="0" w:noHBand="0" w:noVBand="1"/>
      </w:tblPr>
      <w:tblGrid>
        <w:gridCol w:w="2171"/>
        <w:gridCol w:w="7369"/>
      </w:tblGrid>
      <w:tr w:rsidR="00B00283" w:rsidRPr="00DE140B" w14:paraId="1498E29D" w14:textId="77777777" w:rsidTr="00DF73CE">
        <w:trPr>
          <w:trHeight w:val="268"/>
        </w:trPr>
        <w:tc>
          <w:tcPr>
            <w:tcW w:w="2171" w:type="dxa"/>
            <w:tcBorders>
              <w:top w:val="single" w:sz="8" w:space="0" w:color="000000"/>
              <w:left w:val="single" w:sz="8" w:space="0" w:color="000000"/>
              <w:bottom w:val="single" w:sz="8" w:space="0" w:color="000000"/>
              <w:right w:val="single" w:sz="8" w:space="0" w:color="000000"/>
            </w:tcBorders>
            <w:shd w:val="clear" w:color="auto" w:fill="D9D9D9"/>
          </w:tcPr>
          <w:p w14:paraId="626C4FCB" w14:textId="77777777" w:rsidR="00E3034E" w:rsidRPr="00DE140B" w:rsidRDefault="006E48D2">
            <w:pPr>
              <w:spacing w:after="0" w:line="259" w:lineRule="auto"/>
              <w:ind w:left="0" w:firstLine="0"/>
              <w:jc w:val="both"/>
            </w:pPr>
            <w:r w:rsidRPr="00DE140B">
              <w:rPr>
                <w:b/>
              </w:rPr>
              <w:t xml:space="preserve">Performance Rating </w:t>
            </w:r>
          </w:p>
        </w:tc>
        <w:tc>
          <w:tcPr>
            <w:tcW w:w="7369" w:type="dxa"/>
            <w:tcBorders>
              <w:top w:val="single" w:sz="8" w:space="0" w:color="000000"/>
              <w:left w:val="single" w:sz="8" w:space="0" w:color="000000"/>
              <w:bottom w:val="single" w:sz="8" w:space="0" w:color="000000"/>
              <w:right w:val="single" w:sz="8" w:space="0" w:color="000000"/>
            </w:tcBorders>
            <w:shd w:val="clear" w:color="auto" w:fill="D9D9D9"/>
          </w:tcPr>
          <w:p w14:paraId="703DF97B" w14:textId="77777777" w:rsidR="00E3034E" w:rsidRPr="00DE140B" w:rsidRDefault="006E48D2">
            <w:pPr>
              <w:spacing w:after="0" w:line="259" w:lineRule="auto"/>
              <w:ind w:left="1" w:firstLine="0"/>
            </w:pPr>
            <w:r w:rsidRPr="00DE140B">
              <w:rPr>
                <w:b/>
              </w:rPr>
              <w:t xml:space="preserve">Criteria </w:t>
            </w:r>
          </w:p>
        </w:tc>
      </w:tr>
      <w:tr w:rsidR="00773A1B" w:rsidRPr="00DE140B" w14:paraId="4BC7875E" w14:textId="77777777" w:rsidTr="00DF73CE">
        <w:trPr>
          <w:trHeight w:val="1469"/>
        </w:trPr>
        <w:tc>
          <w:tcPr>
            <w:tcW w:w="2171" w:type="dxa"/>
            <w:tcBorders>
              <w:top w:val="single" w:sz="8" w:space="0" w:color="000000"/>
              <w:left w:val="single" w:sz="8" w:space="0" w:color="000000"/>
              <w:bottom w:val="single" w:sz="8" w:space="0" w:color="000000"/>
              <w:right w:val="single" w:sz="8" w:space="0" w:color="000000"/>
            </w:tcBorders>
          </w:tcPr>
          <w:p w14:paraId="483A6F7C" w14:textId="77777777" w:rsidR="00E3034E" w:rsidRPr="00DE140B" w:rsidRDefault="006E48D2">
            <w:pPr>
              <w:spacing w:after="0" w:line="259" w:lineRule="auto"/>
              <w:ind w:left="0" w:firstLine="0"/>
            </w:pPr>
            <w:r w:rsidRPr="00DE140B">
              <w:t xml:space="preserve">Exceptional </w:t>
            </w:r>
          </w:p>
        </w:tc>
        <w:tc>
          <w:tcPr>
            <w:tcW w:w="7369" w:type="dxa"/>
            <w:tcBorders>
              <w:top w:val="single" w:sz="8" w:space="0" w:color="000000"/>
              <w:left w:val="single" w:sz="8" w:space="0" w:color="000000"/>
              <w:bottom w:val="single" w:sz="8" w:space="0" w:color="000000"/>
              <w:right w:val="single" w:sz="8" w:space="0" w:color="000000"/>
            </w:tcBorders>
          </w:tcPr>
          <w:p w14:paraId="04D3C8B5" w14:textId="6587A668" w:rsidR="00E3034E" w:rsidRPr="00DE140B" w:rsidRDefault="006E48D2">
            <w:pPr>
              <w:spacing w:after="0" w:line="259" w:lineRule="auto"/>
              <w:ind w:left="1" w:firstLine="0"/>
            </w:pPr>
            <w:r w:rsidRPr="00DE140B">
              <w:t>Performance meets all contractual requirements and exceeds most to the government’s benefit. The contractual performance of the element or sub</w:t>
            </w:r>
            <w:r w:rsidR="0066549E" w:rsidRPr="00DE140B">
              <w:t>-</w:t>
            </w:r>
            <w:r w:rsidRPr="00DE140B">
              <w:t xml:space="preserve">element being assessed was accomplished with almost no minor problems for which corrective actions were taken by the Contractor, and the corrective actions were highly effective. </w:t>
            </w:r>
          </w:p>
        </w:tc>
      </w:tr>
      <w:tr w:rsidR="00773A1B" w:rsidRPr="00DE140B" w14:paraId="15447C9B" w14:textId="77777777" w:rsidTr="00DF73CE">
        <w:trPr>
          <w:trHeight w:val="1260"/>
        </w:trPr>
        <w:tc>
          <w:tcPr>
            <w:tcW w:w="2171" w:type="dxa"/>
            <w:tcBorders>
              <w:top w:val="single" w:sz="8" w:space="0" w:color="000000"/>
              <w:left w:val="single" w:sz="8" w:space="0" w:color="000000"/>
              <w:bottom w:val="single" w:sz="8" w:space="0" w:color="000000"/>
              <w:right w:val="single" w:sz="8" w:space="0" w:color="000000"/>
            </w:tcBorders>
          </w:tcPr>
          <w:p w14:paraId="40A10328" w14:textId="77777777" w:rsidR="00E3034E" w:rsidRPr="00DE140B" w:rsidRDefault="006E48D2">
            <w:pPr>
              <w:spacing w:after="0" w:line="259" w:lineRule="auto"/>
              <w:ind w:left="0" w:firstLine="0"/>
            </w:pPr>
            <w:r w:rsidRPr="00DE140B">
              <w:t xml:space="preserve">Very Good </w:t>
            </w:r>
          </w:p>
        </w:tc>
        <w:tc>
          <w:tcPr>
            <w:tcW w:w="7369" w:type="dxa"/>
            <w:tcBorders>
              <w:top w:val="single" w:sz="8" w:space="0" w:color="000000"/>
              <w:left w:val="single" w:sz="8" w:space="0" w:color="000000"/>
              <w:bottom w:val="single" w:sz="8" w:space="0" w:color="000000"/>
              <w:right w:val="single" w:sz="8" w:space="0" w:color="000000"/>
            </w:tcBorders>
          </w:tcPr>
          <w:p w14:paraId="7C02DF7B" w14:textId="77777777" w:rsidR="00E3034E" w:rsidRPr="00DE140B" w:rsidRDefault="006E48D2">
            <w:pPr>
              <w:spacing w:after="0" w:line="259" w:lineRule="auto"/>
              <w:ind w:left="1" w:firstLine="0"/>
            </w:pPr>
            <w:r w:rsidRPr="00DE140B">
              <w:t xml:space="preserve">Performance meets all contractual requirements and exceeds some to the government’s benefit. The contractual performance element or sub-element being assessed was accomplished with very few minor problems for which corrective actions taken by the Contractor were highly effective. </w:t>
            </w:r>
          </w:p>
        </w:tc>
      </w:tr>
      <w:tr w:rsidR="00773A1B" w:rsidRPr="00DE140B" w14:paraId="6FC36DF5" w14:textId="77777777" w:rsidTr="00DF73CE">
        <w:trPr>
          <w:trHeight w:val="991"/>
        </w:trPr>
        <w:tc>
          <w:tcPr>
            <w:tcW w:w="2171" w:type="dxa"/>
            <w:tcBorders>
              <w:top w:val="single" w:sz="8" w:space="0" w:color="000000"/>
              <w:left w:val="single" w:sz="8" w:space="0" w:color="000000"/>
              <w:bottom w:val="single" w:sz="8" w:space="0" w:color="000000"/>
              <w:right w:val="single" w:sz="8" w:space="0" w:color="000000"/>
            </w:tcBorders>
          </w:tcPr>
          <w:p w14:paraId="7F6CF0CA" w14:textId="77777777" w:rsidR="00E3034E" w:rsidRPr="00DE140B" w:rsidRDefault="006E48D2">
            <w:pPr>
              <w:spacing w:after="0" w:line="259" w:lineRule="auto"/>
              <w:ind w:left="0" w:firstLine="0"/>
            </w:pPr>
            <w:r w:rsidRPr="00DE140B">
              <w:t xml:space="preserve">Satisfactory </w:t>
            </w:r>
          </w:p>
        </w:tc>
        <w:tc>
          <w:tcPr>
            <w:tcW w:w="7369" w:type="dxa"/>
            <w:tcBorders>
              <w:top w:val="single" w:sz="8" w:space="0" w:color="000000"/>
              <w:left w:val="single" w:sz="8" w:space="0" w:color="000000"/>
              <w:bottom w:val="single" w:sz="8" w:space="0" w:color="000000"/>
              <w:right w:val="single" w:sz="8" w:space="0" w:color="000000"/>
            </w:tcBorders>
          </w:tcPr>
          <w:p w14:paraId="115E7537" w14:textId="77777777" w:rsidR="00E3034E" w:rsidRPr="00DE140B" w:rsidRDefault="006E48D2">
            <w:pPr>
              <w:spacing w:after="0" w:line="259" w:lineRule="auto"/>
              <w:ind w:left="1" w:right="160" w:firstLine="0"/>
              <w:jc w:val="both"/>
            </w:pPr>
            <w:r w:rsidRPr="00DE140B">
              <w:t xml:space="preserve">Performance meets contractual requirements. The contractual performance of the element or sub-element contains some minor problems for which corrective actions taken by the Contractor appear or were satisfactory. </w:t>
            </w:r>
          </w:p>
        </w:tc>
      </w:tr>
      <w:tr w:rsidR="00773A1B" w:rsidRPr="00DE140B" w14:paraId="42FBD376" w14:textId="77777777" w:rsidTr="00DF73CE">
        <w:trPr>
          <w:trHeight w:val="1349"/>
        </w:trPr>
        <w:tc>
          <w:tcPr>
            <w:tcW w:w="2171" w:type="dxa"/>
            <w:tcBorders>
              <w:top w:val="single" w:sz="8" w:space="0" w:color="000000"/>
              <w:left w:val="single" w:sz="8" w:space="0" w:color="000000"/>
              <w:bottom w:val="single" w:sz="8" w:space="0" w:color="000000"/>
              <w:right w:val="single" w:sz="8" w:space="0" w:color="000000"/>
            </w:tcBorders>
          </w:tcPr>
          <w:p w14:paraId="375E4BF0" w14:textId="77777777" w:rsidR="00E3034E" w:rsidRPr="00DE140B" w:rsidRDefault="006E48D2">
            <w:pPr>
              <w:spacing w:after="0" w:line="259" w:lineRule="auto"/>
              <w:ind w:left="0" w:firstLine="0"/>
            </w:pPr>
            <w:r w:rsidRPr="00DE140B">
              <w:t xml:space="preserve">Below Satisfactory </w:t>
            </w:r>
          </w:p>
        </w:tc>
        <w:tc>
          <w:tcPr>
            <w:tcW w:w="7369" w:type="dxa"/>
            <w:tcBorders>
              <w:top w:val="single" w:sz="8" w:space="0" w:color="000000"/>
              <w:left w:val="single" w:sz="8" w:space="0" w:color="000000"/>
              <w:bottom w:val="single" w:sz="8" w:space="0" w:color="000000"/>
              <w:right w:val="single" w:sz="8" w:space="0" w:color="000000"/>
            </w:tcBorders>
          </w:tcPr>
          <w:p w14:paraId="3793FA73" w14:textId="77777777" w:rsidR="00E3034E" w:rsidRPr="00DE140B" w:rsidRDefault="006E48D2">
            <w:pPr>
              <w:spacing w:after="0" w:line="259" w:lineRule="auto"/>
              <w:ind w:left="1" w:firstLine="0"/>
              <w:jc w:val="both"/>
            </w:pPr>
            <w:r w:rsidRPr="00DE140B">
              <w:t xml:space="preserve">Performance does not meet some contractual requirements. The contractual performance of the element or sub-element being assessed reflects a serious problem for which the Contractor has not yet identified corrective actions. The Contractor’s proposed actions appear only marginally effective or were not fully implemented. </w:t>
            </w:r>
          </w:p>
        </w:tc>
      </w:tr>
      <w:tr w:rsidR="00773A1B" w:rsidRPr="00DE140B" w14:paraId="4A15EB24" w14:textId="77777777" w:rsidTr="00DF73CE">
        <w:trPr>
          <w:trHeight w:val="1181"/>
        </w:trPr>
        <w:tc>
          <w:tcPr>
            <w:tcW w:w="2171" w:type="dxa"/>
            <w:tcBorders>
              <w:top w:val="single" w:sz="8" w:space="0" w:color="000000"/>
              <w:left w:val="single" w:sz="8" w:space="0" w:color="000000"/>
              <w:bottom w:val="single" w:sz="8" w:space="0" w:color="000000"/>
              <w:right w:val="single" w:sz="8" w:space="0" w:color="000000"/>
            </w:tcBorders>
          </w:tcPr>
          <w:p w14:paraId="51EC2CDC" w14:textId="77777777" w:rsidR="00E3034E" w:rsidRPr="00DE140B" w:rsidRDefault="006E48D2">
            <w:pPr>
              <w:spacing w:after="0" w:line="259" w:lineRule="auto"/>
              <w:ind w:left="0" w:firstLine="0"/>
            </w:pPr>
            <w:r w:rsidRPr="00DE140B">
              <w:t xml:space="preserve">Poor </w:t>
            </w:r>
          </w:p>
        </w:tc>
        <w:tc>
          <w:tcPr>
            <w:tcW w:w="7369" w:type="dxa"/>
            <w:tcBorders>
              <w:top w:val="single" w:sz="8" w:space="0" w:color="000000"/>
              <w:left w:val="single" w:sz="8" w:space="0" w:color="000000"/>
              <w:bottom w:val="single" w:sz="8" w:space="0" w:color="000000"/>
              <w:right w:val="single" w:sz="8" w:space="0" w:color="000000"/>
            </w:tcBorders>
          </w:tcPr>
          <w:p w14:paraId="6C81C956" w14:textId="77777777" w:rsidR="00E3034E" w:rsidRPr="00DE140B" w:rsidRDefault="006E48D2">
            <w:pPr>
              <w:spacing w:after="0" w:line="259" w:lineRule="auto"/>
              <w:ind w:left="1" w:right="107" w:firstLine="0"/>
              <w:jc w:val="both"/>
            </w:pPr>
            <w:r w:rsidRPr="00DE140B">
              <w:t xml:space="preserve">Performance does not meet most contractual requirements and recovery is not likely in a timely manner. The contractual performance of the element or sub-element contains serious problem(s) for which the Contractor’s corrective actions appear or were ineffective. </w:t>
            </w:r>
          </w:p>
        </w:tc>
      </w:tr>
    </w:tbl>
    <w:p w14:paraId="0ABA171A" w14:textId="77777777" w:rsidR="00A763C3" w:rsidRPr="00DE140B" w:rsidRDefault="00A763C3">
      <w:pPr>
        <w:spacing w:after="0" w:line="259" w:lineRule="auto"/>
        <w:ind w:left="1" w:firstLine="0"/>
      </w:pPr>
    </w:p>
    <w:p w14:paraId="2014FC9D" w14:textId="78B287A0" w:rsidR="00A763C3" w:rsidRPr="00DE140B" w:rsidRDefault="005F51C7">
      <w:pPr>
        <w:pStyle w:val="Heading3"/>
        <w:spacing w:before="240" w:after="240" w:line="240" w:lineRule="auto"/>
        <w:ind w:left="0" w:hanging="14"/>
      </w:pPr>
      <w:bookmarkStart w:id="38" w:name="_Toc208907023"/>
      <w:r w:rsidRPr="00DE140B">
        <w:t>13</w:t>
      </w:r>
      <w:r w:rsidR="006E48D2" w:rsidRPr="00DE140B">
        <w:t>. DOCUMENTING PERFORMANCE</w:t>
      </w:r>
      <w:bookmarkEnd w:id="38"/>
    </w:p>
    <w:p w14:paraId="602BE767" w14:textId="77777777" w:rsidR="00A763C3" w:rsidRPr="00DE140B" w:rsidRDefault="00A763C3">
      <w:pPr>
        <w:spacing w:after="0" w:line="259" w:lineRule="auto"/>
        <w:ind w:left="1" w:firstLine="0"/>
        <w:rPr>
          <w:b/>
        </w:rPr>
      </w:pPr>
    </w:p>
    <w:p w14:paraId="5C3A33A6" w14:textId="5510565F" w:rsidR="00A763C3" w:rsidRPr="00DE140B" w:rsidRDefault="00CF7F1A" w:rsidP="00DF73CE">
      <w:pPr>
        <w:spacing w:after="120" w:line="240" w:lineRule="auto"/>
        <w:ind w:left="11" w:right="385"/>
      </w:pPr>
      <w:r w:rsidRPr="00DE140B">
        <w:t>The Government shall document acceptable performance accordingly. Any report may become a part of the supporting documentation for any contractual action.</w:t>
      </w:r>
    </w:p>
    <w:p w14:paraId="19B571AD" w14:textId="1DCD38BF" w:rsidR="00072BFB" w:rsidRPr="00DE140B" w:rsidRDefault="00CF7F1A" w:rsidP="00DF73CE">
      <w:pPr>
        <w:spacing w:after="120" w:line="240" w:lineRule="auto"/>
        <w:ind w:left="11" w:right="385"/>
      </w:pPr>
      <w:r w:rsidRPr="00DE140B">
        <w:t>When unacceptable performance occurs, the COR</w:t>
      </w:r>
      <w:r w:rsidR="00DE140B" w:rsidRPr="00DE140B">
        <w:t>/ACOR</w:t>
      </w:r>
      <w:r w:rsidRPr="00DE140B">
        <w:t xml:space="preserve"> will inform the CO. This will always be in writing although when circumstances necessitate immediate verbal communication, that communication will be followed in writing. The COR</w:t>
      </w:r>
      <w:r w:rsidR="00DE140B" w:rsidRPr="00DE140B">
        <w:t>/ACOR</w:t>
      </w:r>
      <w:r w:rsidRPr="00DE140B">
        <w:t xml:space="preserve"> shall document the discussion and place it in the COR</w:t>
      </w:r>
      <w:r w:rsidR="00DE140B" w:rsidRPr="00DE140B">
        <w:t>/ACOR</w:t>
      </w:r>
      <w:r w:rsidRPr="00DE140B">
        <w:t xml:space="preserve"> file.</w:t>
      </w:r>
    </w:p>
    <w:p w14:paraId="11B708E4" w14:textId="4CD2B2EA" w:rsidR="00072BFB" w:rsidRPr="00DE140B" w:rsidRDefault="00067C89" w:rsidP="00DF73CE">
      <w:pPr>
        <w:spacing w:after="120" w:line="240" w:lineRule="auto"/>
        <w:ind w:left="0" w:right="385" w:firstLine="0"/>
      </w:pPr>
      <w:r w:rsidRPr="00DE140B">
        <w:t>When the CO determines formal written communication is required, the COR</w:t>
      </w:r>
      <w:r w:rsidR="00DE140B" w:rsidRPr="00DE140B">
        <w:t>/ACOR</w:t>
      </w:r>
      <w:r w:rsidRPr="00DE140B">
        <w:t xml:space="preserve"> will prepare a Contract Discrepancy Report (CDR) and present it to the Contractor's PM</w:t>
      </w:r>
      <w:r w:rsidR="0064655C" w:rsidRPr="00DE140B">
        <w:t>.</w:t>
      </w:r>
      <w:r w:rsidRPr="00DE140B">
        <w:t xml:space="preserve"> </w:t>
      </w:r>
      <w:r w:rsidR="006E48D2" w:rsidRPr="00DE140B">
        <w:t>A</w:t>
      </w:r>
      <w:r w:rsidR="00C267B4" w:rsidRPr="00DE140B">
        <w:t xml:space="preserve"> </w:t>
      </w:r>
      <w:r w:rsidR="006E48D2" w:rsidRPr="00DE140B">
        <w:t>blank CDR is provided at the end of this document.</w:t>
      </w:r>
      <w:r w:rsidR="00072BFB" w:rsidRPr="00DE140B">
        <w:t xml:space="preserve"> </w:t>
      </w:r>
      <w:r w:rsidR="001B140F" w:rsidRPr="00DE140B">
        <w:t xml:space="preserve">The Contractor shall acknowledge receipt of the CDR in writing to the CO within </w:t>
      </w:r>
      <w:r w:rsidR="00DE140B" w:rsidRPr="00DE140B">
        <w:t>five (</w:t>
      </w:r>
      <w:r w:rsidR="001B140F" w:rsidRPr="00DE140B">
        <w:t>5</w:t>
      </w:r>
      <w:r w:rsidR="00DE140B" w:rsidRPr="00DE140B">
        <w:t>)</w:t>
      </w:r>
      <w:r w:rsidR="001B140F" w:rsidRPr="00DE140B">
        <w:t xml:space="preserve"> business days. The CDR will state how long the Contractor has to take corrective action upon receipt of the CDR. The CDR will also specify if the Contractor is required to prepare a corrective action plan to document how the Contractor shall correct the unacceptable performance and avoid a recurrence. The CO shall review the Contractor's corrective action plan to determine acceptability.</w:t>
      </w:r>
    </w:p>
    <w:p w14:paraId="038CD65C" w14:textId="77777777" w:rsidR="00A763C3" w:rsidRPr="00DE140B" w:rsidRDefault="00A763C3" w:rsidP="001B140F">
      <w:pPr>
        <w:ind w:left="0" w:right="385" w:firstLine="0"/>
      </w:pPr>
    </w:p>
    <w:p w14:paraId="63148C14" w14:textId="7543BE02" w:rsidR="00A763C3" w:rsidRPr="00DE140B" w:rsidRDefault="001B140F">
      <w:pPr>
        <w:spacing w:after="0" w:line="259" w:lineRule="auto"/>
        <w:ind w:left="0" w:firstLine="0"/>
      </w:pPr>
      <w:r w:rsidRPr="00DE140B">
        <w:t>Any CDRs may become a part of the supporting documentation for any contractual action deemed necessary by the CO</w:t>
      </w:r>
      <w:r w:rsidR="00DE140B" w:rsidRPr="00DE140B">
        <w:t xml:space="preserve">. </w:t>
      </w:r>
      <w:r w:rsidR="006E48D2" w:rsidRPr="00DE140B">
        <w:t>The Contractor’s performance will be reported to the Contractor Performance Assessment Reporting System (CPARS) on an annual basis. The CO and COR</w:t>
      </w:r>
      <w:r w:rsidR="00DE140B" w:rsidRPr="00DE140B">
        <w:t>/ACOR</w:t>
      </w:r>
      <w:r w:rsidR="006E48D2" w:rsidRPr="00DE140B">
        <w:t xml:space="preserve"> will make use of information from the Quality Assurance Worksheets, any CDRs, as well as any additional knowledge and information available to them with respect to the Contractor’s performance, to complete the CPARS.</w:t>
      </w:r>
    </w:p>
    <w:p w14:paraId="264EC8E3" w14:textId="77777777" w:rsidR="00A763C3" w:rsidRPr="00DE140B" w:rsidRDefault="00A763C3">
      <w:pPr>
        <w:spacing w:after="0" w:line="259" w:lineRule="auto"/>
        <w:ind w:left="1" w:firstLine="0"/>
      </w:pPr>
    </w:p>
    <w:p w14:paraId="377D7C57" w14:textId="2F056EC7" w:rsidR="00A763C3" w:rsidRPr="00DE140B" w:rsidRDefault="001757FE" w:rsidP="00DF73CE">
      <w:pPr>
        <w:ind w:left="450" w:right="79" w:firstLine="0"/>
        <w:rPr>
          <w:b/>
        </w:rPr>
      </w:pPr>
      <w:r w:rsidRPr="00DE140B">
        <w:rPr>
          <w:b/>
        </w:rPr>
        <w:t xml:space="preserve">A. </w:t>
      </w:r>
      <w:r w:rsidR="006E48D2" w:rsidRPr="00DE140B">
        <w:rPr>
          <w:b/>
        </w:rPr>
        <w:t>FREQUENCY OF MEASUREMENT.</w:t>
      </w:r>
    </w:p>
    <w:p w14:paraId="6417E135" w14:textId="4B66489F" w:rsidR="00A763C3" w:rsidRPr="00DE140B" w:rsidRDefault="006E48D2" w:rsidP="00DF73CE">
      <w:pPr>
        <w:spacing w:after="3" w:line="239" w:lineRule="auto"/>
        <w:ind w:left="450" w:right="79"/>
        <w:jc w:val="both"/>
      </w:pPr>
      <w:r w:rsidRPr="00DE140B">
        <w:t>During contract/order performance, the COR</w:t>
      </w:r>
      <w:r w:rsidR="002B143A" w:rsidRPr="00DE140B">
        <w:t>/ACOR</w:t>
      </w:r>
      <w:r w:rsidRPr="00DE140B">
        <w:t xml:space="preserve"> will periodically analyze whether the negotiated frequency of surveillance is appropriate for the work being performed, and at a minimum shall be twice a year.</w:t>
      </w:r>
    </w:p>
    <w:p w14:paraId="032792A9" w14:textId="77777777" w:rsidR="00A763C3" w:rsidRPr="00DE140B" w:rsidRDefault="00A763C3" w:rsidP="00DF73CE">
      <w:pPr>
        <w:spacing w:after="0" w:line="259" w:lineRule="auto"/>
        <w:ind w:left="450" w:right="79" w:firstLine="0"/>
      </w:pPr>
    </w:p>
    <w:p w14:paraId="20322028" w14:textId="21F3AEEC" w:rsidR="00A763C3" w:rsidRPr="00DE140B" w:rsidRDefault="001757FE" w:rsidP="00DF73CE">
      <w:pPr>
        <w:ind w:left="450" w:right="79" w:firstLine="0"/>
        <w:rPr>
          <w:b/>
        </w:rPr>
      </w:pPr>
      <w:r w:rsidRPr="00DE140B">
        <w:rPr>
          <w:b/>
        </w:rPr>
        <w:t xml:space="preserve">B. </w:t>
      </w:r>
      <w:r w:rsidR="006E48D2" w:rsidRPr="00DE140B">
        <w:rPr>
          <w:b/>
        </w:rPr>
        <w:t>FREQUENCY OF PERFORMANCE ASSESSMENT MEETINGS.</w:t>
      </w:r>
    </w:p>
    <w:p w14:paraId="3E08724E" w14:textId="77777777" w:rsidR="00A763C3" w:rsidRPr="00DE140B" w:rsidRDefault="00A763C3" w:rsidP="00DF73CE">
      <w:pPr>
        <w:spacing w:after="0" w:line="259" w:lineRule="auto"/>
        <w:ind w:left="450" w:right="79" w:firstLine="0"/>
        <w:rPr>
          <w:b/>
        </w:rPr>
      </w:pPr>
    </w:p>
    <w:p w14:paraId="4D0831E8" w14:textId="40D751BC" w:rsidR="00A763C3" w:rsidRPr="00DE140B" w:rsidRDefault="00775406" w:rsidP="00DF73CE">
      <w:pPr>
        <w:spacing w:after="0" w:line="259" w:lineRule="auto"/>
        <w:ind w:left="450" w:right="79" w:firstLine="0"/>
      </w:pPr>
      <w:r w:rsidRPr="00DE140B">
        <w:t>The COR/ACOR will meet with the Contractor at least quarterly to assess performance and provide a written assessment to the CO via the Performance Based Service Assessment (PBSA) if required.</w:t>
      </w:r>
    </w:p>
    <w:p w14:paraId="0ADAA654" w14:textId="1F6771CA" w:rsidR="00E3034E" w:rsidRPr="00DE140B" w:rsidRDefault="006E48D2" w:rsidP="00DF73CE">
      <w:pPr>
        <w:ind w:left="450" w:right="79"/>
      </w:pPr>
      <w:r w:rsidRPr="00DE140B">
        <w:t xml:space="preserve">Quality of submission should also be considered. See examples below. </w:t>
      </w:r>
    </w:p>
    <w:p w14:paraId="6515E7A9" w14:textId="77777777" w:rsidR="00A763C3" w:rsidRPr="00DE140B" w:rsidRDefault="00A763C3" w:rsidP="00DF73CE">
      <w:pPr>
        <w:spacing w:after="0" w:line="259" w:lineRule="auto"/>
        <w:ind w:left="450" w:right="79" w:firstLine="0"/>
      </w:pPr>
    </w:p>
    <w:p w14:paraId="1465299F" w14:textId="42DD5121" w:rsidR="00A763C3" w:rsidRPr="00DE140B" w:rsidRDefault="006E48D2" w:rsidP="00663D6C">
      <w:pPr>
        <w:numPr>
          <w:ilvl w:val="1"/>
          <w:numId w:val="4"/>
        </w:numPr>
        <w:ind w:left="720" w:right="79" w:hanging="180"/>
      </w:pPr>
      <w:r w:rsidRPr="00DE140B">
        <w:t>Accuracy - Work Products shall be accurate in presentation, technical content, and adhere to accepted elements of style.</w:t>
      </w:r>
    </w:p>
    <w:p w14:paraId="07FA6978" w14:textId="3F7E4950" w:rsidR="00A763C3" w:rsidRPr="00DE140B" w:rsidRDefault="006E48D2" w:rsidP="00663D6C">
      <w:pPr>
        <w:numPr>
          <w:ilvl w:val="1"/>
          <w:numId w:val="4"/>
        </w:numPr>
        <w:ind w:left="720" w:right="79" w:hanging="180"/>
      </w:pPr>
      <w:r w:rsidRPr="00DE140B">
        <w:t>Clarity - Work Products shall be clear and concise. Any/All diagrams shall be easy to understand and be relevant to the supporting narrative.</w:t>
      </w:r>
    </w:p>
    <w:p w14:paraId="2CACD69E" w14:textId="3F5A43BD" w:rsidR="00A763C3" w:rsidRPr="00DE140B" w:rsidRDefault="006E48D2" w:rsidP="00663D6C">
      <w:pPr>
        <w:numPr>
          <w:ilvl w:val="1"/>
          <w:numId w:val="4"/>
        </w:numPr>
        <w:ind w:left="720" w:right="79" w:hanging="180"/>
      </w:pPr>
      <w:r w:rsidRPr="00DE140B">
        <w:t>Consistency to Requirements - All work products must satisfy the requirements of this    PWS.</w:t>
      </w:r>
    </w:p>
    <w:p w14:paraId="7DB243CF" w14:textId="6ACF523C" w:rsidR="00A763C3" w:rsidRPr="00DE140B" w:rsidRDefault="006E48D2" w:rsidP="00663D6C">
      <w:pPr>
        <w:numPr>
          <w:ilvl w:val="1"/>
          <w:numId w:val="4"/>
        </w:numPr>
        <w:ind w:left="720" w:right="79" w:hanging="180"/>
      </w:pPr>
      <w:r w:rsidRPr="00DE140B">
        <w:t>File Editing - All text and diagrammatic files shall be editable by the VA in Windows- based or Adobe environments/platforms.</w:t>
      </w:r>
    </w:p>
    <w:p w14:paraId="3AE0694A" w14:textId="3F2A8011" w:rsidR="00A763C3" w:rsidRPr="00DE140B" w:rsidRDefault="006E48D2" w:rsidP="00663D6C">
      <w:pPr>
        <w:numPr>
          <w:ilvl w:val="1"/>
          <w:numId w:val="4"/>
        </w:numPr>
        <w:ind w:left="720" w:right="79" w:hanging="180"/>
      </w:pPr>
      <w:r w:rsidRPr="00DE140B">
        <w:t>Format - Follow specified VA Directives or Manuals and/or best business practices.</w:t>
      </w:r>
    </w:p>
    <w:p w14:paraId="4E3416EC" w14:textId="2E92AF46" w:rsidR="00A763C3" w:rsidRPr="00DE140B" w:rsidRDefault="006E48D2" w:rsidP="00663D6C">
      <w:pPr>
        <w:numPr>
          <w:ilvl w:val="1"/>
          <w:numId w:val="4"/>
        </w:numPr>
        <w:spacing w:after="3" w:line="239" w:lineRule="auto"/>
        <w:ind w:left="720" w:right="79" w:hanging="180"/>
      </w:pPr>
      <w:r w:rsidRPr="00DE140B">
        <w:t>Presentations - Presentations shall be clear, concise, executive-focused, and written in plain, clear English with minimal jargon, understandable by lay persons. The quality of deliverables directly contributes to organizational communications.</w:t>
      </w:r>
    </w:p>
    <w:p w14:paraId="3F6029CF" w14:textId="12EA250E" w:rsidR="00A763C3" w:rsidRPr="00DE140B" w:rsidRDefault="006E48D2" w:rsidP="00663D6C">
      <w:pPr>
        <w:numPr>
          <w:ilvl w:val="1"/>
          <w:numId w:val="4"/>
        </w:numPr>
        <w:spacing w:after="3" w:line="239" w:lineRule="auto"/>
        <w:ind w:left="720" w:right="79" w:hanging="180"/>
      </w:pPr>
      <w:r w:rsidRPr="00DE140B">
        <w:t>Project Plan - Project Plan shall be comprehensive; recognize and address authority, perceptions, and concerns of stakeholders; incorporate scope of requisite requirements across the organization and/or agency.</w:t>
      </w:r>
    </w:p>
    <w:p w14:paraId="6730CE60" w14:textId="75541F13" w:rsidR="00A763C3" w:rsidRPr="00DE140B" w:rsidRDefault="006E48D2" w:rsidP="00663D6C">
      <w:pPr>
        <w:numPr>
          <w:ilvl w:val="1"/>
          <w:numId w:val="4"/>
        </w:numPr>
        <w:ind w:left="720" w:right="79" w:hanging="180"/>
      </w:pPr>
      <w:r w:rsidRPr="00DE140B">
        <w:t>Reports - There shall be no omissions in the reports, documents or functional     requirements.</w:t>
      </w:r>
    </w:p>
    <w:p w14:paraId="566A3375" w14:textId="23AD785B" w:rsidR="00A763C3" w:rsidRPr="00DE140B" w:rsidRDefault="006E48D2" w:rsidP="00663D6C">
      <w:pPr>
        <w:numPr>
          <w:ilvl w:val="1"/>
          <w:numId w:val="4"/>
        </w:numPr>
        <w:ind w:left="720" w:right="79" w:hanging="180"/>
      </w:pPr>
      <w:r w:rsidRPr="00DE140B">
        <w:t>Publications and other documents - Deliverables shall be in formats appropriate to target audiences; user friendly, clear, thorough and comprehensive.</w:t>
      </w:r>
    </w:p>
    <w:p w14:paraId="4344EFA3" w14:textId="4C5AE46D" w:rsidR="00A763C3" w:rsidRPr="00DE140B" w:rsidRDefault="006E48D2" w:rsidP="00663D6C">
      <w:pPr>
        <w:numPr>
          <w:ilvl w:val="1"/>
          <w:numId w:val="4"/>
        </w:numPr>
        <w:ind w:left="720" w:right="79" w:hanging="180"/>
      </w:pPr>
      <w:r w:rsidRPr="00DE140B">
        <w:t>Meeting support - Pre-meeting preparations and logistics; smooth meeting operations; comprehensive post-meeting summaries to include but not limited to: Minutes, Action Items, Attendees, Program Objectives and Milestones and major decision points.</w:t>
      </w:r>
    </w:p>
    <w:p w14:paraId="46AA1BC7" w14:textId="55F9F4D3" w:rsidR="00A763C3" w:rsidRPr="00DE140B" w:rsidRDefault="006E48D2" w:rsidP="00663D6C">
      <w:pPr>
        <w:numPr>
          <w:ilvl w:val="1"/>
          <w:numId w:val="4"/>
        </w:numPr>
        <w:ind w:left="720" w:right="79" w:hanging="180"/>
      </w:pPr>
      <w:r w:rsidRPr="00DE140B">
        <w:t>Analyses and Assessments - Analyses and assessments are performed with accuracy, completeness and adherence to industry best practices.</w:t>
      </w:r>
    </w:p>
    <w:p w14:paraId="06F879C9" w14:textId="68EDB565" w:rsidR="00A763C3" w:rsidRPr="00DE140B" w:rsidRDefault="006E48D2" w:rsidP="00663D6C">
      <w:pPr>
        <w:numPr>
          <w:ilvl w:val="1"/>
          <w:numId w:val="4"/>
        </w:numPr>
        <w:ind w:left="720" w:right="79" w:hanging="180"/>
      </w:pPr>
      <w:r w:rsidRPr="00DE140B">
        <w:t>Obtain stakeholder input. Deliverables shall consist of the timely implementation of input mechanisms,</w:t>
      </w:r>
      <w:r w:rsidR="00DE140B" w:rsidRPr="00DE140B">
        <w:t xml:space="preserve"> </w:t>
      </w:r>
      <w:r w:rsidRPr="00DE140B">
        <w:t>and shall consist of an accurate and comprehensive synthesis of results and recommendations. Integration of relevant stakeholder input documented for deliverable.</w:t>
      </w:r>
    </w:p>
    <w:p w14:paraId="0564DB5B" w14:textId="77777777" w:rsidR="00A763C3" w:rsidRPr="00DE140B" w:rsidRDefault="00A763C3">
      <w:pPr>
        <w:spacing w:after="218" w:line="259" w:lineRule="auto"/>
        <w:ind w:left="4" w:firstLine="0"/>
      </w:pPr>
    </w:p>
    <w:p w14:paraId="0D2679C4" w14:textId="3B50CCA3" w:rsidR="00A763C3" w:rsidRPr="00DE140B" w:rsidRDefault="007D1644">
      <w:pPr>
        <w:spacing w:after="0" w:line="259" w:lineRule="auto"/>
        <w:ind w:left="273" w:firstLine="0"/>
      </w:pPr>
      <w:r w:rsidRPr="00DE140B">
        <w:t>The COR/ACOR may require the Contractor’s PM, or a designated alternate, to meet with the CO and other Government personnel as deemed necessary to discuss performance evaluation. When required, the CO will define a frequency of in-depth reviews with the contractor, including appropriate self-assessments by the Contractor; however, if the need arises, the Contractor will meet with the COR/ACOR as often as required or per the Contractor’s request.</w:t>
      </w:r>
    </w:p>
    <w:p w14:paraId="0D1F40B9" w14:textId="77777777" w:rsidR="00DE140B" w:rsidRPr="00DE140B" w:rsidRDefault="00DE140B" w:rsidP="007D1644">
      <w:pPr>
        <w:spacing w:after="0" w:line="259" w:lineRule="auto"/>
        <w:ind w:left="1" w:firstLine="258"/>
      </w:pPr>
    </w:p>
    <w:p w14:paraId="1161F93C" w14:textId="0254DFED" w:rsidR="007D1644" w:rsidRPr="00DE140B" w:rsidRDefault="007D1644" w:rsidP="007D1644">
      <w:pPr>
        <w:spacing w:after="0" w:line="259" w:lineRule="auto"/>
        <w:ind w:left="1" w:firstLine="258"/>
      </w:pPr>
      <w:r w:rsidRPr="00DE140B">
        <w:t>The agenda of the reviews may include:</w:t>
      </w:r>
    </w:p>
    <w:p w14:paraId="76A3334F" w14:textId="7AD1721D" w:rsidR="007D1644" w:rsidRPr="00DE140B" w:rsidRDefault="007D1644" w:rsidP="00663D6C">
      <w:pPr>
        <w:pStyle w:val="ListParagraph"/>
        <w:numPr>
          <w:ilvl w:val="1"/>
          <w:numId w:val="4"/>
        </w:numPr>
        <w:spacing w:after="0" w:line="259" w:lineRule="auto"/>
        <w:rPr>
          <w:rFonts w:ascii="Arial" w:hAnsi="Arial" w:cs="Arial"/>
          <w:sz w:val="22"/>
          <w:szCs w:val="22"/>
        </w:rPr>
      </w:pPr>
      <w:r w:rsidRPr="00DE140B">
        <w:rPr>
          <w:rFonts w:ascii="Arial" w:hAnsi="Arial" w:cs="Arial"/>
          <w:sz w:val="22"/>
          <w:szCs w:val="22"/>
        </w:rPr>
        <w:t>Monthly performance assessment data and trend analysis</w:t>
      </w:r>
    </w:p>
    <w:p w14:paraId="4D8F6DB9" w14:textId="77777777" w:rsidR="00DE140B" w:rsidRPr="00DE140B" w:rsidRDefault="007D1644" w:rsidP="00663D6C">
      <w:pPr>
        <w:pStyle w:val="ListParagraph"/>
        <w:numPr>
          <w:ilvl w:val="1"/>
          <w:numId w:val="4"/>
        </w:numPr>
        <w:spacing w:after="0" w:line="259" w:lineRule="auto"/>
        <w:rPr>
          <w:rFonts w:ascii="Arial" w:hAnsi="Arial" w:cs="Arial"/>
          <w:szCs w:val="22"/>
        </w:rPr>
      </w:pPr>
      <w:r w:rsidRPr="00DE140B">
        <w:rPr>
          <w:rFonts w:ascii="Arial" w:hAnsi="Arial" w:cs="Arial"/>
          <w:sz w:val="22"/>
          <w:szCs w:val="22"/>
        </w:rPr>
        <w:t>Issues and concerns of both parties</w:t>
      </w:r>
    </w:p>
    <w:p w14:paraId="4F4540CF" w14:textId="13CA28E4" w:rsidR="007D1644" w:rsidRPr="00DE140B" w:rsidRDefault="007D1644" w:rsidP="00663D6C">
      <w:pPr>
        <w:pStyle w:val="ListParagraph"/>
        <w:numPr>
          <w:ilvl w:val="1"/>
          <w:numId w:val="4"/>
        </w:numPr>
        <w:spacing w:after="0" w:line="259" w:lineRule="auto"/>
        <w:rPr>
          <w:rFonts w:ascii="Arial" w:hAnsi="Arial" w:cs="Arial"/>
          <w:szCs w:val="22"/>
        </w:rPr>
      </w:pPr>
      <w:r w:rsidRPr="00DE140B">
        <w:rPr>
          <w:rFonts w:ascii="Arial" w:hAnsi="Arial" w:cs="Arial"/>
          <w:szCs w:val="22"/>
        </w:rPr>
        <w:t>Projected outlook for upcoming months and progress against expected trends, including a corrective action plan analysis</w:t>
      </w:r>
    </w:p>
    <w:p w14:paraId="2ED42E53" w14:textId="129EE9D4" w:rsidR="007D1644" w:rsidRPr="00DE140B" w:rsidRDefault="007D1644" w:rsidP="00663D6C">
      <w:pPr>
        <w:pStyle w:val="ListParagraph"/>
        <w:numPr>
          <w:ilvl w:val="1"/>
          <w:numId w:val="4"/>
        </w:numPr>
        <w:spacing w:after="0" w:line="259" w:lineRule="auto"/>
        <w:rPr>
          <w:rFonts w:ascii="Arial" w:hAnsi="Arial" w:cs="Arial"/>
          <w:sz w:val="22"/>
          <w:szCs w:val="22"/>
        </w:rPr>
      </w:pPr>
      <w:r w:rsidRPr="00DE140B">
        <w:rPr>
          <w:rFonts w:ascii="Arial" w:hAnsi="Arial" w:cs="Arial"/>
          <w:sz w:val="22"/>
          <w:szCs w:val="22"/>
        </w:rPr>
        <w:t>Recommendations for improved efficiency and/or effectiveness</w:t>
      </w:r>
    </w:p>
    <w:p w14:paraId="1819FA32" w14:textId="04AD2A6D" w:rsidR="00A763C3" w:rsidRPr="00DE140B" w:rsidRDefault="007D1644" w:rsidP="00663D6C">
      <w:pPr>
        <w:pStyle w:val="ListParagraph"/>
        <w:numPr>
          <w:ilvl w:val="1"/>
          <w:numId w:val="4"/>
        </w:numPr>
        <w:spacing w:after="0" w:line="259" w:lineRule="auto"/>
        <w:rPr>
          <w:rFonts w:ascii="Arial" w:hAnsi="Arial" w:cs="Arial"/>
          <w:sz w:val="22"/>
          <w:szCs w:val="22"/>
        </w:rPr>
      </w:pPr>
      <w:r w:rsidRPr="00DE140B">
        <w:rPr>
          <w:rFonts w:ascii="Arial" w:hAnsi="Arial" w:cs="Arial"/>
          <w:sz w:val="22"/>
          <w:szCs w:val="22"/>
        </w:rPr>
        <w:t>Issues arising from the performance monitoring processes</w:t>
      </w:r>
    </w:p>
    <w:p w14:paraId="1960694B" w14:textId="77777777" w:rsidR="00DE140B" w:rsidRPr="00DE140B" w:rsidRDefault="00DE140B" w:rsidP="007D1644">
      <w:pPr>
        <w:spacing w:after="0" w:line="259" w:lineRule="auto"/>
        <w:ind w:left="259" w:firstLine="0"/>
      </w:pPr>
    </w:p>
    <w:p w14:paraId="72E28F9D" w14:textId="12712335" w:rsidR="00A763C3" w:rsidRPr="00DE140B" w:rsidRDefault="007D1644" w:rsidP="007D1644">
      <w:pPr>
        <w:spacing w:after="0" w:line="259" w:lineRule="auto"/>
        <w:ind w:left="259" w:firstLine="0"/>
      </w:pPr>
      <w:r w:rsidRPr="00DE140B">
        <w:t>The COR/ACOR must coordinate and communicate with the Contractor to resolve issues and concerns regarding marginal or unacceptable performance.</w:t>
      </w:r>
    </w:p>
    <w:p w14:paraId="37A0072A" w14:textId="23586310" w:rsidR="00A763C3" w:rsidRPr="00DE140B" w:rsidRDefault="007D1644" w:rsidP="007D1644">
      <w:pPr>
        <w:spacing w:after="0" w:line="259" w:lineRule="auto"/>
        <w:ind w:left="259" w:firstLine="0"/>
      </w:pPr>
      <w:r w:rsidRPr="00DE140B">
        <w:t>The COR/ACOR and Contractor with concurrence from the CO should formulate tactical and long-term course(s) of action. Decisions regarding changes to metrics, thresholds, or service levels should be clearly documented.</w:t>
      </w:r>
      <w:r w:rsidR="00DE140B" w:rsidRPr="00DE140B">
        <w:t xml:space="preserve"> </w:t>
      </w:r>
      <w:r w:rsidRPr="00DE140B">
        <w:t>Changes to service levels, procedures, and metrics will be incorporated as a contract modification.</w:t>
      </w:r>
    </w:p>
    <w:p w14:paraId="3DFF51B9" w14:textId="77777777" w:rsidR="00410649" w:rsidRPr="00DE140B" w:rsidRDefault="00410649">
      <w:pPr>
        <w:spacing w:after="160" w:line="278" w:lineRule="auto"/>
        <w:ind w:left="0" w:firstLine="0"/>
        <w:rPr>
          <w:b/>
        </w:rPr>
      </w:pPr>
      <w:r w:rsidRPr="00DE140B">
        <w:br w:type="page"/>
      </w:r>
    </w:p>
    <w:p w14:paraId="31BE8E26" w14:textId="1071A343" w:rsidR="00E3034E" w:rsidRPr="00DE140B" w:rsidRDefault="00735970" w:rsidP="00DF73CE">
      <w:pPr>
        <w:pStyle w:val="Heading3"/>
        <w:spacing w:before="240" w:after="240" w:line="240" w:lineRule="auto"/>
        <w:ind w:left="0" w:hanging="14"/>
      </w:pPr>
      <w:bookmarkStart w:id="39" w:name="_Toc208907024"/>
      <w:r w:rsidRPr="00DE140B">
        <w:t>Appendix A</w:t>
      </w:r>
      <w:bookmarkEnd w:id="39"/>
    </w:p>
    <w:tbl>
      <w:tblPr>
        <w:tblStyle w:val="TableGrid"/>
        <w:tblW w:w="10345" w:type="dxa"/>
        <w:tblInd w:w="174" w:type="dxa"/>
        <w:tblLayout w:type="fixed"/>
        <w:tblCellMar>
          <w:top w:w="50" w:type="dxa"/>
          <w:left w:w="5" w:type="dxa"/>
          <w:right w:w="39" w:type="dxa"/>
        </w:tblCellMar>
        <w:tblLook w:val="04A0" w:firstRow="1" w:lastRow="0" w:firstColumn="1" w:lastColumn="0" w:noHBand="0" w:noVBand="1"/>
      </w:tblPr>
      <w:tblGrid>
        <w:gridCol w:w="4951"/>
        <w:gridCol w:w="1260"/>
        <w:gridCol w:w="810"/>
        <w:gridCol w:w="1350"/>
        <w:gridCol w:w="1350"/>
        <w:gridCol w:w="624"/>
      </w:tblGrid>
      <w:tr w:rsidR="00E3034E" w:rsidRPr="00DE140B" w14:paraId="58020295" w14:textId="77777777" w:rsidTr="00DF73CE">
        <w:trPr>
          <w:trHeight w:val="502"/>
        </w:trPr>
        <w:tc>
          <w:tcPr>
            <w:tcW w:w="9721" w:type="dxa"/>
            <w:gridSpan w:val="5"/>
            <w:tcBorders>
              <w:top w:val="single" w:sz="4" w:space="0" w:color="000000"/>
              <w:left w:val="single" w:sz="4" w:space="0" w:color="000000"/>
              <w:bottom w:val="single" w:sz="4" w:space="0" w:color="000000"/>
              <w:right w:val="nil"/>
            </w:tcBorders>
          </w:tcPr>
          <w:p w14:paraId="76602862" w14:textId="77777777" w:rsidR="00E3034E" w:rsidRPr="00DE140B" w:rsidRDefault="006E48D2">
            <w:pPr>
              <w:spacing w:after="0" w:line="259" w:lineRule="auto"/>
              <w:ind w:left="120" w:firstLine="0"/>
            </w:pPr>
            <w:r w:rsidRPr="00DE140B">
              <w:rPr>
                <w:b/>
              </w:rPr>
              <w:t xml:space="preserve">PERFORMANCE BASED SERVICE ASSESSMENT </w:t>
            </w:r>
          </w:p>
        </w:tc>
        <w:tc>
          <w:tcPr>
            <w:tcW w:w="624" w:type="dxa"/>
            <w:tcBorders>
              <w:top w:val="single" w:sz="4" w:space="0" w:color="000000"/>
              <w:left w:val="nil"/>
              <w:bottom w:val="single" w:sz="4" w:space="0" w:color="000000"/>
              <w:right w:val="single" w:sz="4" w:space="0" w:color="000000"/>
            </w:tcBorders>
          </w:tcPr>
          <w:p w14:paraId="61FA3CF9" w14:textId="77777777" w:rsidR="00E3034E" w:rsidRPr="00DE140B" w:rsidRDefault="00E3034E">
            <w:pPr>
              <w:spacing w:after="160" w:line="259" w:lineRule="auto"/>
              <w:ind w:left="0" w:firstLine="0"/>
            </w:pPr>
          </w:p>
        </w:tc>
      </w:tr>
      <w:tr w:rsidR="00E3034E" w:rsidRPr="00DE140B" w14:paraId="1290EF43" w14:textId="77777777" w:rsidTr="00DF73CE">
        <w:trPr>
          <w:trHeight w:val="991"/>
        </w:trPr>
        <w:tc>
          <w:tcPr>
            <w:tcW w:w="4951" w:type="dxa"/>
            <w:tcBorders>
              <w:top w:val="single" w:sz="4" w:space="0" w:color="000000"/>
              <w:left w:val="single" w:sz="4" w:space="0" w:color="000000"/>
              <w:bottom w:val="single" w:sz="4" w:space="0" w:color="000000"/>
              <w:right w:val="single" w:sz="4" w:space="0" w:color="000000"/>
            </w:tcBorders>
          </w:tcPr>
          <w:p w14:paraId="6029FE12" w14:textId="77777777" w:rsidR="00E3034E" w:rsidRPr="00DE140B" w:rsidRDefault="006E48D2">
            <w:pPr>
              <w:spacing w:after="0" w:line="259" w:lineRule="auto"/>
              <w:ind w:left="120" w:firstLine="0"/>
            </w:pPr>
            <w:r w:rsidRPr="00DE140B">
              <w:t xml:space="preserve">CONTRACTOR: </w:t>
            </w:r>
          </w:p>
        </w:tc>
        <w:tc>
          <w:tcPr>
            <w:tcW w:w="4770" w:type="dxa"/>
            <w:gridSpan w:val="4"/>
            <w:tcBorders>
              <w:top w:val="single" w:sz="4" w:space="0" w:color="000000"/>
              <w:left w:val="single" w:sz="4" w:space="0" w:color="000000"/>
              <w:bottom w:val="single" w:sz="4" w:space="0" w:color="000000"/>
              <w:right w:val="nil"/>
            </w:tcBorders>
          </w:tcPr>
          <w:p w14:paraId="4604E09D" w14:textId="77777777" w:rsidR="00E3034E" w:rsidRPr="00DE140B" w:rsidRDefault="006E48D2">
            <w:pPr>
              <w:spacing w:after="0" w:line="259" w:lineRule="auto"/>
              <w:ind w:left="125" w:firstLine="0"/>
            </w:pPr>
            <w:r w:rsidRPr="00DE140B">
              <w:t xml:space="preserve">GOVERNMENT REQUIRING ACTIVITY: </w:t>
            </w:r>
          </w:p>
        </w:tc>
        <w:tc>
          <w:tcPr>
            <w:tcW w:w="624" w:type="dxa"/>
            <w:tcBorders>
              <w:top w:val="single" w:sz="4" w:space="0" w:color="000000"/>
              <w:left w:val="nil"/>
              <w:bottom w:val="single" w:sz="4" w:space="0" w:color="000000"/>
              <w:right w:val="single" w:sz="4" w:space="0" w:color="000000"/>
            </w:tcBorders>
          </w:tcPr>
          <w:p w14:paraId="4429CC57" w14:textId="77777777" w:rsidR="00E3034E" w:rsidRPr="00DE140B" w:rsidRDefault="00E3034E">
            <w:pPr>
              <w:spacing w:after="160" w:line="259" w:lineRule="auto"/>
              <w:ind w:left="0" w:firstLine="0"/>
            </w:pPr>
          </w:p>
        </w:tc>
      </w:tr>
      <w:tr w:rsidR="00E3034E" w:rsidRPr="00DE140B" w14:paraId="5F060110" w14:textId="77777777" w:rsidTr="00DF73CE">
        <w:trPr>
          <w:trHeight w:val="991"/>
        </w:trPr>
        <w:tc>
          <w:tcPr>
            <w:tcW w:w="4951" w:type="dxa"/>
            <w:tcBorders>
              <w:top w:val="single" w:sz="4" w:space="0" w:color="000000"/>
              <w:left w:val="single" w:sz="4" w:space="0" w:color="000000"/>
              <w:bottom w:val="single" w:sz="4" w:space="0" w:color="000000"/>
              <w:right w:val="single" w:sz="4" w:space="0" w:color="000000"/>
            </w:tcBorders>
          </w:tcPr>
          <w:p w14:paraId="5D37A605" w14:textId="77777777" w:rsidR="00E3034E" w:rsidRPr="00DE140B" w:rsidRDefault="006E48D2">
            <w:pPr>
              <w:spacing w:after="0" w:line="259" w:lineRule="auto"/>
              <w:ind w:left="120" w:firstLine="0"/>
            </w:pPr>
            <w:r w:rsidRPr="00DE140B">
              <w:t xml:space="preserve">CONTRACT/ORDER NUMBER/TITLE: </w:t>
            </w:r>
          </w:p>
        </w:tc>
        <w:tc>
          <w:tcPr>
            <w:tcW w:w="4770" w:type="dxa"/>
            <w:gridSpan w:val="4"/>
            <w:tcBorders>
              <w:top w:val="single" w:sz="4" w:space="0" w:color="000000"/>
              <w:left w:val="single" w:sz="4" w:space="0" w:color="000000"/>
              <w:bottom w:val="single" w:sz="4" w:space="0" w:color="000000"/>
              <w:right w:val="nil"/>
            </w:tcBorders>
          </w:tcPr>
          <w:p w14:paraId="3AE8EF00" w14:textId="77777777" w:rsidR="00E3034E" w:rsidRPr="00DE140B" w:rsidRDefault="006E48D2">
            <w:pPr>
              <w:spacing w:after="0" w:line="259" w:lineRule="auto"/>
              <w:ind w:left="2" w:firstLine="0"/>
            </w:pPr>
            <w:r w:rsidRPr="00DE140B">
              <w:rPr>
                <w:rFonts w:eastAsia="Times New Roman"/>
                <w:sz w:val="20"/>
              </w:rPr>
              <w:t xml:space="preserve"> </w:t>
            </w:r>
          </w:p>
        </w:tc>
        <w:tc>
          <w:tcPr>
            <w:tcW w:w="624" w:type="dxa"/>
            <w:tcBorders>
              <w:top w:val="single" w:sz="4" w:space="0" w:color="000000"/>
              <w:left w:val="nil"/>
              <w:bottom w:val="single" w:sz="4" w:space="0" w:color="000000"/>
              <w:right w:val="single" w:sz="4" w:space="0" w:color="000000"/>
            </w:tcBorders>
          </w:tcPr>
          <w:p w14:paraId="15259D08" w14:textId="77777777" w:rsidR="00E3034E" w:rsidRPr="00DE140B" w:rsidRDefault="00E3034E">
            <w:pPr>
              <w:spacing w:after="160" w:line="259" w:lineRule="auto"/>
              <w:ind w:left="0" w:firstLine="0"/>
            </w:pPr>
          </w:p>
        </w:tc>
      </w:tr>
      <w:tr w:rsidR="00E3034E" w:rsidRPr="00DE140B" w14:paraId="0103B6CB" w14:textId="77777777" w:rsidTr="00DF73CE">
        <w:trPr>
          <w:trHeight w:val="996"/>
        </w:trPr>
        <w:tc>
          <w:tcPr>
            <w:tcW w:w="4951" w:type="dxa"/>
            <w:tcBorders>
              <w:top w:val="single" w:sz="4" w:space="0" w:color="000000"/>
              <w:left w:val="single" w:sz="4" w:space="0" w:color="000000"/>
              <w:bottom w:val="single" w:sz="8" w:space="0" w:color="000000"/>
              <w:right w:val="single" w:sz="4" w:space="0" w:color="000000"/>
            </w:tcBorders>
          </w:tcPr>
          <w:p w14:paraId="0463B5C2" w14:textId="77777777" w:rsidR="00E3034E" w:rsidRPr="00DE140B" w:rsidRDefault="006E48D2">
            <w:pPr>
              <w:spacing w:after="0" w:line="259" w:lineRule="auto"/>
              <w:ind w:left="120" w:firstLine="0"/>
            </w:pPr>
            <w:r w:rsidRPr="00DE140B">
              <w:t xml:space="preserve">PERIOD COVERED: </w:t>
            </w:r>
          </w:p>
        </w:tc>
        <w:tc>
          <w:tcPr>
            <w:tcW w:w="4770" w:type="dxa"/>
            <w:gridSpan w:val="4"/>
            <w:tcBorders>
              <w:top w:val="single" w:sz="4" w:space="0" w:color="000000"/>
              <w:left w:val="single" w:sz="4" w:space="0" w:color="000000"/>
              <w:bottom w:val="single" w:sz="8" w:space="0" w:color="000000"/>
              <w:right w:val="nil"/>
            </w:tcBorders>
          </w:tcPr>
          <w:p w14:paraId="00407905" w14:textId="77777777" w:rsidR="00E3034E" w:rsidRPr="00DE140B" w:rsidRDefault="006E48D2">
            <w:pPr>
              <w:spacing w:after="0" w:line="259" w:lineRule="auto"/>
              <w:ind w:left="2" w:firstLine="0"/>
            </w:pPr>
            <w:r w:rsidRPr="00DE140B">
              <w:rPr>
                <w:rFonts w:eastAsia="Times New Roman"/>
                <w:sz w:val="20"/>
              </w:rPr>
              <w:t xml:space="preserve"> </w:t>
            </w:r>
          </w:p>
        </w:tc>
        <w:tc>
          <w:tcPr>
            <w:tcW w:w="624" w:type="dxa"/>
            <w:tcBorders>
              <w:top w:val="single" w:sz="4" w:space="0" w:color="000000"/>
              <w:left w:val="nil"/>
              <w:bottom w:val="single" w:sz="8" w:space="0" w:color="000000"/>
              <w:right w:val="single" w:sz="4" w:space="0" w:color="000000"/>
            </w:tcBorders>
          </w:tcPr>
          <w:p w14:paraId="446F685E" w14:textId="77777777" w:rsidR="00E3034E" w:rsidRPr="00DE140B" w:rsidRDefault="00E3034E">
            <w:pPr>
              <w:spacing w:after="160" w:line="259" w:lineRule="auto"/>
              <w:ind w:left="0" w:firstLine="0"/>
            </w:pPr>
          </w:p>
        </w:tc>
      </w:tr>
      <w:tr w:rsidR="00E3034E" w:rsidRPr="00DE140B" w14:paraId="5E71FC3B" w14:textId="77777777" w:rsidTr="00DF73CE">
        <w:trPr>
          <w:trHeight w:val="506"/>
        </w:trPr>
        <w:tc>
          <w:tcPr>
            <w:tcW w:w="4951" w:type="dxa"/>
            <w:vMerge w:val="restart"/>
            <w:tcBorders>
              <w:top w:val="single" w:sz="8" w:space="0" w:color="000000"/>
              <w:left w:val="single" w:sz="4" w:space="0" w:color="000000"/>
              <w:bottom w:val="single" w:sz="8" w:space="0" w:color="000000"/>
              <w:right w:val="single" w:sz="4" w:space="0" w:color="000000"/>
            </w:tcBorders>
          </w:tcPr>
          <w:p w14:paraId="07BE373E" w14:textId="415FA151" w:rsidR="00A763C3" w:rsidRPr="00DE140B" w:rsidRDefault="006E48D2">
            <w:pPr>
              <w:spacing w:after="218" w:line="259" w:lineRule="auto"/>
              <w:ind w:left="120" w:firstLine="0"/>
            </w:pPr>
            <w:r w:rsidRPr="00DE140B">
              <w:t>SECTION I. PERFORMANCE STANDARDS</w:t>
            </w:r>
          </w:p>
          <w:p w14:paraId="351A1470" w14:textId="77777777" w:rsidR="00E3034E" w:rsidRPr="00DE140B" w:rsidRDefault="006E48D2">
            <w:pPr>
              <w:spacing w:after="0" w:line="259" w:lineRule="auto"/>
              <w:ind w:left="120" w:firstLine="0"/>
            </w:pPr>
            <w:r w:rsidRPr="00DE140B">
              <w:t xml:space="preserve">FOR ASSESSMENT </w:t>
            </w:r>
          </w:p>
        </w:tc>
        <w:tc>
          <w:tcPr>
            <w:tcW w:w="4770" w:type="dxa"/>
            <w:gridSpan w:val="4"/>
            <w:tcBorders>
              <w:top w:val="single" w:sz="8" w:space="0" w:color="000000"/>
              <w:left w:val="single" w:sz="4" w:space="0" w:color="000000"/>
              <w:bottom w:val="single" w:sz="4" w:space="0" w:color="000000"/>
              <w:right w:val="nil"/>
            </w:tcBorders>
          </w:tcPr>
          <w:p w14:paraId="448EEECD" w14:textId="77777777" w:rsidR="00E3034E" w:rsidRPr="00DE140B" w:rsidRDefault="006E48D2">
            <w:pPr>
              <w:spacing w:after="0" w:line="259" w:lineRule="auto"/>
              <w:ind w:left="125" w:firstLine="0"/>
            </w:pPr>
            <w:r w:rsidRPr="00DE140B">
              <w:t xml:space="preserve">Place an X in the appropriate response </w:t>
            </w:r>
          </w:p>
        </w:tc>
        <w:tc>
          <w:tcPr>
            <w:tcW w:w="624" w:type="dxa"/>
            <w:tcBorders>
              <w:top w:val="single" w:sz="8" w:space="0" w:color="000000"/>
              <w:left w:val="nil"/>
              <w:bottom w:val="single" w:sz="4" w:space="0" w:color="000000"/>
              <w:right w:val="single" w:sz="4" w:space="0" w:color="000000"/>
            </w:tcBorders>
          </w:tcPr>
          <w:p w14:paraId="3A6C0E6B" w14:textId="77777777" w:rsidR="00E3034E" w:rsidRPr="00DE140B" w:rsidRDefault="00E3034E">
            <w:pPr>
              <w:spacing w:after="160" w:line="259" w:lineRule="auto"/>
              <w:ind w:left="0" w:firstLine="0"/>
            </w:pPr>
          </w:p>
        </w:tc>
      </w:tr>
      <w:tr w:rsidR="00AE2140" w:rsidRPr="00DE140B" w14:paraId="462D023B" w14:textId="77777777" w:rsidTr="00DF73CE">
        <w:trPr>
          <w:trHeight w:val="1240"/>
        </w:trPr>
        <w:tc>
          <w:tcPr>
            <w:tcW w:w="4951" w:type="dxa"/>
            <w:vMerge/>
            <w:tcBorders>
              <w:top w:val="nil"/>
              <w:left w:val="single" w:sz="4" w:space="0" w:color="000000"/>
              <w:bottom w:val="single" w:sz="8" w:space="0" w:color="000000"/>
              <w:right w:val="single" w:sz="4" w:space="0" w:color="000000"/>
            </w:tcBorders>
          </w:tcPr>
          <w:p w14:paraId="55E649B6" w14:textId="77777777" w:rsidR="00E3034E" w:rsidRPr="00DE140B" w:rsidRDefault="00E3034E">
            <w:pPr>
              <w:spacing w:after="160" w:line="259" w:lineRule="auto"/>
              <w:ind w:left="0" w:firstLine="0"/>
            </w:pPr>
          </w:p>
        </w:tc>
        <w:tc>
          <w:tcPr>
            <w:tcW w:w="1260" w:type="dxa"/>
            <w:tcBorders>
              <w:top w:val="single" w:sz="4" w:space="0" w:color="000000"/>
              <w:left w:val="single" w:sz="4" w:space="0" w:color="000000"/>
              <w:bottom w:val="single" w:sz="4" w:space="0" w:color="000000"/>
              <w:right w:val="single" w:sz="4" w:space="0" w:color="000000"/>
            </w:tcBorders>
            <w:vAlign w:val="center"/>
          </w:tcPr>
          <w:p w14:paraId="59BA00AF" w14:textId="77777777" w:rsidR="00E3034E" w:rsidRPr="00DE140B" w:rsidRDefault="006E48D2">
            <w:pPr>
              <w:spacing w:after="0" w:line="259" w:lineRule="auto"/>
              <w:ind w:left="125" w:firstLine="0"/>
            </w:pPr>
            <w:r w:rsidRPr="00DE140B">
              <w:t xml:space="preserve">Excellent </w:t>
            </w:r>
          </w:p>
        </w:tc>
        <w:tc>
          <w:tcPr>
            <w:tcW w:w="810" w:type="dxa"/>
            <w:tcBorders>
              <w:top w:val="single" w:sz="4" w:space="0" w:color="000000"/>
              <w:left w:val="single" w:sz="4" w:space="0" w:color="000000"/>
              <w:bottom w:val="single" w:sz="4" w:space="0" w:color="000000"/>
              <w:right w:val="single" w:sz="4" w:space="0" w:color="000000"/>
            </w:tcBorders>
          </w:tcPr>
          <w:p w14:paraId="4FB91FB3" w14:textId="77777777" w:rsidR="00E3034E" w:rsidRPr="00DE140B" w:rsidRDefault="006E48D2">
            <w:pPr>
              <w:spacing w:after="0" w:line="259" w:lineRule="auto"/>
              <w:ind w:left="125" w:firstLine="2"/>
            </w:pPr>
            <w:r w:rsidRPr="00DE140B">
              <w:t xml:space="preserve">Very Good </w:t>
            </w:r>
          </w:p>
        </w:tc>
        <w:tc>
          <w:tcPr>
            <w:tcW w:w="1350" w:type="dxa"/>
            <w:tcBorders>
              <w:top w:val="single" w:sz="4" w:space="0" w:color="000000"/>
              <w:left w:val="single" w:sz="4" w:space="0" w:color="000000"/>
              <w:bottom w:val="single" w:sz="4" w:space="0" w:color="000000"/>
              <w:right w:val="single" w:sz="4" w:space="0" w:color="000000"/>
            </w:tcBorders>
            <w:vAlign w:val="center"/>
          </w:tcPr>
          <w:p w14:paraId="44ABE32B" w14:textId="77777777" w:rsidR="00E3034E" w:rsidRPr="00DE140B" w:rsidRDefault="006E48D2">
            <w:pPr>
              <w:spacing w:after="0" w:line="259" w:lineRule="auto"/>
              <w:ind w:left="118" w:firstLine="0"/>
            </w:pPr>
            <w:r w:rsidRPr="00DE140B">
              <w:t xml:space="preserve">Satisfactory </w:t>
            </w:r>
          </w:p>
        </w:tc>
        <w:tc>
          <w:tcPr>
            <w:tcW w:w="1350" w:type="dxa"/>
            <w:tcBorders>
              <w:top w:val="single" w:sz="4" w:space="0" w:color="000000"/>
              <w:left w:val="single" w:sz="4" w:space="0" w:color="000000"/>
              <w:bottom w:val="single" w:sz="4" w:space="0" w:color="000000"/>
              <w:right w:val="single" w:sz="4" w:space="0" w:color="000000"/>
            </w:tcBorders>
          </w:tcPr>
          <w:p w14:paraId="7E86C6C0" w14:textId="3CB99D1D" w:rsidR="00E3034E" w:rsidRPr="00DE140B" w:rsidRDefault="006E48D2">
            <w:pPr>
              <w:spacing w:after="0" w:line="259" w:lineRule="auto"/>
              <w:ind w:left="118" w:firstLine="0"/>
            </w:pPr>
            <w:r w:rsidRPr="00DE140B">
              <w:t>Below</w:t>
            </w:r>
            <w:r w:rsidR="002A124A" w:rsidRPr="00DE140B">
              <w:t xml:space="preserve"> </w:t>
            </w:r>
            <w:r w:rsidRPr="00DE140B">
              <w:t xml:space="preserve">Satisfactory </w:t>
            </w:r>
          </w:p>
        </w:tc>
        <w:tc>
          <w:tcPr>
            <w:tcW w:w="624" w:type="dxa"/>
            <w:tcBorders>
              <w:top w:val="single" w:sz="4" w:space="0" w:color="000000"/>
              <w:left w:val="single" w:sz="4" w:space="0" w:color="000000"/>
              <w:bottom w:val="single" w:sz="4" w:space="0" w:color="000000"/>
              <w:right w:val="single" w:sz="4" w:space="0" w:color="000000"/>
            </w:tcBorders>
          </w:tcPr>
          <w:p w14:paraId="3C092714" w14:textId="6740BD4B" w:rsidR="00E3034E" w:rsidRPr="00DE140B" w:rsidRDefault="002A124A">
            <w:pPr>
              <w:spacing w:after="0" w:line="259" w:lineRule="auto"/>
              <w:ind w:left="115" w:firstLine="0"/>
            </w:pPr>
            <w:r w:rsidRPr="00DE140B">
              <w:t>Po</w:t>
            </w:r>
            <w:r w:rsidR="006E48D2" w:rsidRPr="00DE140B">
              <w:t xml:space="preserve">or </w:t>
            </w:r>
          </w:p>
        </w:tc>
      </w:tr>
      <w:tr w:rsidR="00AE2140" w:rsidRPr="00DE140B" w14:paraId="0F300591" w14:textId="77777777" w:rsidTr="00DF73CE">
        <w:trPr>
          <w:trHeight w:val="511"/>
        </w:trPr>
        <w:tc>
          <w:tcPr>
            <w:tcW w:w="4951" w:type="dxa"/>
            <w:tcBorders>
              <w:top w:val="single" w:sz="8" w:space="0" w:color="000000"/>
              <w:left w:val="single" w:sz="8" w:space="0" w:color="000000"/>
              <w:bottom w:val="single" w:sz="8" w:space="0" w:color="000000"/>
              <w:right w:val="single" w:sz="8" w:space="0" w:color="000000"/>
            </w:tcBorders>
          </w:tcPr>
          <w:p w14:paraId="47BB74B7" w14:textId="77777777" w:rsidR="00E3034E" w:rsidRPr="00DE140B" w:rsidRDefault="006E48D2">
            <w:pPr>
              <w:spacing w:after="0" w:line="259" w:lineRule="auto"/>
              <w:ind w:left="0" w:right="61" w:firstLine="0"/>
              <w:jc w:val="right"/>
            </w:pPr>
            <w:r w:rsidRPr="00DE140B">
              <w:rPr>
                <w:b/>
              </w:rPr>
              <w:t xml:space="preserve">VALUE </w:t>
            </w:r>
          </w:p>
        </w:tc>
        <w:tc>
          <w:tcPr>
            <w:tcW w:w="1260" w:type="dxa"/>
            <w:tcBorders>
              <w:top w:val="single" w:sz="4" w:space="0" w:color="000000"/>
              <w:left w:val="single" w:sz="8" w:space="0" w:color="000000"/>
              <w:bottom w:val="single" w:sz="4" w:space="0" w:color="000000"/>
              <w:right w:val="single" w:sz="4" w:space="0" w:color="000000"/>
            </w:tcBorders>
          </w:tcPr>
          <w:p w14:paraId="7D795DCE" w14:textId="77777777" w:rsidR="00E3034E" w:rsidRPr="00DE140B" w:rsidRDefault="006E48D2">
            <w:pPr>
              <w:spacing w:after="0" w:line="259" w:lineRule="auto"/>
              <w:ind w:left="66" w:firstLine="0"/>
              <w:jc w:val="center"/>
            </w:pPr>
            <w:r w:rsidRPr="00DE140B">
              <w:rPr>
                <w:b/>
              </w:rPr>
              <w:t xml:space="preserve">5 </w:t>
            </w:r>
          </w:p>
        </w:tc>
        <w:tc>
          <w:tcPr>
            <w:tcW w:w="810" w:type="dxa"/>
            <w:tcBorders>
              <w:top w:val="single" w:sz="4" w:space="0" w:color="000000"/>
              <w:left w:val="single" w:sz="4" w:space="0" w:color="000000"/>
              <w:bottom w:val="single" w:sz="4" w:space="0" w:color="000000"/>
              <w:right w:val="single" w:sz="4" w:space="0" w:color="000000"/>
            </w:tcBorders>
          </w:tcPr>
          <w:p w14:paraId="3410930F" w14:textId="77777777" w:rsidR="00E3034E" w:rsidRPr="00DE140B" w:rsidRDefault="006E48D2">
            <w:pPr>
              <w:spacing w:after="0" w:line="259" w:lineRule="auto"/>
              <w:ind w:left="57" w:firstLine="0"/>
              <w:jc w:val="center"/>
            </w:pPr>
            <w:r w:rsidRPr="00DE140B">
              <w:rPr>
                <w:b/>
              </w:rPr>
              <w:t xml:space="preserve">4 </w:t>
            </w:r>
          </w:p>
        </w:tc>
        <w:tc>
          <w:tcPr>
            <w:tcW w:w="1350" w:type="dxa"/>
            <w:tcBorders>
              <w:top w:val="single" w:sz="4" w:space="0" w:color="000000"/>
              <w:left w:val="single" w:sz="4" w:space="0" w:color="000000"/>
              <w:bottom w:val="single" w:sz="4" w:space="0" w:color="000000"/>
              <w:right w:val="single" w:sz="4" w:space="0" w:color="000000"/>
            </w:tcBorders>
          </w:tcPr>
          <w:p w14:paraId="7AE67D96" w14:textId="77777777" w:rsidR="00E3034E" w:rsidRPr="00DE140B" w:rsidRDefault="006E48D2">
            <w:pPr>
              <w:spacing w:after="0" w:line="259" w:lineRule="auto"/>
              <w:ind w:left="59" w:firstLine="0"/>
              <w:jc w:val="center"/>
            </w:pPr>
            <w:r w:rsidRPr="00DE140B">
              <w:rPr>
                <w:b/>
              </w:rPr>
              <w:t xml:space="preserve">3 </w:t>
            </w:r>
          </w:p>
        </w:tc>
        <w:tc>
          <w:tcPr>
            <w:tcW w:w="1350" w:type="dxa"/>
            <w:tcBorders>
              <w:top w:val="single" w:sz="4" w:space="0" w:color="000000"/>
              <w:left w:val="single" w:sz="4" w:space="0" w:color="000000"/>
              <w:bottom w:val="single" w:sz="4" w:space="0" w:color="000000"/>
              <w:right w:val="single" w:sz="4" w:space="0" w:color="000000"/>
            </w:tcBorders>
          </w:tcPr>
          <w:p w14:paraId="776CED35" w14:textId="77777777" w:rsidR="00E3034E" w:rsidRPr="00DE140B" w:rsidRDefault="006E48D2">
            <w:pPr>
              <w:spacing w:after="0" w:line="259" w:lineRule="auto"/>
              <w:ind w:left="57" w:firstLine="0"/>
              <w:jc w:val="center"/>
            </w:pPr>
            <w:r w:rsidRPr="00DE140B">
              <w:rPr>
                <w:b/>
              </w:rPr>
              <w:t xml:space="preserve">2 </w:t>
            </w:r>
          </w:p>
        </w:tc>
        <w:tc>
          <w:tcPr>
            <w:tcW w:w="624" w:type="dxa"/>
            <w:tcBorders>
              <w:top w:val="single" w:sz="4" w:space="0" w:color="000000"/>
              <w:left w:val="single" w:sz="4" w:space="0" w:color="000000"/>
              <w:bottom w:val="single" w:sz="4" w:space="0" w:color="000000"/>
              <w:right w:val="single" w:sz="4" w:space="0" w:color="000000"/>
            </w:tcBorders>
          </w:tcPr>
          <w:p w14:paraId="28D50510" w14:textId="77777777" w:rsidR="00E3034E" w:rsidRPr="00DE140B" w:rsidRDefault="006E48D2">
            <w:pPr>
              <w:spacing w:after="0" w:line="259" w:lineRule="auto"/>
              <w:ind w:left="54" w:firstLine="0"/>
              <w:jc w:val="center"/>
            </w:pPr>
            <w:r w:rsidRPr="00DE140B">
              <w:rPr>
                <w:b/>
              </w:rPr>
              <w:t xml:space="preserve">1 </w:t>
            </w:r>
          </w:p>
        </w:tc>
      </w:tr>
      <w:tr w:rsidR="00AE2140" w:rsidRPr="00DE140B" w14:paraId="1B751B7D" w14:textId="77777777" w:rsidTr="00DF73CE">
        <w:trPr>
          <w:trHeight w:val="508"/>
        </w:trPr>
        <w:tc>
          <w:tcPr>
            <w:tcW w:w="4951" w:type="dxa"/>
            <w:tcBorders>
              <w:top w:val="single" w:sz="8" w:space="0" w:color="000000"/>
              <w:left w:val="single" w:sz="4" w:space="0" w:color="000000"/>
              <w:bottom w:val="single" w:sz="4" w:space="0" w:color="000000"/>
              <w:right w:val="single" w:sz="4" w:space="0" w:color="000000"/>
            </w:tcBorders>
          </w:tcPr>
          <w:p w14:paraId="40523B7B" w14:textId="77777777" w:rsidR="00E3034E" w:rsidRPr="00DE140B" w:rsidRDefault="006E48D2">
            <w:pPr>
              <w:spacing w:after="0" w:line="259" w:lineRule="auto"/>
              <w:ind w:left="120" w:firstLine="0"/>
            </w:pPr>
            <w:r w:rsidRPr="00DE140B">
              <w:t xml:space="preserve">A. MEETING TECHNICAL NEEDS: </w:t>
            </w:r>
          </w:p>
        </w:tc>
        <w:tc>
          <w:tcPr>
            <w:tcW w:w="1260" w:type="dxa"/>
            <w:tcBorders>
              <w:top w:val="single" w:sz="4" w:space="0" w:color="000000"/>
              <w:left w:val="single" w:sz="4" w:space="0" w:color="000000"/>
              <w:bottom w:val="single" w:sz="4" w:space="0" w:color="000000"/>
              <w:right w:val="single" w:sz="4" w:space="0" w:color="000000"/>
            </w:tcBorders>
          </w:tcPr>
          <w:p w14:paraId="2DC0B32E"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54A6A8DA"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8A8956E"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6795576"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47D041B2"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57B54DF4" w14:textId="77777777" w:rsidTr="00DF73CE">
        <w:trPr>
          <w:trHeight w:val="1082"/>
        </w:trPr>
        <w:tc>
          <w:tcPr>
            <w:tcW w:w="4951" w:type="dxa"/>
            <w:tcBorders>
              <w:top w:val="single" w:sz="4" w:space="0" w:color="000000"/>
              <w:left w:val="single" w:sz="4" w:space="0" w:color="000000"/>
              <w:bottom w:val="single" w:sz="4" w:space="0" w:color="000000"/>
              <w:right w:val="single" w:sz="4" w:space="0" w:color="000000"/>
            </w:tcBorders>
          </w:tcPr>
          <w:p w14:paraId="76AC4B5F" w14:textId="77777777" w:rsidR="00E3034E" w:rsidRPr="00DE140B" w:rsidRDefault="006E48D2">
            <w:pPr>
              <w:spacing w:after="0" w:line="259" w:lineRule="auto"/>
              <w:ind w:left="120" w:right="298" w:firstLine="0"/>
              <w:jc w:val="both"/>
            </w:pPr>
            <w:r w:rsidRPr="00DE140B">
              <w:t xml:space="preserve">1. What level of understanding does the contractor have of my technical needs and my mission requirements? </w:t>
            </w:r>
          </w:p>
        </w:tc>
        <w:tc>
          <w:tcPr>
            <w:tcW w:w="1260" w:type="dxa"/>
            <w:tcBorders>
              <w:top w:val="single" w:sz="4" w:space="0" w:color="000000"/>
              <w:left w:val="single" w:sz="4" w:space="0" w:color="000000"/>
              <w:bottom w:val="single" w:sz="4" w:space="0" w:color="000000"/>
              <w:right w:val="single" w:sz="4" w:space="0" w:color="000000"/>
            </w:tcBorders>
          </w:tcPr>
          <w:p w14:paraId="4AD467DC"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51A12F93"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2FAAED46"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4B5D6C39"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5A0D9FB8"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48C0FCB2" w14:textId="77777777" w:rsidTr="00DF73CE">
        <w:trPr>
          <w:trHeight w:val="1085"/>
        </w:trPr>
        <w:tc>
          <w:tcPr>
            <w:tcW w:w="4951" w:type="dxa"/>
            <w:tcBorders>
              <w:top w:val="single" w:sz="4" w:space="0" w:color="000000"/>
              <w:left w:val="single" w:sz="4" w:space="0" w:color="000000"/>
              <w:bottom w:val="single" w:sz="4" w:space="0" w:color="000000"/>
              <w:right w:val="single" w:sz="4" w:space="0" w:color="000000"/>
            </w:tcBorders>
          </w:tcPr>
          <w:p w14:paraId="617C69FF" w14:textId="77777777" w:rsidR="00E3034E" w:rsidRPr="00DE140B" w:rsidRDefault="006E48D2">
            <w:pPr>
              <w:spacing w:after="0" w:line="259" w:lineRule="auto"/>
              <w:ind w:left="120" w:right="402" w:firstLine="0"/>
              <w:jc w:val="both"/>
            </w:pPr>
            <w:r w:rsidRPr="00DE140B">
              <w:t xml:space="preserve">2. What level of efficiency and effectiveness does the contractor demonstrate in meeting my requirements? </w:t>
            </w:r>
          </w:p>
        </w:tc>
        <w:tc>
          <w:tcPr>
            <w:tcW w:w="1260" w:type="dxa"/>
            <w:vMerge w:val="restart"/>
            <w:tcBorders>
              <w:top w:val="single" w:sz="4" w:space="0" w:color="000000"/>
              <w:left w:val="single" w:sz="4" w:space="0" w:color="000000"/>
              <w:bottom w:val="single" w:sz="4" w:space="0" w:color="000000"/>
              <w:right w:val="single" w:sz="4" w:space="0" w:color="000000"/>
            </w:tcBorders>
          </w:tcPr>
          <w:p w14:paraId="7CFB4C1A"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vMerge w:val="restart"/>
            <w:tcBorders>
              <w:top w:val="single" w:sz="4" w:space="0" w:color="000000"/>
              <w:left w:val="single" w:sz="4" w:space="0" w:color="000000"/>
              <w:bottom w:val="single" w:sz="4" w:space="0" w:color="000000"/>
              <w:right w:val="single" w:sz="4" w:space="0" w:color="000000"/>
            </w:tcBorders>
          </w:tcPr>
          <w:p w14:paraId="4FA373EF"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vMerge w:val="restart"/>
            <w:tcBorders>
              <w:top w:val="single" w:sz="4" w:space="0" w:color="000000"/>
              <w:left w:val="single" w:sz="4" w:space="0" w:color="000000"/>
              <w:bottom w:val="single" w:sz="4" w:space="0" w:color="000000"/>
              <w:right w:val="single" w:sz="4" w:space="0" w:color="000000"/>
            </w:tcBorders>
          </w:tcPr>
          <w:p w14:paraId="4CA386A5"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vMerge w:val="restart"/>
            <w:tcBorders>
              <w:top w:val="single" w:sz="4" w:space="0" w:color="000000"/>
              <w:left w:val="single" w:sz="4" w:space="0" w:color="000000"/>
              <w:bottom w:val="single" w:sz="4" w:space="0" w:color="000000"/>
              <w:right w:val="single" w:sz="4" w:space="0" w:color="000000"/>
            </w:tcBorders>
          </w:tcPr>
          <w:p w14:paraId="38713438"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vMerge w:val="restart"/>
            <w:tcBorders>
              <w:top w:val="single" w:sz="4" w:space="0" w:color="000000"/>
              <w:left w:val="single" w:sz="4" w:space="0" w:color="000000"/>
              <w:bottom w:val="single" w:sz="4" w:space="0" w:color="000000"/>
              <w:right w:val="single" w:sz="4" w:space="0" w:color="000000"/>
            </w:tcBorders>
          </w:tcPr>
          <w:p w14:paraId="69ED1EBC"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56F6F17C"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2EAB0FCF" w14:textId="77777777" w:rsidR="00E3034E" w:rsidRPr="00DE140B" w:rsidRDefault="006E48D2">
            <w:pPr>
              <w:spacing w:after="0" w:line="259" w:lineRule="auto"/>
              <w:ind w:left="120" w:firstLine="0"/>
              <w:jc w:val="both"/>
            </w:pPr>
            <w:r w:rsidRPr="00DE140B">
              <w:t xml:space="preserve">3. Overall, how well does the contractor meet my technical needs and mission requirements? </w:t>
            </w:r>
          </w:p>
        </w:tc>
        <w:tc>
          <w:tcPr>
            <w:tcW w:w="1260" w:type="dxa"/>
            <w:vMerge/>
            <w:tcBorders>
              <w:top w:val="nil"/>
              <w:left w:val="single" w:sz="4" w:space="0" w:color="000000"/>
              <w:bottom w:val="single" w:sz="4" w:space="0" w:color="000000"/>
              <w:right w:val="single" w:sz="4" w:space="0" w:color="000000"/>
            </w:tcBorders>
          </w:tcPr>
          <w:p w14:paraId="738A3530" w14:textId="77777777" w:rsidR="00E3034E" w:rsidRPr="00DE140B" w:rsidRDefault="00E3034E">
            <w:pPr>
              <w:spacing w:after="160" w:line="259" w:lineRule="auto"/>
              <w:ind w:left="0" w:firstLine="0"/>
            </w:pPr>
          </w:p>
        </w:tc>
        <w:tc>
          <w:tcPr>
            <w:tcW w:w="810" w:type="dxa"/>
            <w:vMerge/>
            <w:tcBorders>
              <w:top w:val="nil"/>
              <w:left w:val="single" w:sz="4" w:space="0" w:color="000000"/>
              <w:bottom w:val="single" w:sz="4" w:space="0" w:color="000000"/>
              <w:right w:val="single" w:sz="4" w:space="0" w:color="000000"/>
            </w:tcBorders>
          </w:tcPr>
          <w:p w14:paraId="18276D19" w14:textId="77777777" w:rsidR="00E3034E" w:rsidRPr="00DE140B" w:rsidRDefault="00E3034E">
            <w:pPr>
              <w:spacing w:after="160" w:line="259" w:lineRule="auto"/>
              <w:ind w:left="0" w:firstLine="0"/>
            </w:pPr>
          </w:p>
        </w:tc>
        <w:tc>
          <w:tcPr>
            <w:tcW w:w="1350" w:type="dxa"/>
            <w:vMerge/>
            <w:tcBorders>
              <w:top w:val="nil"/>
              <w:left w:val="single" w:sz="4" w:space="0" w:color="000000"/>
              <w:bottom w:val="single" w:sz="4" w:space="0" w:color="000000"/>
              <w:right w:val="single" w:sz="4" w:space="0" w:color="000000"/>
            </w:tcBorders>
          </w:tcPr>
          <w:p w14:paraId="3B9118E5" w14:textId="77777777" w:rsidR="00E3034E" w:rsidRPr="00DE140B" w:rsidRDefault="00E3034E">
            <w:pPr>
              <w:spacing w:after="160" w:line="259" w:lineRule="auto"/>
              <w:ind w:left="0" w:firstLine="0"/>
            </w:pPr>
          </w:p>
        </w:tc>
        <w:tc>
          <w:tcPr>
            <w:tcW w:w="1350" w:type="dxa"/>
            <w:vMerge/>
            <w:tcBorders>
              <w:top w:val="nil"/>
              <w:left w:val="single" w:sz="4" w:space="0" w:color="000000"/>
              <w:bottom w:val="single" w:sz="4" w:space="0" w:color="000000"/>
              <w:right w:val="single" w:sz="4" w:space="0" w:color="000000"/>
            </w:tcBorders>
          </w:tcPr>
          <w:p w14:paraId="4874E79A" w14:textId="77777777" w:rsidR="00E3034E" w:rsidRPr="00DE140B" w:rsidRDefault="00E3034E">
            <w:pPr>
              <w:spacing w:after="160" w:line="259" w:lineRule="auto"/>
              <w:ind w:left="0" w:firstLine="0"/>
            </w:pPr>
          </w:p>
        </w:tc>
        <w:tc>
          <w:tcPr>
            <w:tcW w:w="624" w:type="dxa"/>
            <w:vMerge/>
            <w:tcBorders>
              <w:top w:val="nil"/>
              <w:left w:val="single" w:sz="4" w:space="0" w:color="000000"/>
              <w:bottom w:val="single" w:sz="4" w:space="0" w:color="000000"/>
              <w:right w:val="single" w:sz="4" w:space="0" w:color="000000"/>
            </w:tcBorders>
          </w:tcPr>
          <w:p w14:paraId="47E5D3B0" w14:textId="77777777" w:rsidR="00E3034E" w:rsidRPr="00DE140B" w:rsidRDefault="00E3034E">
            <w:pPr>
              <w:spacing w:after="160" w:line="259" w:lineRule="auto"/>
              <w:ind w:left="0" w:firstLine="0"/>
            </w:pPr>
          </w:p>
        </w:tc>
      </w:tr>
      <w:tr w:rsidR="00AE2140" w:rsidRPr="00DE140B" w14:paraId="50B5A895"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5A9B0720" w14:textId="77777777" w:rsidR="00E3034E" w:rsidRPr="00DE140B" w:rsidRDefault="006E48D2">
            <w:pPr>
              <w:spacing w:after="0" w:line="259" w:lineRule="auto"/>
              <w:ind w:left="120" w:firstLine="0"/>
              <w:jc w:val="both"/>
            </w:pPr>
            <w:r w:rsidRPr="00DE140B">
              <w:t xml:space="preserve">4. Overall, the quality of the products/services provided are </w:t>
            </w:r>
          </w:p>
        </w:tc>
        <w:tc>
          <w:tcPr>
            <w:tcW w:w="1260" w:type="dxa"/>
            <w:tcBorders>
              <w:top w:val="single" w:sz="4" w:space="0" w:color="000000"/>
              <w:left w:val="single" w:sz="4" w:space="0" w:color="000000"/>
              <w:bottom w:val="single" w:sz="4" w:space="0" w:color="000000"/>
              <w:right w:val="single" w:sz="4" w:space="0" w:color="000000"/>
            </w:tcBorders>
          </w:tcPr>
          <w:p w14:paraId="086D31BE"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6019F4B4"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5ECD7D72"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0C527960"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53070E1F"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74C9CE49" w14:textId="77777777" w:rsidTr="00DF73CE">
        <w:trPr>
          <w:trHeight w:val="502"/>
        </w:trPr>
        <w:tc>
          <w:tcPr>
            <w:tcW w:w="4951" w:type="dxa"/>
            <w:tcBorders>
              <w:top w:val="single" w:sz="4" w:space="0" w:color="000000"/>
              <w:left w:val="single" w:sz="4" w:space="0" w:color="000000"/>
              <w:bottom w:val="single" w:sz="4" w:space="0" w:color="000000"/>
              <w:right w:val="single" w:sz="4" w:space="0" w:color="000000"/>
            </w:tcBorders>
          </w:tcPr>
          <w:p w14:paraId="6411367E" w14:textId="77777777" w:rsidR="00E3034E" w:rsidRPr="00DE140B" w:rsidRDefault="006E48D2">
            <w:pPr>
              <w:spacing w:after="0" w:line="259" w:lineRule="auto"/>
              <w:ind w:left="120" w:firstLine="0"/>
            </w:pPr>
            <w:r w:rsidRPr="00DE140B">
              <w:t xml:space="preserve">B. PROJECT MILESTONES AND SCHEDULE: </w:t>
            </w:r>
          </w:p>
        </w:tc>
        <w:tc>
          <w:tcPr>
            <w:tcW w:w="1260" w:type="dxa"/>
            <w:tcBorders>
              <w:top w:val="single" w:sz="4" w:space="0" w:color="000000"/>
              <w:left w:val="single" w:sz="4" w:space="0" w:color="000000"/>
              <w:bottom w:val="single" w:sz="4" w:space="0" w:color="000000"/>
              <w:right w:val="single" w:sz="4" w:space="0" w:color="000000"/>
            </w:tcBorders>
          </w:tcPr>
          <w:p w14:paraId="03645BDD"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3C24E9D4"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6F2B3ADC"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687E09BF"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4648E018"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7D822DF1"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7CFBB0FD" w14:textId="77777777" w:rsidR="00E3034E" w:rsidRPr="00DE140B" w:rsidRDefault="006E48D2">
            <w:pPr>
              <w:spacing w:after="0" w:line="259" w:lineRule="auto"/>
              <w:ind w:left="120" w:right="32" w:firstLine="0"/>
              <w:jc w:val="both"/>
            </w:pPr>
            <w:r w:rsidRPr="00DE140B">
              <w:t xml:space="preserve">1. How well does the contractor meet my established milestones and project dates? </w:t>
            </w:r>
          </w:p>
        </w:tc>
        <w:tc>
          <w:tcPr>
            <w:tcW w:w="1260" w:type="dxa"/>
            <w:tcBorders>
              <w:top w:val="single" w:sz="4" w:space="0" w:color="000000"/>
              <w:left w:val="single" w:sz="4" w:space="0" w:color="000000"/>
              <w:bottom w:val="single" w:sz="4" w:space="0" w:color="000000"/>
              <w:right w:val="single" w:sz="4" w:space="0" w:color="000000"/>
            </w:tcBorders>
          </w:tcPr>
          <w:p w14:paraId="5EC1DE75"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4E8014C8"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22AA142D"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71D4BBD1"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093626FB"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1A75CACE"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062970B0" w14:textId="77777777" w:rsidR="00E3034E" w:rsidRPr="00DE140B" w:rsidRDefault="006E48D2">
            <w:pPr>
              <w:spacing w:after="0" w:line="259" w:lineRule="auto"/>
              <w:ind w:left="120" w:firstLine="0"/>
              <w:jc w:val="both"/>
            </w:pPr>
            <w:r w:rsidRPr="00DE140B">
              <w:t xml:space="preserve">2. How timely are products, reports, and invoices completed, reviewed, and delivered? </w:t>
            </w:r>
          </w:p>
        </w:tc>
        <w:tc>
          <w:tcPr>
            <w:tcW w:w="1260" w:type="dxa"/>
            <w:tcBorders>
              <w:top w:val="single" w:sz="4" w:space="0" w:color="000000"/>
              <w:left w:val="single" w:sz="4" w:space="0" w:color="000000"/>
              <w:bottom w:val="single" w:sz="4" w:space="0" w:color="000000"/>
              <w:right w:val="single" w:sz="4" w:space="0" w:color="000000"/>
            </w:tcBorders>
          </w:tcPr>
          <w:p w14:paraId="7ED4C668"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43CC8602"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83DC8E1"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5502486"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3E95F8C7"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7892E07F" w14:textId="77777777" w:rsidTr="00DF73CE">
        <w:trPr>
          <w:trHeight w:val="1085"/>
        </w:trPr>
        <w:tc>
          <w:tcPr>
            <w:tcW w:w="4951" w:type="dxa"/>
            <w:tcBorders>
              <w:top w:val="single" w:sz="4" w:space="0" w:color="000000"/>
              <w:left w:val="single" w:sz="4" w:space="0" w:color="000000"/>
              <w:bottom w:val="single" w:sz="4" w:space="0" w:color="000000"/>
              <w:right w:val="single" w:sz="4" w:space="0" w:color="000000"/>
            </w:tcBorders>
          </w:tcPr>
          <w:p w14:paraId="33F1F284" w14:textId="77777777" w:rsidR="00E3034E" w:rsidRPr="00DE140B" w:rsidRDefault="006E48D2">
            <w:pPr>
              <w:spacing w:after="0" w:line="259" w:lineRule="auto"/>
              <w:ind w:left="120" w:right="138" w:firstLine="0"/>
              <w:jc w:val="both"/>
            </w:pPr>
            <w:r w:rsidRPr="00DE140B">
              <w:t xml:space="preserve">3. How would you assess the reasonableness of cost of the services being provided and the accuracy of submitted invoice? </w:t>
            </w:r>
          </w:p>
        </w:tc>
        <w:tc>
          <w:tcPr>
            <w:tcW w:w="1260" w:type="dxa"/>
            <w:tcBorders>
              <w:top w:val="single" w:sz="4" w:space="0" w:color="000000"/>
              <w:left w:val="single" w:sz="4" w:space="0" w:color="000000"/>
              <w:bottom w:val="single" w:sz="4" w:space="0" w:color="000000"/>
              <w:right w:val="single" w:sz="4" w:space="0" w:color="000000"/>
            </w:tcBorders>
          </w:tcPr>
          <w:p w14:paraId="63F175D6"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41428250"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2F8DFC4C"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7514C327"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4" w:space="0" w:color="000000"/>
            </w:tcBorders>
          </w:tcPr>
          <w:p w14:paraId="388F9D50"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73776208" w14:textId="77777777" w:rsidTr="00DF73CE">
        <w:trPr>
          <w:trHeight w:val="1082"/>
        </w:trPr>
        <w:tc>
          <w:tcPr>
            <w:tcW w:w="4951" w:type="dxa"/>
            <w:tcBorders>
              <w:top w:val="single" w:sz="4" w:space="0" w:color="000000"/>
              <w:left w:val="single" w:sz="4" w:space="0" w:color="000000"/>
              <w:bottom w:val="single" w:sz="4" w:space="0" w:color="000000"/>
              <w:right w:val="single" w:sz="4" w:space="0" w:color="000000"/>
            </w:tcBorders>
          </w:tcPr>
          <w:p w14:paraId="35BB718E" w14:textId="77777777" w:rsidR="00E3034E" w:rsidRPr="00DE140B" w:rsidRDefault="006E48D2">
            <w:pPr>
              <w:spacing w:after="0" w:line="259" w:lineRule="auto"/>
              <w:ind w:left="120" w:right="61" w:firstLine="0"/>
              <w:jc w:val="both"/>
            </w:pPr>
            <w:r w:rsidRPr="00DE140B">
              <w:t xml:space="preserve">4. How well does the contractor notify me in advance about potential milestones and scheduling problems so that I have enough time to correct them? </w:t>
            </w:r>
          </w:p>
        </w:tc>
        <w:tc>
          <w:tcPr>
            <w:tcW w:w="1260" w:type="dxa"/>
            <w:tcBorders>
              <w:top w:val="nil"/>
              <w:left w:val="single" w:sz="4" w:space="0" w:color="000000"/>
              <w:bottom w:val="single" w:sz="4" w:space="0" w:color="000000"/>
              <w:right w:val="single" w:sz="4" w:space="0" w:color="000000"/>
            </w:tcBorders>
          </w:tcPr>
          <w:p w14:paraId="73003384" w14:textId="77777777" w:rsidR="00E3034E" w:rsidRPr="00DE140B" w:rsidRDefault="00E3034E">
            <w:pPr>
              <w:spacing w:after="160" w:line="259" w:lineRule="auto"/>
              <w:ind w:left="0" w:firstLine="0"/>
            </w:pPr>
          </w:p>
        </w:tc>
        <w:tc>
          <w:tcPr>
            <w:tcW w:w="810" w:type="dxa"/>
            <w:tcBorders>
              <w:top w:val="nil"/>
              <w:left w:val="single" w:sz="4" w:space="0" w:color="000000"/>
              <w:bottom w:val="single" w:sz="4" w:space="0" w:color="000000"/>
              <w:right w:val="single" w:sz="4" w:space="0" w:color="000000"/>
            </w:tcBorders>
          </w:tcPr>
          <w:p w14:paraId="69C55479" w14:textId="77777777" w:rsidR="00E3034E" w:rsidRPr="00DE140B" w:rsidRDefault="00E3034E">
            <w:pPr>
              <w:spacing w:after="160" w:line="259" w:lineRule="auto"/>
              <w:ind w:left="0" w:firstLine="0"/>
            </w:pPr>
          </w:p>
        </w:tc>
        <w:tc>
          <w:tcPr>
            <w:tcW w:w="1350" w:type="dxa"/>
            <w:tcBorders>
              <w:top w:val="nil"/>
              <w:left w:val="single" w:sz="4" w:space="0" w:color="000000"/>
              <w:bottom w:val="single" w:sz="4" w:space="0" w:color="000000"/>
              <w:right w:val="single" w:sz="4" w:space="0" w:color="000000"/>
            </w:tcBorders>
          </w:tcPr>
          <w:p w14:paraId="52469A2C" w14:textId="77777777" w:rsidR="00E3034E" w:rsidRPr="00DE140B" w:rsidRDefault="00E3034E">
            <w:pPr>
              <w:spacing w:after="160" w:line="259" w:lineRule="auto"/>
              <w:ind w:left="0" w:firstLine="0"/>
            </w:pPr>
          </w:p>
        </w:tc>
        <w:tc>
          <w:tcPr>
            <w:tcW w:w="1350" w:type="dxa"/>
            <w:tcBorders>
              <w:top w:val="nil"/>
              <w:left w:val="single" w:sz="4" w:space="0" w:color="000000"/>
              <w:bottom w:val="single" w:sz="4" w:space="0" w:color="000000"/>
              <w:right w:val="single" w:sz="4" w:space="0" w:color="000000"/>
            </w:tcBorders>
          </w:tcPr>
          <w:p w14:paraId="79955941" w14:textId="77777777" w:rsidR="00E3034E" w:rsidRPr="00DE140B" w:rsidRDefault="00E3034E">
            <w:pPr>
              <w:spacing w:after="160" w:line="259" w:lineRule="auto"/>
              <w:ind w:left="0" w:firstLine="0"/>
            </w:pPr>
          </w:p>
        </w:tc>
        <w:tc>
          <w:tcPr>
            <w:tcW w:w="624" w:type="dxa"/>
            <w:tcBorders>
              <w:top w:val="nil"/>
              <w:left w:val="single" w:sz="4" w:space="0" w:color="000000"/>
              <w:bottom w:val="single" w:sz="4" w:space="0" w:color="000000"/>
              <w:right w:val="single" w:sz="6" w:space="0" w:color="000000"/>
            </w:tcBorders>
          </w:tcPr>
          <w:p w14:paraId="718E198E" w14:textId="77777777" w:rsidR="00E3034E" w:rsidRPr="00DE140B" w:rsidRDefault="00E3034E">
            <w:pPr>
              <w:spacing w:after="160" w:line="259" w:lineRule="auto"/>
              <w:ind w:left="0" w:firstLine="0"/>
            </w:pPr>
          </w:p>
        </w:tc>
      </w:tr>
      <w:tr w:rsidR="00AE2140" w:rsidRPr="00DE140B" w14:paraId="31216BA8" w14:textId="77777777" w:rsidTr="00DF73CE">
        <w:trPr>
          <w:trHeight w:val="502"/>
        </w:trPr>
        <w:tc>
          <w:tcPr>
            <w:tcW w:w="4951" w:type="dxa"/>
            <w:tcBorders>
              <w:top w:val="single" w:sz="4" w:space="0" w:color="000000"/>
              <w:left w:val="single" w:sz="4" w:space="0" w:color="000000"/>
              <w:bottom w:val="single" w:sz="4" w:space="0" w:color="000000"/>
              <w:right w:val="single" w:sz="4" w:space="0" w:color="000000"/>
            </w:tcBorders>
          </w:tcPr>
          <w:p w14:paraId="45F8BA14" w14:textId="77777777" w:rsidR="00E3034E" w:rsidRPr="00DE140B" w:rsidRDefault="006E48D2">
            <w:pPr>
              <w:spacing w:after="0" w:line="259" w:lineRule="auto"/>
              <w:ind w:left="175" w:firstLine="0"/>
            </w:pPr>
            <w:r w:rsidRPr="00DE140B">
              <w:t xml:space="preserve">C. PROJECT STAFFING </w:t>
            </w:r>
          </w:p>
        </w:tc>
        <w:tc>
          <w:tcPr>
            <w:tcW w:w="1260" w:type="dxa"/>
            <w:tcBorders>
              <w:top w:val="single" w:sz="4" w:space="0" w:color="000000"/>
              <w:left w:val="single" w:sz="4" w:space="0" w:color="000000"/>
              <w:bottom w:val="single" w:sz="4" w:space="0" w:color="000000"/>
              <w:right w:val="single" w:sz="4" w:space="0" w:color="000000"/>
            </w:tcBorders>
          </w:tcPr>
          <w:p w14:paraId="72075DC4"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1FA51381"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AE9F38A"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1C30A70A"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6" w:space="0" w:color="000000"/>
            </w:tcBorders>
          </w:tcPr>
          <w:p w14:paraId="1184DD10"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54A982DD"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6A2BD263" w14:textId="77777777" w:rsidR="00E3034E" w:rsidRPr="00DE140B" w:rsidRDefault="006E48D2">
            <w:pPr>
              <w:spacing w:after="0" w:line="259" w:lineRule="auto"/>
              <w:ind w:left="115" w:firstLine="0"/>
              <w:jc w:val="both"/>
            </w:pPr>
            <w:r w:rsidRPr="00DE140B">
              <w:t xml:space="preserve">1. How current is the expertise of those contractors performing requested tasks? </w:t>
            </w:r>
          </w:p>
        </w:tc>
        <w:tc>
          <w:tcPr>
            <w:tcW w:w="1260" w:type="dxa"/>
            <w:tcBorders>
              <w:top w:val="single" w:sz="4" w:space="0" w:color="000000"/>
              <w:left w:val="single" w:sz="4" w:space="0" w:color="000000"/>
              <w:bottom w:val="single" w:sz="4" w:space="0" w:color="000000"/>
              <w:right w:val="single" w:sz="4" w:space="0" w:color="000000"/>
            </w:tcBorders>
          </w:tcPr>
          <w:p w14:paraId="2E330F4F"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77DF2063"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45EA7C3C"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4FACF6D1"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6" w:space="0" w:color="000000"/>
            </w:tcBorders>
          </w:tcPr>
          <w:p w14:paraId="398594C8"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6C585D60" w14:textId="77777777" w:rsidTr="00DF73CE">
        <w:trPr>
          <w:trHeight w:val="1085"/>
        </w:trPr>
        <w:tc>
          <w:tcPr>
            <w:tcW w:w="4951" w:type="dxa"/>
            <w:tcBorders>
              <w:top w:val="single" w:sz="4" w:space="0" w:color="000000"/>
              <w:left w:val="single" w:sz="4" w:space="0" w:color="000000"/>
              <w:bottom w:val="single" w:sz="4" w:space="0" w:color="000000"/>
              <w:right w:val="single" w:sz="4" w:space="0" w:color="000000"/>
            </w:tcBorders>
          </w:tcPr>
          <w:p w14:paraId="060E39B2" w14:textId="77777777" w:rsidR="00E3034E" w:rsidRPr="00DE140B" w:rsidRDefault="006E48D2">
            <w:pPr>
              <w:spacing w:after="0" w:line="259" w:lineRule="auto"/>
              <w:ind w:left="115" w:right="198" w:firstLine="0"/>
              <w:jc w:val="both"/>
            </w:pPr>
            <w:r w:rsidRPr="00DE140B">
              <w:t xml:space="preserve">2. Do contractor personnel possess the necessary knowledge, skills and ability to accomplish assigned tasks? </w:t>
            </w:r>
          </w:p>
        </w:tc>
        <w:tc>
          <w:tcPr>
            <w:tcW w:w="1260" w:type="dxa"/>
            <w:vMerge w:val="restart"/>
            <w:tcBorders>
              <w:top w:val="single" w:sz="4" w:space="0" w:color="000000"/>
              <w:left w:val="single" w:sz="4" w:space="0" w:color="000000"/>
              <w:bottom w:val="single" w:sz="4" w:space="0" w:color="000000"/>
              <w:right w:val="single" w:sz="4" w:space="0" w:color="000000"/>
            </w:tcBorders>
          </w:tcPr>
          <w:p w14:paraId="6AC81A3C"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vMerge w:val="restart"/>
            <w:tcBorders>
              <w:top w:val="single" w:sz="4" w:space="0" w:color="000000"/>
              <w:left w:val="single" w:sz="4" w:space="0" w:color="000000"/>
              <w:bottom w:val="single" w:sz="4" w:space="0" w:color="000000"/>
              <w:right w:val="single" w:sz="4" w:space="0" w:color="000000"/>
            </w:tcBorders>
          </w:tcPr>
          <w:p w14:paraId="19A34EF5"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vMerge w:val="restart"/>
            <w:tcBorders>
              <w:top w:val="single" w:sz="4" w:space="0" w:color="000000"/>
              <w:left w:val="single" w:sz="4" w:space="0" w:color="000000"/>
              <w:bottom w:val="single" w:sz="4" w:space="0" w:color="000000"/>
              <w:right w:val="single" w:sz="4" w:space="0" w:color="000000"/>
            </w:tcBorders>
          </w:tcPr>
          <w:p w14:paraId="2918DADB"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vMerge w:val="restart"/>
            <w:tcBorders>
              <w:top w:val="single" w:sz="4" w:space="0" w:color="000000"/>
              <w:left w:val="single" w:sz="4" w:space="0" w:color="000000"/>
              <w:bottom w:val="single" w:sz="4" w:space="0" w:color="000000"/>
              <w:right w:val="single" w:sz="4" w:space="0" w:color="000000"/>
            </w:tcBorders>
          </w:tcPr>
          <w:p w14:paraId="3990D2D5"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vMerge w:val="restart"/>
            <w:tcBorders>
              <w:top w:val="single" w:sz="4" w:space="0" w:color="000000"/>
              <w:left w:val="single" w:sz="4" w:space="0" w:color="000000"/>
              <w:bottom w:val="single" w:sz="4" w:space="0" w:color="000000"/>
              <w:right w:val="single" w:sz="6" w:space="0" w:color="000000"/>
            </w:tcBorders>
          </w:tcPr>
          <w:p w14:paraId="03F515F7"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1B87A36E"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15031201" w14:textId="77777777" w:rsidR="00E3034E" w:rsidRPr="00DE140B" w:rsidRDefault="006E48D2">
            <w:pPr>
              <w:spacing w:after="0" w:line="259" w:lineRule="auto"/>
              <w:ind w:left="115" w:firstLine="0"/>
              <w:jc w:val="both"/>
            </w:pPr>
            <w:r w:rsidRPr="00DE140B">
              <w:t xml:space="preserve">3. Are the staffing levels assigned by contractor appropriate for accomplishing the mission? </w:t>
            </w:r>
          </w:p>
        </w:tc>
        <w:tc>
          <w:tcPr>
            <w:tcW w:w="1260" w:type="dxa"/>
            <w:vMerge/>
            <w:tcBorders>
              <w:top w:val="nil"/>
              <w:left w:val="single" w:sz="4" w:space="0" w:color="000000"/>
              <w:bottom w:val="nil"/>
              <w:right w:val="single" w:sz="4" w:space="0" w:color="000000"/>
            </w:tcBorders>
          </w:tcPr>
          <w:p w14:paraId="31D67A05" w14:textId="77777777" w:rsidR="00E3034E" w:rsidRPr="00DE140B" w:rsidRDefault="00E3034E">
            <w:pPr>
              <w:spacing w:after="160" w:line="259" w:lineRule="auto"/>
              <w:ind w:left="0" w:firstLine="0"/>
            </w:pPr>
          </w:p>
        </w:tc>
        <w:tc>
          <w:tcPr>
            <w:tcW w:w="810" w:type="dxa"/>
            <w:vMerge/>
            <w:tcBorders>
              <w:top w:val="nil"/>
              <w:left w:val="single" w:sz="4" w:space="0" w:color="000000"/>
              <w:bottom w:val="nil"/>
              <w:right w:val="single" w:sz="4" w:space="0" w:color="000000"/>
            </w:tcBorders>
          </w:tcPr>
          <w:p w14:paraId="0C13DA80" w14:textId="77777777" w:rsidR="00E3034E" w:rsidRPr="00DE140B" w:rsidRDefault="00E3034E">
            <w:pPr>
              <w:spacing w:after="160" w:line="259" w:lineRule="auto"/>
              <w:ind w:left="0" w:firstLine="0"/>
            </w:pPr>
          </w:p>
        </w:tc>
        <w:tc>
          <w:tcPr>
            <w:tcW w:w="1350" w:type="dxa"/>
            <w:vMerge/>
            <w:tcBorders>
              <w:top w:val="nil"/>
              <w:left w:val="single" w:sz="4" w:space="0" w:color="000000"/>
              <w:bottom w:val="nil"/>
              <w:right w:val="single" w:sz="4" w:space="0" w:color="000000"/>
            </w:tcBorders>
          </w:tcPr>
          <w:p w14:paraId="70B21B51" w14:textId="77777777" w:rsidR="00E3034E" w:rsidRPr="00DE140B" w:rsidRDefault="00E3034E">
            <w:pPr>
              <w:spacing w:after="160" w:line="259" w:lineRule="auto"/>
              <w:ind w:left="0" w:firstLine="0"/>
            </w:pPr>
          </w:p>
        </w:tc>
        <w:tc>
          <w:tcPr>
            <w:tcW w:w="1350" w:type="dxa"/>
            <w:vMerge/>
            <w:tcBorders>
              <w:top w:val="nil"/>
              <w:left w:val="single" w:sz="4" w:space="0" w:color="000000"/>
              <w:bottom w:val="nil"/>
              <w:right w:val="single" w:sz="4" w:space="0" w:color="000000"/>
            </w:tcBorders>
          </w:tcPr>
          <w:p w14:paraId="7BCEE2D1" w14:textId="77777777" w:rsidR="00E3034E" w:rsidRPr="00DE140B" w:rsidRDefault="00E3034E">
            <w:pPr>
              <w:spacing w:after="160" w:line="259" w:lineRule="auto"/>
              <w:ind w:left="0" w:firstLine="0"/>
            </w:pPr>
          </w:p>
        </w:tc>
        <w:tc>
          <w:tcPr>
            <w:tcW w:w="624" w:type="dxa"/>
            <w:vMerge/>
            <w:tcBorders>
              <w:top w:val="nil"/>
              <w:left w:val="single" w:sz="4" w:space="0" w:color="000000"/>
              <w:bottom w:val="nil"/>
              <w:right w:val="single" w:sz="6" w:space="0" w:color="000000"/>
            </w:tcBorders>
          </w:tcPr>
          <w:p w14:paraId="4AE05773" w14:textId="77777777" w:rsidR="00E3034E" w:rsidRPr="00DE140B" w:rsidRDefault="00E3034E">
            <w:pPr>
              <w:spacing w:after="160" w:line="259" w:lineRule="auto"/>
              <w:ind w:left="0" w:firstLine="0"/>
            </w:pPr>
          </w:p>
        </w:tc>
      </w:tr>
      <w:tr w:rsidR="00AE2140" w:rsidRPr="00DE140B" w14:paraId="7DCB89E6" w14:textId="77777777" w:rsidTr="00DF73CE">
        <w:trPr>
          <w:trHeight w:val="502"/>
        </w:trPr>
        <w:tc>
          <w:tcPr>
            <w:tcW w:w="4951" w:type="dxa"/>
            <w:tcBorders>
              <w:top w:val="single" w:sz="4" w:space="0" w:color="000000"/>
              <w:left w:val="single" w:sz="4" w:space="0" w:color="000000"/>
              <w:bottom w:val="single" w:sz="4" w:space="0" w:color="000000"/>
              <w:right w:val="single" w:sz="4" w:space="0" w:color="000000"/>
            </w:tcBorders>
          </w:tcPr>
          <w:p w14:paraId="3D9585D5" w14:textId="77777777" w:rsidR="00E3034E" w:rsidRPr="00DE140B" w:rsidRDefault="006E48D2">
            <w:pPr>
              <w:spacing w:after="0" w:line="259" w:lineRule="auto"/>
              <w:ind w:left="115" w:firstLine="0"/>
            </w:pPr>
            <w:r w:rsidRPr="00DE140B">
              <w:t xml:space="preserve">D. VALUE OF THE CONTRACTOR: </w:t>
            </w:r>
          </w:p>
        </w:tc>
        <w:tc>
          <w:tcPr>
            <w:tcW w:w="1260" w:type="dxa"/>
            <w:vMerge/>
            <w:tcBorders>
              <w:top w:val="nil"/>
              <w:left w:val="single" w:sz="4" w:space="0" w:color="000000"/>
              <w:bottom w:val="single" w:sz="4" w:space="0" w:color="000000"/>
              <w:right w:val="single" w:sz="4" w:space="0" w:color="000000"/>
            </w:tcBorders>
          </w:tcPr>
          <w:p w14:paraId="2C3C122C" w14:textId="77777777" w:rsidR="00E3034E" w:rsidRPr="00DE140B" w:rsidRDefault="00E3034E">
            <w:pPr>
              <w:spacing w:after="160" w:line="259" w:lineRule="auto"/>
              <w:ind w:left="0" w:firstLine="0"/>
            </w:pPr>
          </w:p>
        </w:tc>
        <w:tc>
          <w:tcPr>
            <w:tcW w:w="810" w:type="dxa"/>
            <w:vMerge/>
            <w:tcBorders>
              <w:top w:val="nil"/>
              <w:left w:val="single" w:sz="4" w:space="0" w:color="000000"/>
              <w:bottom w:val="single" w:sz="4" w:space="0" w:color="000000"/>
              <w:right w:val="single" w:sz="4" w:space="0" w:color="000000"/>
            </w:tcBorders>
          </w:tcPr>
          <w:p w14:paraId="1791FB01" w14:textId="77777777" w:rsidR="00E3034E" w:rsidRPr="00DE140B" w:rsidRDefault="00E3034E">
            <w:pPr>
              <w:spacing w:after="160" w:line="259" w:lineRule="auto"/>
              <w:ind w:left="0" w:firstLine="0"/>
            </w:pPr>
          </w:p>
        </w:tc>
        <w:tc>
          <w:tcPr>
            <w:tcW w:w="1350" w:type="dxa"/>
            <w:vMerge/>
            <w:tcBorders>
              <w:top w:val="nil"/>
              <w:left w:val="single" w:sz="4" w:space="0" w:color="000000"/>
              <w:bottom w:val="single" w:sz="4" w:space="0" w:color="000000"/>
              <w:right w:val="single" w:sz="4" w:space="0" w:color="000000"/>
            </w:tcBorders>
          </w:tcPr>
          <w:p w14:paraId="565700BF" w14:textId="77777777" w:rsidR="00E3034E" w:rsidRPr="00DE140B" w:rsidRDefault="00E3034E">
            <w:pPr>
              <w:spacing w:after="160" w:line="259" w:lineRule="auto"/>
              <w:ind w:left="0" w:firstLine="0"/>
            </w:pPr>
          </w:p>
        </w:tc>
        <w:tc>
          <w:tcPr>
            <w:tcW w:w="1350" w:type="dxa"/>
            <w:vMerge/>
            <w:tcBorders>
              <w:top w:val="nil"/>
              <w:left w:val="single" w:sz="4" w:space="0" w:color="000000"/>
              <w:bottom w:val="single" w:sz="4" w:space="0" w:color="000000"/>
              <w:right w:val="single" w:sz="4" w:space="0" w:color="000000"/>
            </w:tcBorders>
          </w:tcPr>
          <w:p w14:paraId="62C47FBE" w14:textId="77777777" w:rsidR="00E3034E" w:rsidRPr="00DE140B" w:rsidRDefault="00E3034E">
            <w:pPr>
              <w:spacing w:after="160" w:line="259" w:lineRule="auto"/>
              <w:ind w:left="0" w:firstLine="0"/>
            </w:pPr>
          </w:p>
        </w:tc>
        <w:tc>
          <w:tcPr>
            <w:tcW w:w="624" w:type="dxa"/>
            <w:vMerge/>
            <w:tcBorders>
              <w:top w:val="nil"/>
              <w:left w:val="single" w:sz="4" w:space="0" w:color="000000"/>
              <w:bottom w:val="single" w:sz="4" w:space="0" w:color="000000"/>
              <w:right w:val="single" w:sz="6" w:space="0" w:color="000000"/>
            </w:tcBorders>
          </w:tcPr>
          <w:p w14:paraId="27658C7E" w14:textId="77777777" w:rsidR="00E3034E" w:rsidRPr="00DE140B" w:rsidRDefault="00E3034E">
            <w:pPr>
              <w:spacing w:after="160" w:line="259" w:lineRule="auto"/>
              <w:ind w:left="0" w:firstLine="0"/>
            </w:pPr>
          </w:p>
        </w:tc>
      </w:tr>
      <w:tr w:rsidR="00AE2140" w:rsidRPr="00DE140B" w14:paraId="131EB645"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04762B61" w14:textId="77777777" w:rsidR="00E3034E" w:rsidRPr="00DE140B" w:rsidRDefault="006E48D2">
            <w:pPr>
              <w:spacing w:after="0" w:line="259" w:lineRule="auto"/>
              <w:ind w:left="115" w:firstLine="0"/>
              <w:jc w:val="both"/>
            </w:pPr>
            <w:r w:rsidRPr="00DE140B">
              <w:t xml:space="preserve">1. How would you assess the value of the services provided by the contractor? </w:t>
            </w:r>
          </w:p>
        </w:tc>
        <w:tc>
          <w:tcPr>
            <w:tcW w:w="1260" w:type="dxa"/>
            <w:tcBorders>
              <w:top w:val="single" w:sz="4" w:space="0" w:color="000000"/>
              <w:left w:val="single" w:sz="4" w:space="0" w:color="000000"/>
              <w:bottom w:val="single" w:sz="4" w:space="0" w:color="000000"/>
              <w:right w:val="single" w:sz="4" w:space="0" w:color="000000"/>
            </w:tcBorders>
          </w:tcPr>
          <w:p w14:paraId="446ACE3A"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5076646E"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68F7B63C"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021719AE"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6" w:space="0" w:color="000000"/>
            </w:tcBorders>
          </w:tcPr>
          <w:p w14:paraId="4B40E1AE"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624BAD5B"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1C432852" w14:textId="77777777" w:rsidR="00E3034E" w:rsidRPr="00DE140B" w:rsidRDefault="006E48D2">
            <w:pPr>
              <w:spacing w:after="0" w:line="259" w:lineRule="auto"/>
              <w:ind w:left="115" w:firstLine="0"/>
              <w:jc w:val="both"/>
            </w:pPr>
            <w:r w:rsidRPr="00DE140B">
              <w:t xml:space="preserve">2. How do you rate the quality of the products delivered by the contractor? </w:t>
            </w:r>
          </w:p>
        </w:tc>
        <w:tc>
          <w:tcPr>
            <w:tcW w:w="1260" w:type="dxa"/>
            <w:tcBorders>
              <w:top w:val="single" w:sz="4" w:space="0" w:color="000000"/>
              <w:left w:val="single" w:sz="4" w:space="0" w:color="000000"/>
              <w:bottom w:val="single" w:sz="4" w:space="0" w:color="000000"/>
              <w:right w:val="single" w:sz="4" w:space="0" w:color="000000"/>
            </w:tcBorders>
          </w:tcPr>
          <w:p w14:paraId="576E8E8E"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475FC357"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3FD5ADB5"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0375CF13"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6" w:space="0" w:color="000000"/>
            </w:tcBorders>
          </w:tcPr>
          <w:p w14:paraId="5995C8F8" w14:textId="77777777" w:rsidR="00E3034E" w:rsidRPr="00DE140B" w:rsidRDefault="006E48D2">
            <w:pPr>
              <w:spacing w:after="0" w:line="259" w:lineRule="auto"/>
              <w:ind w:left="0" w:firstLine="0"/>
            </w:pPr>
            <w:r w:rsidRPr="00DE140B">
              <w:rPr>
                <w:rFonts w:eastAsia="Times New Roman"/>
                <w:sz w:val="20"/>
              </w:rPr>
              <w:t xml:space="preserve"> </w:t>
            </w:r>
          </w:p>
        </w:tc>
      </w:tr>
      <w:tr w:rsidR="00AE2140" w:rsidRPr="00DE140B" w14:paraId="458669B2" w14:textId="77777777" w:rsidTr="00DF73CE">
        <w:trPr>
          <w:trHeight w:val="792"/>
        </w:trPr>
        <w:tc>
          <w:tcPr>
            <w:tcW w:w="4951" w:type="dxa"/>
            <w:tcBorders>
              <w:top w:val="single" w:sz="4" w:space="0" w:color="000000"/>
              <w:left w:val="single" w:sz="4" w:space="0" w:color="000000"/>
              <w:bottom w:val="single" w:sz="4" w:space="0" w:color="000000"/>
              <w:right w:val="single" w:sz="4" w:space="0" w:color="000000"/>
            </w:tcBorders>
          </w:tcPr>
          <w:p w14:paraId="0C465F0B" w14:textId="77777777" w:rsidR="00E3034E" w:rsidRPr="00DE140B" w:rsidRDefault="006E48D2">
            <w:pPr>
              <w:spacing w:after="0" w:line="259" w:lineRule="auto"/>
              <w:ind w:left="115" w:firstLine="0"/>
              <w:jc w:val="both"/>
            </w:pPr>
            <w:r w:rsidRPr="00DE140B">
              <w:t xml:space="preserve">3. What overall rating would you give to the contractor's performance? </w:t>
            </w:r>
          </w:p>
        </w:tc>
        <w:tc>
          <w:tcPr>
            <w:tcW w:w="1260" w:type="dxa"/>
            <w:tcBorders>
              <w:top w:val="single" w:sz="4" w:space="0" w:color="000000"/>
              <w:left w:val="single" w:sz="4" w:space="0" w:color="000000"/>
              <w:bottom w:val="single" w:sz="4" w:space="0" w:color="000000"/>
              <w:right w:val="single" w:sz="4" w:space="0" w:color="000000"/>
            </w:tcBorders>
          </w:tcPr>
          <w:p w14:paraId="02B8DA74" w14:textId="77777777" w:rsidR="00E3034E" w:rsidRPr="00DE140B" w:rsidRDefault="006E48D2">
            <w:pPr>
              <w:spacing w:after="0" w:line="259" w:lineRule="auto"/>
              <w:ind w:left="2" w:firstLine="0"/>
            </w:pPr>
            <w:r w:rsidRPr="00DE140B">
              <w:rPr>
                <w:rFonts w:eastAsia="Times New Roman"/>
                <w:sz w:val="20"/>
              </w:rPr>
              <w:t xml:space="preserve"> </w:t>
            </w:r>
          </w:p>
        </w:tc>
        <w:tc>
          <w:tcPr>
            <w:tcW w:w="810" w:type="dxa"/>
            <w:tcBorders>
              <w:top w:val="single" w:sz="4" w:space="0" w:color="000000"/>
              <w:left w:val="single" w:sz="4" w:space="0" w:color="000000"/>
              <w:bottom w:val="single" w:sz="4" w:space="0" w:color="000000"/>
              <w:right w:val="single" w:sz="4" w:space="0" w:color="000000"/>
            </w:tcBorders>
          </w:tcPr>
          <w:p w14:paraId="08A14320"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2D98D1D5" w14:textId="77777777" w:rsidR="00E3034E" w:rsidRPr="00DE140B" w:rsidRDefault="006E48D2">
            <w:pPr>
              <w:spacing w:after="0" w:line="259" w:lineRule="auto"/>
              <w:ind w:left="0" w:firstLine="0"/>
            </w:pPr>
            <w:r w:rsidRPr="00DE140B">
              <w:rPr>
                <w:rFonts w:eastAsia="Times New Roman"/>
                <w:sz w:val="20"/>
              </w:rPr>
              <w:t xml:space="preserve"> </w:t>
            </w:r>
          </w:p>
        </w:tc>
        <w:tc>
          <w:tcPr>
            <w:tcW w:w="1350" w:type="dxa"/>
            <w:tcBorders>
              <w:top w:val="single" w:sz="4" w:space="0" w:color="000000"/>
              <w:left w:val="single" w:sz="4" w:space="0" w:color="000000"/>
              <w:bottom w:val="single" w:sz="4" w:space="0" w:color="000000"/>
              <w:right w:val="single" w:sz="4" w:space="0" w:color="000000"/>
            </w:tcBorders>
          </w:tcPr>
          <w:p w14:paraId="5AB6B37B" w14:textId="77777777" w:rsidR="00E3034E" w:rsidRPr="00DE140B" w:rsidRDefault="006E48D2">
            <w:pPr>
              <w:spacing w:after="0" w:line="259" w:lineRule="auto"/>
              <w:ind w:left="0" w:firstLine="0"/>
            </w:pPr>
            <w:r w:rsidRPr="00DE140B">
              <w:rPr>
                <w:rFonts w:eastAsia="Times New Roman"/>
                <w:sz w:val="20"/>
              </w:rPr>
              <w:t xml:space="preserve"> </w:t>
            </w:r>
          </w:p>
        </w:tc>
        <w:tc>
          <w:tcPr>
            <w:tcW w:w="624" w:type="dxa"/>
            <w:tcBorders>
              <w:top w:val="single" w:sz="4" w:space="0" w:color="000000"/>
              <w:left w:val="single" w:sz="4" w:space="0" w:color="000000"/>
              <w:bottom w:val="single" w:sz="4" w:space="0" w:color="000000"/>
              <w:right w:val="single" w:sz="6" w:space="0" w:color="000000"/>
            </w:tcBorders>
          </w:tcPr>
          <w:p w14:paraId="2E1061D8" w14:textId="77777777" w:rsidR="00E3034E" w:rsidRPr="00DE140B" w:rsidRDefault="006E48D2">
            <w:pPr>
              <w:spacing w:after="0" w:line="259" w:lineRule="auto"/>
              <w:ind w:left="0" w:firstLine="0"/>
            </w:pPr>
            <w:r w:rsidRPr="00DE140B">
              <w:rPr>
                <w:rFonts w:eastAsia="Times New Roman"/>
                <w:sz w:val="20"/>
              </w:rPr>
              <w:t xml:space="preserve"> </w:t>
            </w:r>
          </w:p>
        </w:tc>
      </w:tr>
    </w:tbl>
    <w:p w14:paraId="50919D6A" w14:textId="77777777" w:rsidR="00E3034E" w:rsidRPr="00DE140B" w:rsidRDefault="006E48D2">
      <w:pPr>
        <w:ind w:left="287" w:right="54"/>
      </w:pPr>
      <w:r w:rsidRPr="00DE140B">
        <w:t>***Poor and Below Satisfactory ratings must be explained in Section II (Narrative Clarification) below. Must be supportive and objective.</w:t>
      </w:r>
      <w:r w:rsidRPr="00DE140B">
        <w:rPr>
          <w:sz w:val="17"/>
        </w:rPr>
        <w:t xml:space="preserve"> </w:t>
      </w:r>
    </w:p>
    <w:tbl>
      <w:tblPr>
        <w:tblStyle w:val="TableGrid"/>
        <w:tblW w:w="10337" w:type="dxa"/>
        <w:tblInd w:w="183" w:type="dxa"/>
        <w:tblCellMar>
          <w:top w:w="53" w:type="dxa"/>
          <w:left w:w="122" w:type="dxa"/>
          <w:right w:w="115" w:type="dxa"/>
        </w:tblCellMar>
        <w:tblLook w:val="04A0" w:firstRow="1" w:lastRow="0" w:firstColumn="1" w:lastColumn="0" w:noHBand="0" w:noVBand="1"/>
      </w:tblPr>
      <w:tblGrid>
        <w:gridCol w:w="10337"/>
      </w:tblGrid>
      <w:tr w:rsidR="00E3034E" w:rsidRPr="00DE140B" w14:paraId="225BAEB7" w14:textId="77777777" w:rsidTr="00DF73CE">
        <w:trPr>
          <w:trHeight w:val="4438"/>
        </w:trPr>
        <w:tc>
          <w:tcPr>
            <w:tcW w:w="10337" w:type="dxa"/>
            <w:tcBorders>
              <w:top w:val="single" w:sz="8" w:space="0" w:color="000000"/>
              <w:left w:val="single" w:sz="8" w:space="0" w:color="000000"/>
              <w:bottom w:val="single" w:sz="8" w:space="0" w:color="000000"/>
              <w:right w:val="single" w:sz="8" w:space="0" w:color="000000"/>
            </w:tcBorders>
          </w:tcPr>
          <w:p w14:paraId="7D50DDD8" w14:textId="77777777" w:rsidR="00E3034E" w:rsidRPr="00DE140B" w:rsidRDefault="006E48D2">
            <w:pPr>
              <w:spacing w:after="0" w:line="259" w:lineRule="auto"/>
              <w:ind w:left="0" w:firstLine="0"/>
            </w:pPr>
            <w:r w:rsidRPr="00DE140B">
              <w:t xml:space="preserve">SECTION II. NARRATIVE CLARIFICATION (USE ADDITIONAL SPACE AS REQUIRED): </w:t>
            </w:r>
          </w:p>
        </w:tc>
      </w:tr>
      <w:tr w:rsidR="00E3034E" w:rsidRPr="00DE140B" w14:paraId="6DC6F083" w14:textId="77777777" w:rsidTr="00DF73CE">
        <w:trPr>
          <w:trHeight w:val="1003"/>
        </w:trPr>
        <w:tc>
          <w:tcPr>
            <w:tcW w:w="10337" w:type="dxa"/>
            <w:tcBorders>
              <w:top w:val="single" w:sz="8" w:space="0" w:color="000000"/>
              <w:left w:val="single" w:sz="8" w:space="0" w:color="000000"/>
              <w:bottom w:val="single" w:sz="8" w:space="0" w:color="000000"/>
              <w:right w:val="single" w:sz="8" w:space="0" w:color="000000"/>
            </w:tcBorders>
          </w:tcPr>
          <w:p w14:paraId="324A7713" w14:textId="77777777" w:rsidR="00E3034E" w:rsidRPr="00DE140B" w:rsidRDefault="006E48D2">
            <w:pPr>
              <w:spacing w:after="0" w:line="259" w:lineRule="auto"/>
              <w:ind w:left="0" w:firstLine="0"/>
            </w:pPr>
            <w:r w:rsidRPr="00DE140B">
              <w:t xml:space="preserve">Typed Name and Title of Government Project Lead/COR: </w:t>
            </w:r>
          </w:p>
        </w:tc>
      </w:tr>
    </w:tbl>
    <w:p w14:paraId="0405BEEA" w14:textId="77777777" w:rsidR="00E3034E" w:rsidRPr="00DE140B" w:rsidRDefault="00E3034E">
      <w:pPr>
        <w:spacing w:after="0" w:line="259" w:lineRule="auto"/>
        <w:ind w:left="-258" w:right="61" w:firstLine="0"/>
        <w:jc w:val="both"/>
      </w:pPr>
    </w:p>
    <w:tbl>
      <w:tblPr>
        <w:tblStyle w:val="TableGrid"/>
        <w:tblW w:w="10351" w:type="dxa"/>
        <w:tblInd w:w="169" w:type="dxa"/>
        <w:tblCellMar>
          <w:top w:w="58" w:type="dxa"/>
          <w:left w:w="115" w:type="dxa"/>
          <w:right w:w="115" w:type="dxa"/>
        </w:tblCellMar>
        <w:tblLook w:val="04A0" w:firstRow="1" w:lastRow="0" w:firstColumn="1" w:lastColumn="0" w:noHBand="0" w:noVBand="1"/>
      </w:tblPr>
      <w:tblGrid>
        <w:gridCol w:w="10351"/>
      </w:tblGrid>
      <w:tr w:rsidR="00E3034E" w:rsidRPr="00DE140B" w14:paraId="3A70C7AF" w14:textId="77777777" w:rsidTr="00DF73CE">
        <w:trPr>
          <w:trHeight w:val="1002"/>
        </w:trPr>
        <w:tc>
          <w:tcPr>
            <w:tcW w:w="10351" w:type="dxa"/>
            <w:tcBorders>
              <w:top w:val="single" w:sz="8" w:space="0" w:color="000000"/>
              <w:left w:val="single" w:sz="8" w:space="0" w:color="000000"/>
              <w:bottom w:val="single" w:sz="8" w:space="0" w:color="000000"/>
              <w:right w:val="single" w:sz="8" w:space="0" w:color="000000"/>
            </w:tcBorders>
          </w:tcPr>
          <w:p w14:paraId="6B79CB15" w14:textId="77777777" w:rsidR="00E3034E" w:rsidRPr="00DE140B" w:rsidRDefault="006E48D2">
            <w:pPr>
              <w:spacing w:after="0" w:line="259" w:lineRule="auto"/>
              <w:ind w:left="0" w:firstLine="0"/>
            </w:pPr>
            <w:r w:rsidRPr="00DE140B">
              <w:t xml:space="preserve">Signed Name of Government Project Lead/COR: </w:t>
            </w:r>
          </w:p>
        </w:tc>
      </w:tr>
    </w:tbl>
    <w:p w14:paraId="49D043BF" w14:textId="77777777" w:rsidR="004E3650" w:rsidRPr="00DE140B" w:rsidRDefault="004E3650" w:rsidP="004E3650">
      <w:pPr>
        <w:ind w:left="0" w:firstLine="0"/>
      </w:pPr>
    </w:p>
    <w:p w14:paraId="74E028D4" w14:textId="77777777" w:rsidR="00410649" w:rsidRPr="00DE140B" w:rsidRDefault="00410649">
      <w:pPr>
        <w:spacing w:after="160" w:line="278" w:lineRule="auto"/>
        <w:ind w:left="0" w:firstLine="0"/>
        <w:rPr>
          <w:b/>
        </w:rPr>
      </w:pPr>
      <w:r w:rsidRPr="00DE140B">
        <w:br w:type="page"/>
      </w:r>
    </w:p>
    <w:p w14:paraId="422C60D7" w14:textId="0EE7FCF6" w:rsidR="008F5F96" w:rsidRPr="00DE140B" w:rsidRDefault="008F5F96" w:rsidP="00DF73CE">
      <w:pPr>
        <w:pStyle w:val="Heading3"/>
        <w:spacing w:before="240" w:after="240" w:line="240" w:lineRule="auto"/>
        <w:ind w:left="0" w:hanging="14"/>
      </w:pPr>
      <w:bookmarkStart w:id="40" w:name="_Toc208907025"/>
      <w:r w:rsidRPr="00DE140B">
        <w:t>Appendix B</w:t>
      </w:r>
      <w:bookmarkEnd w:id="40"/>
    </w:p>
    <w:p w14:paraId="59D496AE" w14:textId="77777777" w:rsidR="004E3650" w:rsidRPr="00DE140B" w:rsidRDefault="004E3650" w:rsidP="004E3650">
      <w:pPr>
        <w:ind w:left="0" w:firstLine="0"/>
      </w:pPr>
    </w:p>
    <w:tbl>
      <w:tblPr>
        <w:tblpPr w:leftFromText="180" w:rightFromText="180" w:vertAnchor="text" w:tblpY="1"/>
        <w:tblOverlap w:val="neve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1716"/>
        <w:gridCol w:w="1795"/>
        <w:gridCol w:w="357"/>
        <w:gridCol w:w="695"/>
        <w:gridCol w:w="1234"/>
        <w:gridCol w:w="314"/>
        <w:gridCol w:w="1168"/>
        <w:gridCol w:w="1404"/>
        <w:gridCol w:w="1755"/>
      </w:tblGrid>
      <w:tr w:rsidR="004E3650" w:rsidRPr="00DE140B" w14:paraId="7F15C9E6" w14:textId="77777777">
        <w:trPr>
          <w:trHeight w:val="330"/>
        </w:trPr>
        <w:tc>
          <w:tcPr>
            <w:tcW w:w="10438" w:type="dxa"/>
            <w:gridSpan w:val="9"/>
          </w:tcPr>
          <w:p w14:paraId="21C43444" w14:textId="77777777" w:rsidR="004E3650" w:rsidRPr="00DE140B" w:rsidRDefault="004E3650">
            <w:pPr>
              <w:pStyle w:val="TableParagraph"/>
              <w:spacing w:before="39"/>
              <w:ind w:left="3816" w:right="3788"/>
              <w:jc w:val="center"/>
              <w:rPr>
                <w:rFonts w:ascii="Arial" w:hAnsi="Arial" w:cs="Arial"/>
                <w:b/>
                <w:sz w:val="20"/>
                <w:szCs w:val="20"/>
              </w:rPr>
            </w:pPr>
            <w:r w:rsidRPr="00DE140B">
              <w:rPr>
                <w:rFonts w:ascii="Arial" w:hAnsi="Arial" w:cs="Arial"/>
                <w:b/>
                <w:sz w:val="20"/>
                <w:szCs w:val="20"/>
              </w:rPr>
              <w:t>Contract Discrepancy Report</w:t>
            </w:r>
          </w:p>
        </w:tc>
      </w:tr>
      <w:tr w:rsidR="004E3650" w:rsidRPr="00DE140B" w14:paraId="47C62909" w14:textId="77777777">
        <w:trPr>
          <w:trHeight w:val="505"/>
        </w:trPr>
        <w:tc>
          <w:tcPr>
            <w:tcW w:w="4563" w:type="dxa"/>
            <w:gridSpan w:val="4"/>
          </w:tcPr>
          <w:p w14:paraId="01EF7B6A"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Contract Number:</w:t>
            </w:r>
          </w:p>
        </w:tc>
        <w:tc>
          <w:tcPr>
            <w:tcW w:w="5875" w:type="dxa"/>
            <w:gridSpan w:val="5"/>
          </w:tcPr>
          <w:p w14:paraId="5B5E328D" w14:textId="77777777" w:rsidR="004E3650" w:rsidRPr="00DE140B" w:rsidRDefault="004E3650">
            <w:pPr>
              <w:pStyle w:val="TableParagraph"/>
              <w:ind w:left="109"/>
              <w:rPr>
                <w:rFonts w:ascii="Arial" w:hAnsi="Arial" w:cs="Arial"/>
                <w:sz w:val="20"/>
                <w:szCs w:val="20"/>
              </w:rPr>
            </w:pPr>
            <w:r w:rsidRPr="00DE140B">
              <w:rPr>
                <w:rFonts w:ascii="Arial" w:hAnsi="Arial" w:cs="Arial"/>
                <w:sz w:val="20"/>
                <w:szCs w:val="20"/>
              </w:rPr>
              <w:t>Report No. for this Discrepancy:</w:t>
            </w:r>
          </w:p>
        </w:tc>
      </w:tr>
      <w:tr w:rsidR="004E3650" w:rsidRPr="00DE140B" w14:paraId="436E0C18" w14:textId="77777777">
        <w:trPr>
          <w:trHeight w:val="692"/>
        </w:trPr>
        <w:tc>
          <w:tcPr>
            <w:tcW w:w="4563" w:type="dxa"/>
            <w:gridSpan w:val="4"/>
          </w:tcPr>
          <w:p w14:paraId="182118A3"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To: (Contractor/Manager’s Name)</w:t>
            </w:r>
          </w:p>
        </w:tc>
        <w:tc>
          <w:tcPr>
            <w:tcW w:w="5875" w:type="dxa"/>
            <w:gridSpan w:val="5"/>
          </w:tcPr>
          <w:p w14:paraId="48BADAF0" w14:textId="77777777" w:rsidR="004E3650" w:rsidRPr="00DE140B" w:rsidRDefault="004E3650">
            <w:pPr>
              <w:pStyle w:val="TableParagraph"/>
              <w:ind w:left="109"/>
              <w:rPr>
                <w:rFonts w:ascii="Arial" w:hAnsi="Arial" w:cs="Arial"/>
                <w:sz w:val="20"/>
                <w:szCs w:val="20"/>
              </w:rPr>
            </w:pPr>
            <w:r w:rsidRPr="00DE140B">
              <w:rPr>
                <w:rFonts w:ascii="Arial" w:hAnsi="Arial" w:cs="Arial"/>
                <w:sz w:val="20"/>
                <w:szCs w:val="20"/>
              </w:rPr>
              <w:t>From: (Name of COR)</w:t>
            </w:r>
          </w:p>
        </w:tc>
      </w:tr>
      <w:tr w:rsidR="004E3650" w:rsidRPr="00DE140B" w14:paraId="03F22525" w14:textId="77777777">
        <w:trPr>
          <w:trHeight w:val="252"/>
        </w:trPr>
        <w:tc>
          <w:tcPr>
            <w:tcW w:w="10438" w:type="dxa"/>
            <w:gridSpan w:val="9"/>
          </w:tcPr>
          <w:p w14:paraId="6FD2C590" w14:textId="77777777" w:rsidR="004E3650" w:rsidRPr="00DE140B" w:rsidRDefault="004E3650">
            <w:pPr>
              <w:pStyle w:val="TableParagraph"/>
              <w:spacing w:line="232" w:lineRule="exact"/>
              <w:ind w:left="107"/>
              <w:rPr>
                <w:rFonts w:ascii="Arial" w:hAnsi="Arial" w:cs="Arial"/>
                <w:sz w:val="20"/>
                <w:szCs w:val="20"/>
              </w:rPr>
            </w:pPr>
            <w:r w:rsidRPr="00DE140B">
              <w:rPr>
                <w:rFonts w:ascii="Arial" w:hAnsi="Arial" w:cs="Arial"/>
                <w:sz w:val="20"/>
                <w:szCs w:val="20"/>
              </w:rPr>
              <w:t>5.</w:t>
            </w:r>
            <w:r w:rsidRPr="00DE140B">
              <w:rPr>
                <w:rFonts w:ascii="Arial" w:hAnsi="Arial" w:cs="Arial"/>
                <w:spacing w:val="54"/>
                <w:sz w:val="20"/>
                <w:szCs w:val="20"/>
              </w:rPr>
              <w:t xml:space="preserve"> </w:t>
            </w:r>
            <w:r w:rsidRPr="00DE140B">
              <w:rPr>
                <w:rFonts w:ascii="Arial" w:hAnsi="Arial" w:cs="Arial"/>
                <w:sz w:val="20"/>
                <w:szCs w:val="20"/>
              </w:rPr>
              <w:t>Dates</w:t>
            </w:r>
          </w:p>
        </w:tc>
      </w:tr>
      <w:tr w:rsidR="004E3650" w:rsidRPr="00DE140B" w14:paraId="7E1736C3" w14:textId="77777777">
        <w:trPr>
          <w:trHeight w:val="506"/>
        </w:trPr>
        <w:tc>
          <w:tcPr>
            <w:tcW w:w="3511" w:type="dxa"/>
            <w:gridSpan w:val="2"/>
          </w:tcPr>
          <w:p w14:paraId="7B87AB6B"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5a.</w:t>
            </w:r>
            <w:r w:rsidRPr="00DE140B">
              <w:rPr>
                <w:rFonts w:ascii="Arial" w:hAnsi="Arial" w:cs="Arial"/>
                <w:spacing w:val="54"/>
                <w:sz w:val="20"/>
                <w:szCs w:val="20"/>
              </w:rPr>
              <w:t xml:space="preserve"> </w:t>
            </w:r>
            <w:r w:rsidRPr="00DE140B">
              <w:rPr>
                <w:rFonts w:ascii="Arial" w:hAnsi="Arial" w:cs="Arial"/>
                <w:sz w:val="20"/>
                <w:szCs w:val="20"/>
              </w:rPr>
              <w:t>Prepared:</w:t>
            </w:r>
          </w:p>
        </w:tc>
        <w:tc>
          <w:tcPr>
            <w:tcW w:w="3768" w:type="dxa"/>
            <w:gridSpan w:val="5"/>
          </w:tcPr>
          <w:p w14:paraId="1EC823CE" w14:textId="77777777" w:rsidR="004E3650" w:rsidRPr="00DE140B" w:rsidRDefault="004E3650">
            <w:pPr>
              <w:pStyle w:val="TableParagraph"/>
              <w:ind w:left="108"/>
              <w:rPr>
                <w:rFonts w:ascii="Arial" w:hAnsi="Arial" w:cs="Arial"/>
                <w:sz w:val="20"/>
                <w:szCs w:val="20"/>
              </w:rPr>
            </w:pPr>
            <w:r w:rsidRPr="00DE140B">
              <w:rPr>
                <w:rFonts w:ascii="Arial" w:hAnsi="Arial" w:cs="Arial"/>
                <w:sz w:val="20"/>
                <w:szCs w:val="20"/>
              </w:rPr>
              <w:t>5b. Returned by Contractor:</w:t>
            </w:r>
          </w:p>
        </w:tc>
        <w:tc>
          <w:tcPr>
            <w:tcW w:w="3159" w:type="dxa"/>
            <w:gridSpan w:val="2"/>
          </w:tcPr>
          <w:p w14:paraId="7F125A18" w14:textId="77777777" w:rsidR="004E3650" w:rsidRPr="00DE140B" w:rsidRDefault="004E3650">
            <w:pPr>
              <w:pStyle w:val="TableParagraph"/>
              <w:ind w:left="114"/>
              <w:rPr>
                <w:rFonts w:ascii="Arial" w:hAnsi="Arial" w:cs="Arial"/>
                <w:sz w:val="20"/>
                <w:szCs w:val="20"/>
              </w:rPr>
            </w:pPr>
            <w:r w:rsidRPr="00DE140B">
              <w:rPr>
                <w:rFonts w:ascii="Arial" w:hAnsi="Arial" w:cs="Arial"/>
                <w:sz w:val="20"/>
                <w:szCs w:val="20"/>
              </w:rPr>
              <w:t>5c. Action Complete:</w:t>
            </w:r>
          </w:p>
        </w:tc>
      </w:tr>
      <w:tr w:rsidR="004E3650" w:rsidRPr="00DE140B" w14:paraId="2A8B1766" w14:textId="77777777">
        <w:trPr>
          <w:trHeight w:val="1263"/>
        </w:trPr>
        <w:tc>
          <w:tcPr>
            <w:tcW w:w="10438" w:type="dxa"/>
            <w:gridSpan w:val="9"/>
          </w:tcPr>
          <w:p w14:paraId="5B9CD458" w14:textId="77777777" w:rsidR="004E3650" w:rsidRPr="00DE140B" w:rsidRDefault="004E3650">
            <w:pPr>
              <w:pStyle w:val="TableParagraph"/>
              <w:ind w:left="107" w:right="889"/>
              <w:rPr>
                <w:rFonts w:ascii="Arial" w:hAnsi="Arial" w:cs="Arial"/>
                <w:sz w:val="20"/>
                <w:szCs w:val="20"/>
              </w:rPr>
            </w:pPr>
            <w:r w:rsidRPr="00DE140B">
              <w:rPr>
                <w:rFonts w:ascii="Arial" w:hAnsi="Arial" w:cs="Arial"/>
                <w:sz w:val="20"/>
                <w:szCs w:val="20"/>
              </w:rPr>
              <w:t>Discrepancy or Problem: (Describe in detail. Include reference to PWS Directive; attach additional sheet if necessary.)</w:t>
            </w:r>
          </w:p>
        </w:tc>
      </w:tr>
      <w:tr w:rsidR="004E3650" w:rsidRPr="00DE140B" w14:paraId="61DA2968" w14:textId="77777777">
        <w:trPr>
          <w:trHeight w:val="506"/>
        </w:trPr>
        <w:tc>
          <w:tcPr>
            <w:tcW w:w="10438" w:type="dxa"/>
            <w:gridSpan w:val="9"/>
          </w:tcPr>
          <w:p w14:paraId="350D7F51"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Signature of Contracting Officer or COR:</w:t>
            </w:r>
          </w:p>
        </w:tc>
      </w:tr>
      <w:tr w:rsidR="004E3650" w:rsidRPr="00DE140B" w14:paraId="030F35AB" w14:textId="77777777">
        <w:trPr>
          <w:trHeight w:val="591"/>
        </w:trPr>
        <w:tc>
          <w:tcPr>
            <w:tcW w:w="4563" w:type="dxa"/>
            <w:gridSpan w:val="4"/>
          </w:tcPr>
          <w:p w14:paraId="0973529A" w14:textId="77777777" w:rsidR="004E3650" w:rsidRPr="00DE140B" w:rsidRDefault="004E3650">
            <w:pPr>
              <w:pStyle w:val="TableParagraph"/>
              <w:spacing w:line="252" w:lineRule="exact"/>
              <w:ind w:left="107"/>
              <w:rPr>
                <w:rFonts w:ascii="Arial" w:hAnsi="Arial" w:cs="Arial"/>
                <w:sz w:val="20"/>
                <w:szCs w:val="20"/>
              </w:rPr>
            </w:pPr>
            <w:r w:rsidRPr="00DE140B">
              <w:rPr>
                <w:rFonts w:ascii="Arial" w:hAnsi="Arial" w:cs="Arial"/>
                <w:sz w:val="20"/>
                <w:szCs w:val="20"/>
              </w:rPr>
              <w:t>8a. To: (Contracting Officer and/or COR)</w:t>
            </w:r>
          </w:p>
        </w:tc>
        <w:tc>
          <w:tcPr>
            <w:tcW w:w="5875" w:type="dxa"/>
            <w:gridSpan w:val="5"/>
          </w:tcPr>
          <w:p w14:paraId="28348CED" w14:textId="77777777" w:rsidR="004E3650" w:rsidRPr="00DE140B" w:rsidRDefault="004E3650">
            <w:pPr>
              <w:pStyle w:val="TableParagraph"/>
              <w:spacing w:line="252" w:lineRule="exact"/>
              <w:ind w:left="109"/>
              <w:rPr>
                <w:rFonts w:ascii="Arial" w:hAnsi="Arial" w:cs="Arial"/>
                <w:sz w:val="20"/>
                <w:szCs w:val="20"/>
              </w:rPr>
            </w:pPr>
            <w:r w:rsidRPr="00DE140B">
              <w:rPr>
                <w:rFonts w:ascii="Arial" w:hAnsi="Arial" w:cs="Arial"/>
                <w:sz w:val="20"/>
                <w:szCs w:val="20"/>
              </w:rPr>
              <w:t>8b. From: (Contractor)</w:t>
            </w:r>
          </w:p>
        </w:tc>
      </w:tr>
      <w:tr w:rsidR="004E3650" w:rsidRPr="00DE140B" w14:paraId="56F1A68B" w14:textId="77777777">
        <w:trPr>
          <w:trHeight w:val="1254"/>
        </w:trPr>
        <w:tc>
          <w:tcPr>
            <w:tcW w:w="10438" w:type="dxa"/>
            <w:gridSpan w:val="9"/>
          </w:tcPr>
          <w:p w14:paraId="798AA53A" w14:textId="77777777" w:rsidR="004E3650" w:rsidRPr="00DE140B" w:rsidRDefault="004E3650">
            <w:pPr>
              <w:pStyle w:val="TableParagraph"/>
              <w:ind w:left="107" w:right="110"/>
              <w:rPr>
                <w:rFonts w:ascii="Arial" w:hAnsi="Arial" w:cs="Arial"/>
                <w:sz w:val="20"/>
                <w:szCs w:val="20"/>
              </w:rPr>
            </w:pPr>
            <w:r w:rsidRPr="00DE140B">
              <w:rPr>
                <w:rFonts w:ascii="Arial" w:hAnsi="Arial" w:cs="Arial"/>
                <w:sz w:val="20"/>
                <w:szCs w:val="20"/>
              </w:rPr>
              <w:t>9. Contractor Response as to Cause, Corrective Action and Actions to Prevent Recurrence: (attach additional sheet if necessary.)</w:t>
            </w:r>
          </w:p>
        </w:tc>
      </w:tr>
      <w:tr w:rsidR="004E3650" w:rsidRPr="00DE140B" w14:paraId="401358D9" w14:textId="77777777">
        <w:trPr>
          <w:trHeight w:val="506"/>
        </w:trPr>
        <w:tc>
          <w:tcPr>
            <w:tcW w:w="6111" w:type="dxa"/>
            <w:gridSpan w:val="6"/>
            <w:tcBorders>
              <w:top w:val="single" w:sz="12" w:space="0" w:color="000000"/>
            </w:tcBorders>
          </w:tcPr>
          <w:p w14:paraId="0F8F18D0"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10a. Signature of Contractor Representative:</w:t>
            </w:r>
          </w:p>
        </w:tc>
        <w:tc>
          <w:tcPr>
            <w:tcW w:w="4327" w:type="dxa"/>
            <w:gridSpan w:val="3"/>
          </w:tcPr>
          <w:p w14:paraId="7FB78FC4" w14:textId="77777777" w:rsidR="004E3650" w:rsidRPr="00DE140B" w:rsidRDefault="004E3650">
            <w:pPr>
              <w:pStyle w:val="TableParagraph"/>
              <w:ind w:left="112"/>
              <w:rPr>
                <w:rFonts w:ascii="Arial" w:hAnsi="Arial" w:cs="Arial"/>
                <w:sz w:val="20"/>
                <w:szCs w:val="20"/>
              </w:rPr>
            </w:pPr>
            <w:r w:rsidRPr="00DE140B">
              <w:rPr>
                <w:rFonts w:ascii="Arial" w:hAnsi="Arial" w:cs="Arial"/>
                <w:sz w:val="20"/>
                <w:szCs w:val="20"/>
              </w:rPr>
              <w:t>10b.</w:t>
            </w:r>
            <w:r w:rsidRPr="00DE140B">
              <w:rPr>
                <w:rFonts w:ascii="Arial" w:hAnsi="Arial" w:cs="Arial"/>
                <w:spacing w:val="53"/>
                <w:sz w:val="20"/>
                <w:szCs w:val="20"/>
              </w:rPr>
              <w:t xml:space="preserve"> </w:t>
            </w:r>
            <w:r w:rsidRPr="00DE140B">
              <w:rPr>
                <w:rFonts w:ascii="Arial" w:hAnsi="Arial" w:cs="Arial"/>
                <w:sz w:val="20"/>
                <w:szCs w:val="20"/>
              </w:rPr>
              <w:t>Date:</w:t>
            </w:r>
          </w:p>
        </w:tc>
      </w:tr>
      <w:tr w:rsidR="004E3650" w:rsidRPr="00DE140B" w14:paraId="78197AFF" w14:textId="77777777">
        <w:trPr>
          <w:trHeight w:val="736"/>
        </w:trPr>
        <w:tc>
          <w:tcPr>
            <w:tcW w:w="10438" w:type="dxa"/>
            <w:gridSpan w:val="9"/>
          </w:tcPr>
          <w:p w14:paraId="41446668" w14:textId="77777777" w:rsidR="004E3650" w:rsidRPr="00DE140B" w:rsidRDefault="004E3650">
            <w:pPr>
              <w:pStyle w:val="TableParagraph"/>
              <w:ind w:left="107"/>
              <w:rPr>
                <w:rFonts w:ascii="Arial" w:hAnsi="Arial" w:cs="Arial"/>
                <w:sz w:val="20"/>
                <w:szCs w:val="20"/>
              </w:rPr>
            </w:pPr>
            <w:r w:rsidRPr="00DE140B">
              <w:rPr>
                <w:rFonts w:ascii="Arial" w:hAnsi="Arial" w:cs="Arial"/>
                <w:sz w:val="20"/>
                <w:szCs w:val="20"/>
              </w:rPr>
              <w:t>11. Government Evaluation: (Acceptance, partial acceptance, rejection; attach additional sheet if necessary.)</w:t>
            </w:r>
          </w:p>
        </w:tc>
      </w:tr>
      <w:tr w:rsidR="004E3650" w:rsidRPr="00DE140B" w14:paraId="3497179E" w14:textId="77777777">
        <w:trPr>
          <w:trHeight w:val="691"/>
        </w:trPr>
        <w:tc>
          <w:tcPr>
            <w:tcW w:w="10438" w:type="dxa"/>
            <w:gridSpan w:val="9"/>
          </w:tcPr>
          <w:p w14:paraId="049072F7" w14:textId="77777777" w:rsidR="004E3650" w:rsidRPr="00DE140B" w:rsidRDefault="004E3650">
            <w:pPr>
              <w:pStyle w:val="TableParagraph"/>
              <w:spacing w:before="4"/>
              <w:ind w:left="107"/>
              <w:rPr>
                <w:rFonts w:ascii="Arial" w:hAnsi="Arial" w:cs="Arial"/>
                <w:sz w:val="20"/>
                <w:szCs w:val="20"/>
              </w:rPr>
            </w:pPr>
            <w:r w:rsidRPr="00DE140B">
              <w:rPr>
                <w:rFonts w:ascii="Arial" w:hAnsi="Arial" w:cs="Arial"/>
                <w:sz w:val="20"/>
                <w:szCs w:val="20"/>
              </w:rPr>
              <w:t>12. Government Actions: (Reduced payment, cure notice, show cause, other)</w:t>
            </w:r>
          </w:p>
        </w:tc>
      </w:tr>
      <w:tr w:rsidR="004E3650" w:rsidRPr="00DE140B" w14:paraId="6057CE7B" w14:textId="77777777">
        <w:trPr>
          <w:trHeight w:val="336"/>
        </w:trPr>
        <w:tc>
          <w:tcPr>
            <w:tcW w:w="10438" w:type="dxa"/>
            <w:gridSpan w:val="9"/>
          </w:tcPr>
          <w:p w14:paraId="2371D07B" w14:textId="77777777" w:rsidR="004E3650" w:rsidRPr="00DE140B" w:rsidRDefault="004E3650">
            <w:pPr>
              <w:pStyle w:val="TableParagraph"/>
              <w:spacing w:before="43"/>
              <w:ind w:left="107"/>
              <w:rPr>
                <w:rFonts w:ascii="Arial" w:hAnsi="Arial" w:cs="Arial"/>
                <w:sz w:val="20"/>
                <w:szCs w:val="20"/>
              </w:rPr>
            </w:pPr>
            <w:r w:rsidRPr="00DE140B">
              <w:rPr>
                <w:rFonts w:ascii="Arial" w:hAnsi="Arial" w:cs="Arial"/>
                <w:sz w:val="20"/>
                <w:szCs w:val="20"/>
              </w:rPr>
              <w:t>13. Close Out</w:t>
            </w:r>
          </w:p>
        </w:tc>
      </w:tr>
      <w:tr w:rsidR="004E3650" w:rsidRPr="00DE140B" w14:paraId="4D1578A2" w14:textId="77777777">
        <w:trPr>
          <w:trHeight w:val="420"/>
        </w:trPr>
        <w:tc>
          <w:tcPr>
            <w:tcW w:w="1716" w:type="dxa"/>
          </w:tcPr>
          <w:p w14:paraId="23992FAF" w14:textId="77777777" w:rsidR="004E3650" w:rsidRPr="00DE140B" w:rsidRDefault="004E3650">
            <w:pPr>
              <w:pStyle w:val="TableParagraph"/>
              <w:rPr>
                <w:rFonts w:ascii="Arial" w:hAnsi="Arial" w:cs="Arial"/>
                <w:sz w:val="20"/>
                <w:szCs w:val="20"/>
              </w:rPr>
            </w:pPr>
          </w:p>
        </w:tc>
        <w:tc>
          <w:tcPr>
            <w:tcW w:w="2152" w:type="dxa"/>
            <w:gridSpan w:val="2"/>
          </w:tcPr>
          <w:p w14:paraId="46C70EBC" w14:textId="77777777" w:rsidR="004E3650" w:rsidRPr="00DE140B" w:rsidRDefault="004E3650">
            <w:pPr>
              <w:pStyle w:val="TableParagraph"/>
              <w:spacing w:before="83"/>
              <w:ind w:left="779" w:right="762"/>
              <w:jc w:val="center"/>
              <w:rPr>
                <w:rFonts w:ascii="Arial" w:hAnsi="Arial" w:cs="Arial"/>
                <w:b/>
                <w:sz w:val="20"/>
                <w:szCs w:val="20"/>
              </w:rPr>
            </w:pPr>
            <w:r w:rsidRPr="00DE140B">
              <w:rPr>
                <w:rFonts w:ascii="Arial" w:hAnsi="Arial" w:cs="Arial"/>
                <w:b/>
                <w:sz w:val="20"/>
                <w:szCs w:val="20"/>
              </w:rPr>
              <w:t>Name</w:t>
            </w:r>
          </w:p>
        </w:tc>
        <w:tc>
          <w:tcPr>
            <w:tcW w:w="1929" w:type="dxa"/>
            <w:gridSpan w:val="2"/>
          </w:tcPr>
          <w:p w14:paraId="5D8D2B0C" w14:textId="77777777" w:rsidR="004E3650" w:rsidRPr="00DE140B" w:rsidRDefault="004E3650">
            <w:pPr>
              <w:pStyle w:val="TableParagraph"/>
              <w:spacing w:before="83"/>
              <w:ind w:left="725" w:right="703"/>
              <w:jc w:val="center"/>
              <w:rPr>
                <w:rFonts w:ascii="Arial" w:hAnsi="Arial" w:cs="Arial"/>
                <w:b/>
                <w:sz w:val="20"/>
                <w:szCs w:val="20"/>
              </w:rPr>
            </w:pPr>
            <w:r w:rsidRPr="00DE140B">
              <w:rPr>
                <w:rFonts w:ascii="Arial" w:hAnsi="Arial" w:cs="Arial"/>
                <w:b/>
                <w:sz w:val="20"/>
                <w:szCs w:val="20"/>
              </w:rPr>
              <w:t>Title</w:t>
            </w:r>
          </w:p>
        </w:tc>
        <w:tc>
          <w:tcPr>
            <w:tcW w:w="2886" w:type="dxa"/>
            <w:gridSpan w:val="3"/>
          </w:tcPr>
          <w:p w14:paraId="0BB942A8" w14:textId="77777777" w:rsidR="004E3650" w:rsidRPr="00DE140B" w:rsidRDefault="004E3650">
            <w:pPr>
              <w:pStyle w:val="TableParagraph"/>
              <w:spacing w:before="83"/>
              <w:ind w:left="970" w:right="939"/>
              <w:jc w:val="center"/>
              <w:rPr>
                <w:rFonts w:ascii="Arial" w:hAnsi="Arial" w:cs="Arial"/>
                <w:b/>
                <w:sz w:val="20"/>
                <w:szCs w:val="20"/>
              </w:rPr>
            </w:pPr>
            <w:r w:rsidRPr="00DE140B">
              <w:rPr>
                <w:rFonts w:ascii="Arial" w:hAnsi="Arial" w:cs="Arial"/>
                <w:b/>
                <w:sz w:val="20"/>
                <w:szCs w:val="20"/>
              </w:rPr>
              <w:t>Signature</w:t>
            </w:r>
          </w:p>
        </w:tc>
        <w:tc>
          <w:tcPr>
            <w:tcW w:w="1755" w:type="dxa"/>
          </w:tcPr>
          <w:p w14:paraId="5D3ECB98" w14:textId="77777777" w:rsidR="004E3650" w:rsidRPr="00DE140B" w:rsidRDefault="004E3650">
            <w:pPr>
              <w:pStyle w:val="TableParagraph"/>
              <w:spacing w:before="83"/>
              <w:ind w:left="647" w:right="608"/>
              <w:jc w:val="center"/>
              <w:rPr>
                <w:rFonts w:ascii="Arial" w:hAnsi="Arial" w:cs="Arial"/>
                <w:b/>
                <w:sz w:val="20"/>
                <w:szCs w:val="20"/>
              </w:rPr>
            </w:pPr>
            <w:r w:rsidRPr="00DE140B">
              <w:rPr>
                <w:rFonts w:ascii="Arial" w:hAnsi="Arial" w:cs="Arial"/>
                <w:b/>
                <w:sz w:val="20"/>
                <w:szCs w:val="20"/>
              </w:rPr>
              <w:t>Date</w:t>
            </w:r>
          </w:p>
        </w:tc>
      </w:tr>
      <w:tr w:rsidR="004E3650" w:rsidRPr="00DE140B" w14:paraId="1F56CC60" w14:textId="77777777">
        <w:trPr>
          <w:trHeight w:val="313"/>
        </w:trPr>
        <w:tc>
          <w:tcPr>
            <w:tcW w:w="1716" w:type="dxa"/>
          </w:tcPr>
          <w:p w14:paraId="4BC1C6B4" w14:textId="77777777" w:rsidR="004E3650" w:rsidRPr="00DE140B" w:rsidRDefault="004E3650">
            <w:pPr>
              <w:pStyle w:val="TableParagraph"/>
              <w:spacing w:before="76"/>
              <w:ind w:left="107"/>
              <w:rPr>
                <w:rFonts w:ascii="Arial" w:hAnsi="Arial" w:cs="Arial"/>
                <w:sz w:val="20"/>
                <w:szCs w:val="20"/>
              </w:rPr>
            </w:pPr>
            <w:r w:rsidRPr="00DE140B">
              <w:rPr>
                <w:rFonts w:ascii="Arial" w:hAnsi="Arial" w:cs="Arial"/>
                <w:sz w:val="20"/>
                <w:szCs w:val="20"/>
              </w:rPr>
              <w:t>a.</w:t>
            </w:r>
            <w:r w:rsidRPr="00DE140B">
              <w:rPr>
                <w:rFonts w:ascii="Arial" w:hAnsi="Arial" w:cs="Arial"/>
                <w:spacing w:val="53"/>
                <w:sz w:val="20"/>
                <w:szCs w:val="20"/>
              </w:rPr>
              <w:t xml:space="preserve"> </w:t>
            </w:r>
            <w:r w:rsidRPr="00DE140B">
              <w:rPr>
                <w:rFonts w:ascii="Arial" w:hAnsi="Arial" w:cs="Arial"/>
                <w:sz w:val="20"/>
                <w:szCs w:val="20"/>
              </w:rPr>
              <w:t>Contractor</w:t>
            </w:r>
          </w:p>
        </w:tc>
        <w:tc>
          <w:tcPr>
            <w:tcW w:w="2152" w:type="dxa"/>
            <w:gridSpan w:val="2"/>
          </w:tcPr>
          <w:p w14:paraId="63F0B7C9" w14:textId="77777777" w:rsidR="004E3650" w:rsidRPr="00DE140B" w:rsidRDefault="004E3650">
            <w:pPr>
              <w:pStyle w:val="TableParagraph"/>
              <w:rPr>
                <w:rFonts w:ascii="Arial" w:hAnsi="Arial" w:cs="Arial"/>
                <w:sz w:val="20"/>
                <w:szCs w:val="20"/>
              </w:rPr>
            </w:pPr>
          </w:p>
        </w:tc>
        <w:tc>
          <w:tcPr>
            <w:tcW w:w="1929" w:type="dxa"/>
            <w:gridSpan w:val="2"/>
          </w:tcPr>
          <w:p w14:paraId="24C79667" w14:textId="77777777" w:rsidR="004E3650" w:rsidRPr="00DE140B" w:rsidRDefault="004E3650">
            <w:pPr>
              <w:pStyle w:val="TableParagraph"/>
              <w:rPr>
                <w:rFonts w:ascii="Arial" w:hAnsi="Arial" w:cs="Arial"/>
                <w:sz w:val="20"/>
                <w:szCs w:val="20"/>
              </w:rPr>
            </w:pPr>
          </w:p>
        </w:tc>
        <w:tc>
          <w:tcPr>
            <w:tcW w:w="2886" w:type="dxa"/>
            <w:gridSpan w:val="3"/>
          </w:tcPr>
          <w:p w14:paraId="17E1B4FA" w14:textId="77777777" w:rsidR="004E3650" w:rsidRPr="00DE140B" w:rsidRDefault="004E3650">
            <w:pPr>
              <w:pStyle w:val="TableParagraph"/>
              <w:rPr>
                <w:rFonts w:ascii="Arial" w:hAnsi="Arial" w:cs="Arial"/>
                <w:sz w:val="20"/>
                <w:szCs w:val="20"/>
              </w:rPr>
            </w:pPr>
          </w:p>
        </w:tc>
        <w:tc>
          <w:tcPr>
            <w:tcW w:w="1755" w:type="dxa"/>
          </w:tcPr>
          <w:p w14:paraId="48E8A034" w14:textId="77777777" w:rsidR="004E3650" w:rsidRPr="00DE140B" w:rsidRDefault="004E3650">
            <w:pPr>
              <w:pStyle w:val="TableParagraph"/>
              <w:rPr>
                <w:rFonts w:ascii="Arial" w:hAnsi="Arial" w:cs="Arial"/>
                <w:sz w:val="20"/>
                <w:szCs w:val="20"/>
              </w:rPr>
            </w:pPr>
          </w:p>
        </w:tc>
      </w:tr>
      <w:tr w:rsidR="004E3650" w:rsidRPr="00DE140B" w14:paraId="7E929E21" w14:textId="77777777">
        <w:trPr>
          <w:trHeight w:val="340"/>
        </w:trPr>
        <w:tc>
          <w:tcPr>
            <w:tcW w:w="1716" w:type="dxa"/>
          </w:tcPr>
          <w:p w14:paraId="5FEB3E6A" w14:textId="77777777" w:rsidR="004E3650" w:rsidRPr="00DE140B" w:rsidRDefault="004E3650">
            <w:pPr>
              <w:pStyle w:val="TableParagraph"/>
              <w:spacing w:before="106"/>
              <w:ind w:left="107"/>
              <w:rPr>
                <w:rFonts w:ascii="Arial" w:hAnsi="Arial" w:cs="Arial"/>
                <w:sz w:val="20"/>
                <w:szCs w:val="20"/>
              </w:rPr>
            </w:pPr>
            <w:r w:rsidRPr="00DE140B">
              <w:rPr>
                <w:rFonts w:ascii="Arial" w:hAnsi="Arial" w:cs="Arial"/>
                <w:sz w:val="20"/>
                <w:szCs w:val="20"/>
              </w:rPr>
              <w:t>b.</w:t>
            </w:r>
            <w:r w:rsidRPr="00DE140B">
              <w:rPr>
                <w:rFonts w:ascii="Arial" w:hAnsi="Arial" w:cs="Arial"/>
                <w:spacing w:val="54"/>
                <w:sz w:val="20"/>
                <w:szCs w:val="20"/>
              </w:rPr>
              <w:t xml:space="preserve"> </w:t>
            </w:r>
            <w:r w:rsidRPr="00DE140B">
              <w:rPr>
                <w:rFonts w:ascii="Arial" w:hAnsi="Arial" w:cs="Arial"/>
                <w:sz w:val="20"/>
                <w:szCs w:val="20"/>
              </w:rPr>
              <w:t>COR</w:t>
            </w:r>
          </w:p>
        </w:tc>
        <w:tc>
          <w:tcPr>
            <w:tcW w:w="2152" w:type="dxa"/>
            <w:gridSpan w:val="2"/>
          </w:tcPr>
          <w:p w14:paraId="5EC6438B" w14:textId="77777777" w:rsidR="004E3650" w:rsidRPr="00DE140B" w:rsidRDefault="004E3650">
            <w:pPr>
              <w:pStyle w:val="TableParagraph"/>
              <w:rPr>
                <w:rFonts w:ascii="Arial" w:hAnsi="Arial" w:cs="Arial"/>
                <w:sz w:val="20"/>
                <w:szCs w:val="20"/>
              </w:rPr>
            </w:pPr>
          </w:p>
        </w:tc>
        <w:tc>
          <w:tcPr>
            <w:tcW w:w="1929" w:type="dxa"/>
            <w:gridSpan w:val="2"/>
          </w:tcPr>
          <w:p w14:paraId="771A1FEE" w14:textId="77777777" w:rsidR="004E3650" w:rsidRPr="00DE140B" w:rsidRDefault="004E3650">
            <w:pPr>
              <w:pStyle w:val="TableParagraph"/>
              <w:rPr>
                <w:rFonts w:ascii="Arial" w:hAnsi="Arial" w:cs="Arial"/>
                <w:sz w:val="20"/>
                <w:szCs w:val="20"/>
              </w:rPr>
            </w:pPr>
          </w:p>
        </w:tc>
        <w:tc>
          <w:tcPr>
            <w:tcW w:w="2886" w:type="dxa"/>
            <w:gridSpan w:val="3"/>
          </w:tcPr>
          <w:p w14:paraId="4047F801" w14:textId="77777777" w:rsidR="004E3650" w:rsidRPr="00DE140B" w:rsidRDefault="004E3650">
            <w:pPr>
              <w:pStyle w:val="TableParagraph"/>
              <w:rPr>
                <w:rFonts w:ascii="Arial" w:hAnsi="Arial" w:cs="Arial"/>
                <w:sz w:val="20"/>
                <w:szCs w:val="20"/>
              </w:rPr>
            </w:pPr>
          </w:p>
        </w:tc>
        <w:tc>
          <w:tcPr>
            <w:tcW w:w="1755" w:type="dxa"/>
          </w:tcPr>
          <w:p w14:paraId="240212A9" w14:textId="77777777" w:rsidR="004E3650" w:rsidRPr="00DE140B" w:rsidRDefault="004E3650">
            <w:pPr>
              <w:pStyle w:val="TableParagraph"/>
              <w:rPr>
                <w:rFonts w:ascii="Arial" w:hAnsi="Arial" w:cs="Arial"/>
                <w:sz w:val="20"/>
                <w:szCs w:val="20"/>
              </w:rPr>
            </w:pPr>
          </w:p>
        </w:tc>
      </w:tr>
      <w:tr w:rsidR="004E3650" w:rsidRPr="00DE140B" w14:paraId="35AFF09A" w14:textId="77777777">
        <w:trPr>
          <w:trHeight w:val="205"/>
        </w:trPr>
        <w:tc>
          <w:tcPr>
            <w:tcW w:w="1716" w:type="dxa"/>
          </w:tcPr>
          <w:p w14:paraId="59C955CB" w14:textId="77777777" w:rsidR="004E3650" w:rsidRPr="00DE140B" w:rsidRDefault="004E3650">
            <w:pPr>
              <w:pStyle w:val="TableParagraph"/>
              <w:spacing w:before="142"/>
              <w:ind w:left="107"/>
              <w:rPr>
                <w:rFonts w:ascii="Arial" w:hAnsi="Arial" w:cs="Arial"/>
                <w:sz w:val="20"/>
                <w:szCs w:val="20"/>
              </w:rPr>
            </w:pPr>
            <w:r w:rsidRPr="00DE140B">
              <w:rPr>
                <w:rFonts w:ascii="Arial" w:hAnsi="Arial" w:cs="Arial"/>
                <w:sz w:val="20"/>
                <w:szCs w:val="20"/>
              </w:rPr>
              <w:t>c.</w:t>
            </w:r>
            <w:r w:rsidRPr="00DE140B">
              <w:rPr>
                <w:rFonts w:ascii="Arial" w:hAnsi="Arial" w:cs="Arial"/>
                <w:spacing w:val="53"/>
                <w:sz w:val="20"/>
                <w:szCs w:val="20"/>
              </w:rPr>
              <w:t xml:space="preserve"> </w:t>
            </w:r>
            <w:r w:rsidRPr="00DE140B">
              <w:rPr>
                <w:rFonts w:ascii="Arial" w:hAnsi="Arial" w:cs="Arial"/>
                <w:sz w:val="20"/>
                <w:szCs w:val="20"/>
              </w:rPr>
              <w:t>CO</w:t>
            </w:r>
          </w:p>
        </w:tc>
        <w:tc>
          <w:tcPr>
            <w:tcW w:w="2152" w:type="dxa"/>
            <w:gridSpan w:val="2"/>
          </w:tcPr>
          <w:p w14:paraId="1BED25B0" w14:textId="77777777" w:rsidR="004E3650" w:rsidRPr="00DE140B" w:rsidRDefault="004E3650">
            <w:pPr>
              <w:pStyle w:val="TableParagraph"/>
              <w:rPr>
                <w:rFonts w:ascii="Arial" w:hAnsi="Arial" w:cs="Arial"/>
                <w:sz w:val="20"/>
                <w:szCs w:val="20"/>
              </w:rPr>
            </w:pPr>
          </w:p>
        </w:tc>
        <w:tc>
          <w:tcPr>
            <w:tcW w:w="1929" w:type="dxa"/>
            <w:gridSpan w:val="2"/>
          </w:tcPr>
          <w:p w14:paraId="73CB9BB7" w14:textId="77777777" w:rsidR="004E3650" w:rsidRPr="00DE140B" w:rsidRDefault="004E3650">
            <w:pPr>
              <w:pStyle w:val="TableParagraph"/>
              <w:rPr>
                <w:rFonts w:ascii="Arial" w:hAnsi="Arial" w:cs="Arial"/>
                <w:sz w:val="20"/>
                <w:szCs w:val="20"/>
              </w:rPr>
            </w:pPr>
          </w:p>
        </w:tc>
        <w:tc>
          <w:tcPr>
            <w:tcW w:w="2886" w:type="dxa"/>
            <w:gridSpan w:val="3"/>
          </w:tcPr>
          <w:p w14:paraId="65219FF5" w14:textId="77777777" w:rsidR="004E3650" w:rsidRPr="00DE140B" w:rsidRDefault="004E3650">
            <w:pPr>
              <w:pStyle w:val="TableParagraph"/>
              <w:rPr>
                <w:rFonts w:ascii="Arial" w:hAnsi="Arial" w:cs="Arial"/>
                <w:sz w:val="20"/>
                <w:szCs w:val="20"/>
              </w:rPr>
            </w:pPr>
          </w:p>
        </w:tc>
        <w:tc>
          <w:tcPr>
            <w:tcW w:w="1755" w:type="dxa"/>
          </w:tcPr>
          <w:p w14:paraId="56026A2C" w14:textId="77777777" w:rsidR="004E3650" w:rsidRPr="00DE140B" w:rsidRDefault="004E3650">
            <w:pPr>
              <w:pStyle w:val="TableParagraph"/>
              <w:rPr>
                <w:rFonts w:ascii="Arial" w:hAnsi="Arial" w:cs="Arial"/>
                <w:sz w:val="20"/>
                <w:szCs w:val="20"/>
              </w:rPr>
            </w:pPr>
          </w:p>
        </w:tc>
      </w:tr>
    </w:tbl>
    <w:p w14:paraId="39AE1CE3" w14:textId="77777777" w:rsidR="004E3650" w:rsidRPr="00DE140B" w:rsidRDefault="004E3650" w:rsidP="004E3650"/>
    <w:p w14:paraId="13A96383" w14:textId="6E9B6091" w:rsidR="00E3034E" w:rsidRPr="00DE140B" w:rsidRDefault="006E48D2" w:rsidP="00DF73CE">
      <w:pPr>
        <w:ind w:left="0" w:firstLine="0"/>
      </w:pPr>
      <w:r w:rsidRPr="00DE140B">
        <w:br w:type="page"/>
      </w:r>
    </w:p>
    <w:p w14:paraId="3A542755" w14:textId="470B927C" w:rsidR="00A763C3" w:rsidRPr="00DE140B" w:rsidRDefault="006E48D2">
      <w:pPr>
        <w:pStyle w:val="Heading2"/>
        <w:ind w:left="0"/>
      </w:pPr>
      <w:r w:rsidRPr="00DE140B">
        <w:t>B.3 PRICE SCHEDULE</w:t>
      </w:r>
    </w:p>
    <w:p w14:paraId="3AC8F5D3" w14:textId="77777777" w:rsidR="006E48D2" w:rsidRPr="00DE140B" w:rsidRDefault="006E48D2" w:rsidP="00DF73CE">
      <w:pPr>
        <w:pStyle w:val="Heading1"/>
        <w:ind w:left="0"/>
      </w:pPr>
    </w:p>
    <w:p w14:paraId="371313B9" w14:textId="622EFE3A" w:rsidR="00A763C3" w:rsidRPr="00DE140B" w:rsidRDefault="006E48D2">
      <w:pPr>
        <w:pStyle w:val="Heading1"/>
        <w:ind w:left="0"/>
      </w:pPr>
      <w:r w:rsidRPr="00DE140B">
        <w:t>SECTION C - CONTRACT CLAUSES</w:t>
      </w:r>
    </w:p>
    <w:p w14:paraId="71E861C4" w14:textId="77777777" w:rsidR="00A763C3" w:rsidRPr="00DE140B" w:rsidRDefault="00A763C3" w:rsidP="004F0685">
      <w:pPr>
        <w:spacing w:after="254" w:line="259" w:lineRule="auto"/>
        <w:ind w:left="0" w:firstLine="0"/>
      </w:pPr>
    </w:p>
    <w:p w14:paraId="7AFB99EE" w14:textId="30B0CF69" w:rsidR="00A763C3" w:rsidRPr="00DE140B" w:rsidRDefault="006E48D2">
      <w:pPr>
        <w:pStyle w:val="Heading2"/>
        <w:ind w:left="0"/>
      </w:pPr>
      <w:r w:rsidRPr="00DE140B">
        <w:t>C.1  FSS-BPA TERMS AND CONDITIONS</w:t>
      </w:r>
    </w:p>
    <w:p w14:paraId="2910D53F" w14:textId="64EB5927" w:rsidR="00A763C3" w:rsidRPr="00DE140B" w:rsidRDefault="006E48D2">
      <w:pPr>
        <w:spacing w:after="26"/>
        <w:ind w:left="0" w:right="54"/>
      </w:pPr>
      <w:r w:rsidRPr="00DE140B">
        <w:t>This order is subject to the terms referenced and the General Services Administration (GSA) Federal Supply Schedule Contract #</w:t>
      </w:r>
    </w:p>
    <w:p w14:paraId="093A9F30" w14:textId="4A6BEA85" w:rsidR="00E3034E" w:rsidRPr="00DE140B" w:rsidRDefault="00E3034E" w:rsidP="00DF73CE">
      <w:pPr>
        <w:spacing w:after="26"/>
        <w:ind w:left="0" w:right="54"/>
      </w:pPr>
    </w:p>
    <w:sectPr w:rsidR="00E3034E" w:rsidRPr="00DE140B">
      <w:headerReference w:type="even" r:id="rId23"/>
      <w:headerReference w:type="default" r:id="rId24"/>
      <w:footerReference w:type="even" r:id="rId25"/>
      <w:footerReference w:type="default" r:id="rId26"/>
      <w:headerReference w:type="first" r:id="rId27"/>
      <w:footerReference w:type="first" r:id="rId28"/>
      <w:pgSz w:w="12240" w:h="15840"/>
      <w:pgMar w:top="1086" w:right="2261" w:bottom="1089" w:left="1440" w:header="408" w:footer="35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2BE56B" w14:textId="77777777" w:rsidR="004B3CDB" w:rsidRDefault="004B3CDB">
      <w:pPr>
        <w:spacing w:after="0" w:line="240" w:lineRule="auto"/>
      </w:pPr>
      <w:r>
        <w:separator/>
      </w:r>
    </w:p>
  </w:endnote>
  <w:endnote w:type="continuationSeparator" w:id="0">
    <w:p w14:paraId="4EB67107" w14:textId="77777777" w:rsidR="004B3CDB" w:rsidRDefault="004B3C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Source Sans Pro">
    <w:panose1 w:val="020B0503030403020204"/>
    <w:charset w:val="00"/>
    <w:family w:val="swiss"/>
    <w:pitch w:val="variable"/>
    <w:sig w:usb0="600002F7" w:usb1="02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98D904" w14:textId="77777777" w:rsidR="00A763C3" w:rsidRDefault="00A763C3">
    <w:pPr>
      <w:spacing w:after="0" w:line="259" w:lineRule="auto"/>
      <w:ind w:left="0" w:firstLine="0"/>
      <w:rPr>
        <w:b/>
      </w:rPr>
    </w:pPr>
  </w:p>
  <w:p w14:paraId="79CA636A" w14:textId="268110BB" w:rsidR="00A763C3" w:rsidRDefault="006E48D2">
    <w:pPr>
      <w:spacing w:after="0" w:line="259" w:lineRule="auto"/>
      <w:ind w:left="0" w:right="-824" w:firstLine="0"/>
      <w:jc w:val="right"/>
      <w:rPr>
        <w:b/>
      </w:rPr>
    </w:pPr>
    <w:r>
      <w:rPr>
        <w:b/>
      </w:rPr>
      <w:t xml:space="preserve">Page </w:t>
    </w:r>
    <w:r>
      <w:fldChar w:fldCharType="begin"/>
    </w:r>
    <w:r>
      <w:instrText xml:space="preserve"> PAGE   \* MERGEFORMAT </w:instrText>
    </w:r>
    <w:r>
      <w:fldChar w:fldCharType="separate"/>
    </w:r>
    <w:r>
      <w:rPr>
        <w:b/>
      </w:rPr>
      <w:t>28</w:t>
    </w:r>
    <w:r>
      <w:rPr>
        <w:b/>
      </w:rPr>
      <w:fldChar w:fldCharType="end"/>
    </w:r>
    <w:r>
      <w:rPr>
        <w:b/>
      </w:rPr>
      <w:t xml:space="preserve"> of </w:t>
    </w:r>
    <w:fldSimple w:instr="NUMPAGES   \* MERGEFORMAT">
      <w:r>
        <w:rPr>
          <w:b/>
        </w:rPr>
        <w:t>33</w:t>
      </w:r>
    </w:fldSimple>
  </w:p>
  <w:p w14:paraId="6491C11D" w14:textId="77777777" w:rsidR="00E3034E" w:rsidRDefault="00E3034E">
    <w:pPr>
      <w:spacing w:after="0" w:line="259" w:lineRule="auto"/>
      <w:ind w:left="0" w:right="-824" w:firstLine="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54C81A" w14:textId="77777777" w:rsidR="00A763C3" w:rsidRDefault="00A763C3">
    <w:pPr>
      <w:spacing w:after="0" w:line="259" w:lineRule="auto"/>
      <w:ind w:left="0" w:firstLine="0"/>
      <w:rPr>
        <w:b/>
      </w:rPr>
    </w:pPr>
  </w:p>
  <w:p w14:paraId="238D6B2F" w14:textId="7C46477D" w:rsidR="00A763C3" w:rsidRDefault="006E48D2">
    <w:pPr>
      <w:spacing w:after="0" w:line="259" w:lineRule="auto"/>
      <w:ind w:left="0" w:right="-824" w:firstLine="0"/>
      <w:jc w:val="right"/>
      <w:rPr>
        <w:b/>
      </w:rPr>
    </w:pPr>
    <w:r>
      <w:rPr>
        <w:b/>
      </w:rPr>
      <w:t xml:space="preserve">Page </w:t>
    </w:r>
    <w:r>
      <w:fldChar w:fldCharType="begin"/>
    </w:r>
    <w:r>
      <w:instrText xml:space="preserve"> PAGE   \* MERGEFORMAT </w:instrText>
    </w:r>
    <w:r>
      <w:fldChar w:fldCharType="separate"/>
    </w:r>
    <w:r>
      <w:rPr>
        <w:b/>
      </w:rPr>
      <w:t>28</w:t>
    </w:r>
    <w:r>
      <w:rPr>
        <w:b/>
      </w:rPr>
      <w:fldChar w:fldCharType="end"/>
    </w:r>
    <w:r>
      <w:rPr>
        <w:b/>
      </w:rPr>
      <w:t xml:space="preserve"> of </w:t>
    </w:r>
    <w:fldSimple w:instr="NUMPAGES   \* MERGEFORMAT">
      <w:r>
        <w:rPr>
          <w:b/>
        </w:rPr>
        <w:t>33</w:t>
      </w:r>
    </w:fldSimple>
  </w:p>
  <w:p w14:paraId="574BEDB3" w14:textId="77777777" w:rsidR="00E3034E" w:rsidRDefault="00E3034E">
    <w:pPr>
      <w:spacing w:after="0" w:line="259" w:lineRule="auto"/>
      <w:ind w:left="0" w:right="-824" w:firstLine="0"/>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E00C82" w14:textId="77777777" w:rsidR="00A763C3" w:rsidRDefault="00A763C3">
    <w:pPr>
      <w:spacing w:after="0" w:line="259" w:lineRule="auto"/>
      <w:ind w:left="0" w:firstLine="0"/>
      <w:rPr>
        <w:b/>
      </w:rPr>
    </w:pPr>
  </w:p>
  <w:p w14:paraId="394C9292" w14:textId="62829108" w:rsidR="00A763C3" w:rsidRDefault="006E48D2">
    <w:pPr>
      <w:spacing w:after="0" w:line="259" w:lineRule="auto"/>
      <w:ind w:left="0" w:right="-824" w:firstLine="0"/>
      <w:jc w:val="right"/>
      <w:rPr>
        <w:b/>
      </w:rPr>
    </w:pPr>
    <w:r>
      <w:rPr>
        <w:b/>
      </w:rPr>
      <w:t xml:space="preserve">Page </w:t>
    </w:r>
    <w:r>
      <w:fldChar w:fldCharType="begin"/>
    </w:r>
    <w:r>
      <w:instrText xml:space="preserve"> PAGE   \* MERGEFORMAT </w:instrText>
    </w:r>
    <w:r>
      <w:fldChar w:fldCharType="separate"/>
    </w:r>
    <w:r>
      <w:rPr>
        <w:b/>
      </w:rPr>
      <w:t>28</w:t>
    </w:r>
    <w:r>
      <w:rPr>
        <w:b/>
      </w:rPr>
      <w:fldChar w:fldCharType="end"/>
    </w:r>
    <w:r>
      <w:rPr>
        <w:b/>
      </w:rPr>
      <w:t xml:space="preserve"> of </w:t>
    </w:r>
    <w:fldSimple w:instr="NUMPAGES   \* MERGEFORMAT">
      <w:r>
        <w:rPr>
          <w:b/>
        </w:rPr>
        <w:t>33</w:t>
      </w:r>
    </w:fldSimple>
  </w:p>
  <w:p w14:paraId="2FABFF10" w14:textId="77777777" w:rsidR="00E3034E" w:rsidRDefault="00E3034E">
    <w:pPr>
      <w:spacing w:after="0" w:line="259" w:lineRule="auto"/>
      <w:ind w:left="0" w:right="-824" w:firstLine="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2D90DA" w14:textId="77777777" w:rsidR="004B3CDB" w:rsidRDefault="004B3CDB">
      <w:pPr>
        <w:spacing w:after="0" w:line="240" w:lineRule="auto"/>
      </w:pPr>
      <w:r>
        <w:separator/>
      </w:r>
    </w:p>
  </w:footnote>
  <w:footnote w:type="continuationSeparator" w:id="0">
    <w:p w14:paraId="215ACF40" w14:textId="77777777" w:rsidR="004B3CDB" w:rsidRDefault="004B3C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C56C0" w14:textId="33C80E5A" w:rsidR="00A763C3" w:rsidRDefault="006E48D2">
    <w:pPr>
      <w:spacing w:after="0" w:line="259" w:lineRule="auto"/>
      <w:ind w:left="0" w:firstLine="0"/>
    </w:pPr>
    <w:r>
      <w:t>GS-00F-309GA 36C10X22A0001 36C10X24N0109</w:t>
    </w:r>
  </w:p>
  <w:p w14:paraId="52C7108B" w14:textId="77777777" w:rsidR="00E3034E" w:rsidRDefault="00E3034E">
    <w:pPr>
      <w:spacing w:after="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ustomXmlInsRangeStart w:id="41" w:author="Kryszak, Kristina A." w:date="2025-09-18T14:56:00Z"/>
  <w:sdt>
    <w:sdtPr>
      <w:id w:val="-1509741051"/>
      <w:docPartObj>
        <w:docPartGallery w:val="Watermarks"/>
        <w:docPartUnique/>
      </w:docPartObj>
    </w:sdtPr>
    <w:sdtContent>
      <w:customXmlInsRangeEnd w:id="41"/>
      <w:p w14:paraId="5F532C3A" w14:textId="1F3BC506" w:rsidR="00E3034E" w:rsidRDefault="009954E8">
        <w:pPr>
          <w:spacing w:after="0" w:line="259" w:lineRule="auto"/>
          <w:ind w:left="0" w:firstLine="0"/>
        </w:pPr>
        <w:ins w:id="42" w:author="Kryszak, Kristina A." w:date="2025-09-18T14:56:00Z" w16du:dateUtc="2025-09-18T18:56:00Z">
          <w:r>
            <w:rPr>
              <w:noProof/>
            </w:rPr>
            <w:pict w14:anchorId="7E483D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ins>
      </w:p>
      <w:customXmlInsRangeStart w:id="43" w:author="Kryszak, Kristina A." w:date="2025-09-18T14:56:00Z"/>
    </w:sdtContent>
  </w:sdt>
  <w:customXmlInsRangeEnd w:id="4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55A678" w14:textId="2F3186B0" w:rsidR="00A763C3" w:rsidRDefault="006E48D2">
    <w:pPr>
      <w:spacing w:after="0" w:line="259" w:lineRule="auto"/>
      <w:ind w:left="0" w:firstLine="0"/>
    </w:pPr>
    <w:r>
      <w:t>GS-00F-309GA 36C10X22A0001 36C10X24N0109</w:t>
    </w:r>
  </w:p>
  <w:p w14:paraId="4A0E6C4A" w14:textId="77777777" w:rsidR="00E3034E" w:rsidRDefault="00E3034E">
    <w:pPr>
      <w:spacing w:after="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37F55"/>
    <w:multiLevelType w:val="hybridMultilevel"/>
    <w:tmpl w:val="8370F4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700237"/>
    <w:multiLevelType w:val="hybridMultilevel"/>
    <w:tmpl w:val="9A04F354"/>
    <w:lvl w:ilvl="0" w:tplc="285EEE84">
      <w:start w:val="1"/>
      <w:numFmt w:val="upperLetter"/>
      <w:lvlText w:val="%1."/>
      <w:lvlJc w:val="left"/>
      <w:pPr>
        <w:ind w:left="811" w:hanging="360"/>
      </w:pPr>
      <w:rPr>
        <w:rFonts w:ascii="Arial" w:hAnsi="Arial" w:hint="default"/>
      </w:rPr>
    </w:lvl>
    <w:lvl w:ilvl="1" w:tplc="CD8ADE00">
      <w:start w:val="1"/>
      <w:numFmt w:val="lowerLetter"/>
      <w:lvlText w:val="%2."/>
      <w:lvlJc w:val="left"/>
      <w:pPr>
        <w:ind w:left="1982" w:hanging="360"/>
      </w:pPr>
    </w:lvl>
    <w:lvl w:ilvl="2" w:tplc="35901E40">
      <w:start w:val="1"/>
      <w:numFmt w:val="lowerRoman"/>
      <w:lvlText w:val="%3."/>
      <w:lvlJc w:val="right"/>
      <w:pPr>
        <w:ind w:left="2702" w:hanging="180"/>
      </w:pPr>
    </w:lvl>
    <w:lvl w:ilvl="3" w:tplc="FBA227A0">
      <w:start w:val="1"/>
      <w:numFmt w:val="decimal"/>
      <w:lvlText w:val="%4."/>
      <w:lvlJc w:val="left"/>
      <w:pPr>
        <w:ind w:left="3422" w:hanging="360"/>
      </w:pPr>
    </w:lvl>
    <w:lvl w:ilvl="4" w:tplc="85324B50">
      <w:start w:val="1"/>
      <w:numFmt w:val="lowerLetter"/>
      <w:lvlText w:val="%5."/>
      <w:lvlJc w:val="left"/>
      <w:pPr>
        <w:ind w:left="4142" w:hanging="360"/>
      </w:pPr>
    </w:lvl>
    <w:lvl w:ilvl="5" w:tplc="D14E25CC">
      <w:start w:val="1"/>
      <w:numFmt w:val="lowerRoman"/>
      <w:lvlText w:val="%6."/>
      <w:lvlJc w:val="right"/>
      <w:pPr>
        <w:ind w:left="4862" w:hanging="180"/>
      </w:pPr>
    </w:lvl>
    <w:lvl w:ilvl="6" w:tplc="6668159C">
      <w:start w:val="1"/>
      <w:numFmt w:val="decimal"/>
      <w:lvlText w:val="%7."/>
      <w:lvlJc w:val="left"/>
      <w:pPr>
        <w:ind w:left="5582" w:hanging="360"/>
      </w:pPr>
    </w:lvl>
    <w:lvl w:ilvl="7" w:tplc="423C55A8">
      <w:start w:val="1"/>
      <w:numFmt w:val="lowerLetter"/>
      <w:lvlText w:val="%8."/>
      <w:lvlJc w:val="left"/>
      <w:pPr>
        <w:ind w:left="6302" w:hanging="360"/>
      </w:pPr>
    </w:lvl>
    <w:lvl w:ilvl="8" w:tplc="99560CC6">
      <w:start w:val="1"/>
      <w:numFmt w:val="lowerRoman"/>
      <w:lvlText w:val="%9."/>
      <w:lvlJc w:val="right"/>
      <w:pPr>
        <w:ind w:left="7022" w:hanging="180"/>
      </w:pPr>
    </w:lvl>
  </w:abstractNum>
  <w:abstractNum w:abstractNumId="2" w15:restartNumberingAfterBreak="0">
    <w:nsid w:val="00C64C1B"/>
    <w:multiLevelType w:val="hybridMultilevel"/>
    <w:tmpl w:val="5E0423E6"/>
    <w:lvl w:ilvl="0" w:tplc="93CC91FE">
      <w:start w:val="1"/>
      <w:numFmt w:val="upp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3" w15:restartNumberingAfterBreak="0">
    <w:nsid w:val="07770B47"/>
    <w:multiLevelType w:val="hybridMultilevel"/>
    <w:tmpl w:val="60D2CD9C"/>
    <w:lvl w:ilvl="0" w:tplc="0C3EF62E">
      <w:start w:val="1"/>
      <w:numFmt w:val="bullet"/>
      <w:lvlText w:val=""/>
      <w:lvlJc w:val="left"/>
      <w:pPr>
        <w:ind w:left="811" w:hanging="360"/>
      </w:pPr>
      <w:rPr>
        <w:rFonts w:ascii="Symbol" w:hAnsi="Symbol" w:hint="default"/>
      </w:rPr>
    </w:lvl>
    <w:lvl w:ilvl="1" w:tplc="DF7ACA1E" w:tentative="1">
      <w:start w:val="1"/>
      <w:numFmt w:val="bullet"/>
      <w:lvlText w:val="o"/>
      <w:lvlJc w:val="left"/>
      <w:pPr>
        <w:ind w:left="1531" w:hanging="360"/>
      </w:pPr>
      <w:rPr>
        <w:rFonts w:ascii="Courier New" w:hAnsi="Courier New" w:hint="default"/>
      </w:rPr>
    </w:lvl>
    <w:lvl w:ilvl="2" w:tplc="7102EC06" w:tentative="1">
      <w:start w:val="1"/>
      <w:numFmt w:val="bullet"/>
      <w:lvlText w:val=""/>
      <w:lvlJc w:val="left"/>
      <w:pPr>
        <w:ind w:left="2251" w:hanging="360"/>
      </w:pPr>
      <w:rPr>
        <w:rFonts w:ascii="Wingdings" w:hAnsi="Wingdings" w:hint="default"/>
      </w:rPr>
    </w:lvl>
    <w:lvl w:ilvl="3" w:tplc="65F4CA9A" w:tentative="1">
      <w:start w:val="1"/>
      <w:numFmt w:val="bullet"/>
      <w:lvlText w:val=""/>
      <w:lvlJc w:val="left"/>
      <w:pPr>
        <w:ind w:left="2971" w:hanging="360"/>
      </w:pPr>
      <w:rPr>
        <w:rFonts w:ascii="Symbol" w:hAnsi="Symbol" w:hint="default"/>
      </w:rPr>
    </w:lvl>
    <w:lvl w:ilvl="4" w:tplc="E96C5CDE" w:tentative="1">
      <w:start w:val="1"/>
      <w:numFmt w:val="bullet"/>
      <w:lvlText w:val="o"/>
      <w:lvlJc w:val="left"/>
      <w:pPr>
        <w:ind w:left="3691" w:hanging="360"/>
      </w:pPr>
      <w:rPr>
        <w:rFonts w:ascii="Courier New" w:hAnsi="Courier New" w:hint="default"/>
      </w:rPr>
    </w:lvl>
    <w:lvl w:ilvl="5" w:tplc="1D604604" w:tentative="1">
      <w:start w:val="1"/>
      <w:numFmt w:val="bullet"/>
      <w:lvlText w:val=""/>
      <w:lvlJc w:val="left"/>
      <w:pPr>
        <w:ind w:left="4411" w:hanging="360"/>
      </w:pPr>
      <w:rPr>
        <w:rFonts w:ascii="Wingdings" w:hAnsi="Wingdings" w:hint="default"/>
      </w:rPr>
    </w:lvl>
    <w:lvl w:ilvl="6" w:tplc="6EDEC610" w:tentative="1">
      <w:start w:val="1"/>
      <w:numFmt w:val="bullet"/>
      <w:lvlText w:val=""/>
      <w:lvlJc w:val="left"/>
      <w:pPr>
        <w:ind w:left="5131" w:hanging="360"/>
      </w:pPr>
      <w:rPr>
        <w:rFonts w:ascii="Symbol" w:hAnsi="Symbol" w:hint="default"/>
      </w:rPr>
    </w:lvl>
    <w:lvl w:ilvl="7" w:tplc="D3A62D6E" w:tentative="1">
      <w:start w:val="1"/>
      <w:numFmt w:val="bullet"/>
      <w:lvlText w:val="o"/>
      <w:lvlJc w:val="left"/>
      <w:pPr>
        <w:ind w:left="5851" w:hanging="360"/>
      </w:pPr>
      <w:rPr>
        <w:rFonts w:ascii="Courier New" w:hAnsi="Courier New" w:hint="default"/>
      </w:rPr>
    </w:lvl>
    <w:lvl w:ilvl="8" w:tplc="3CDAD918" w:tentative="1">
      <w:start w:val="1"/>
      <w:numFmt w:val="bullet"/>
      <w:lvlText w:val=""/>
      <w:lvlJc w:val="left"/>
      <w:pPr>
        <w:ind w:left="6571" w:hanging="360"/>
      </w:pPr>
      <w:rPr>
        <w:rFonts w:ascii="Wingdings" w:hAnsi="Wingdings" w:hint="default"/>
      </w:rPr>
    </w:lvl>
  </w:abstractNum>
  <w:abstractNum w:abstractNumId="4" w15:restartNumberingAfterBreak="0">
    <w:nsid w:val="091C1F0B"/>
    <w:multiLevelType w:val="hybridMultilevel"/>
    <w:tmpl w:val="3084B9C2"/>
    <w:lvl w:ilvl="0" w:tplc="FFFFFFFF">
      <w:start w:val="1"/>
      <w:numFmt w:val="upperLetter"/>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933625"/>
    <w:multiLevelType w:val="hybridMultilevel"/>
    <w:tmpl w:val="D8A4BC52"/>
    <w:lvl w:ilvl="0" w:tplc="0409000F">
      <w:start w:val="1"/>
      <w:numFmt w:val="decimal"/>
      <w:lvlText w:val="%1."/>
      <w:lvlJc w:val="left"/>
      <w:pPr>
        <w:ind w:left="812" w:hanging="360"/>
      </w:pPr>
    </w:lvl>
    <w:lvl w:ilvl="1" w:tplc="04090019" w:tentative="1">
      <w:start w:val="1"/>
      <w:numFmt w:val="lowerLetter"/>
      <w:lvlText w:val="%2."/>
      <w:lvlJc w:val="left"/>
      <w:pPr>
        <w:ind w:left="1532" w:hanging="360"/>
      </w:pPr>
    </w:lvl>
    <w:lvl w:ilvl="2" w:tplc="0409001B" w:tentative="1">
      <w:start w:val="1"/>
      <w:numFmt w:val="lowerRoman"/>
      <w:lvlText w:val="%3."/>
      <w:lvlJc w:val="right"/>
      <w:pPr>
        <w:ind w:left="2252" w:hanging="180"/>
      </w:pPr>
    </w:lvl>
    <w:lvl w:ilvl="3" w:tplc="0409000F" w:tentative="1">
      <w:start w:val="1"/>
      <w:numFmt w:val="decimal"/>
      <w:lvlText w:val="%4."/>
      <w:lvlJc w:val="left"/>
      <w:pPr>
        <w:ind w:left="2972" w:hanging="360"/>
      </w:pPr>
    </w:lvl>
    <w:lvl w:ilvl="4" w:tplc="04090019" w:tentative="1">
      <w:start w:val="1"/>
      <w:numFmt w:val="lowerLetter"/>
      <w:lvlText w:val="%5."/>
      <w:lvlJc w:val="left"/>
      <w:pPr>
        <w:ind w:left="3692" w:hanging="360"/>
      </w:pPr>
    </w:lvl>
    <w:lvl w:ilvl="5" w:tplc="0409001B" w:tentative="1">
      <w:start w:val="1"/>
      <w:numFmt w:val="lowerRoman"/>
      <w:lvlText w:val="%6."/>
      <w:lvlJc w:val="right"/>
      <w:pPr>
        <w:ind w:left="4412" w:hanging="180"/>
      </w:pPr>
    </w:lvl>
    <w:lvl w:ilvl="6" w:tplc="0409000F" w:tentative="1">
      <w:start w:val="1"/>
      <w:numFmt w:val="decimal"/>
      <w:lvlText w:val="%7."/>
      <w:lvlJc w:val="left"/>
      <w:pPr>
        <w:ind w:left="5132" w:hanging="360"/>
      </w:pPr>
    </w:lvl>
    <w:lvl w:ilvl="7" w:tplc="04090019" w:tentative="1">
      <w:start w:val="1"/>
      <w:numFmt w:val="lowerLetter"/>
      <w:lvlText w:val="%8."/>
      <w:lvlJc w:val="left"/>
      <w:pPr>
        <w:ind w:left="5852" w:hanging="360"/>
      </w:pPr>
    </w:lvl>
    <w:lvl w:ilvl="8" w:tplc="0409001B" w:tentative="1">
      <w:start w:val="1"/>
      <w:numFmt w:val="lowerRoman"/>
      <w:lvlText w:val="%9."/>
      <w:lvlJc w:val="right"/>
      <w:pPr>
        <w:ind w:left="6572" w:hanging="180"/>
      </w:pPr>
    </w:lvl>
  </w:abstractNum>
  <w:abstractNum w:abstractNumId="6" w15:restartNumberingAfterBreak="0">
    <w:nsid w:val="0BAF6072"/>
    <w:multiLevelType w:val="hybridMultilevel"/>
    <w:tmpl w:val="73922DB4"/>
    <w:lvl w:ilvl="0" w:tplc="0409000F">
      <w:start w:val="1"/>
      <w:numFmt w:val="decimal"/>
      <w:lvlText w:val="%1."/>
      <w:lvlJc w:val="left"/>
      <w:pPr>
        <w:ind w:left="1171" w:hanging="360"/>
      </w:p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7" w15:restartNumberingAfterBreak="0">
    <w:nsid w:val="0CAF50BD"/>
    <w:multiLevelType w:val="hybridMultilevel"/>
    <w:tmpl w:val="BD92FD80"/>
    <w:lvl w:ilvl="0" w:tplc="1BAE4BE4">
      <w:start w:val="1"/>
      <w:numFmt w:val="upperLetter"/>
      <w:lvlText w:val="%1."/>
      <w:lvlJc w:val="left"/>
      <w:pPr>
        <w:ind w:left="451" w:hanging="360"/>
      </w:pPr>
      <w:rPr>
        <w:rFonts w:hint="default"/>
      </w:rPr>
    </w:lvl>
    <w:lvl w:ilvl="1" w:tplc="04090019" w:tentative="1">
      <w:start w:val="1"/>
      <w:numFmt w:val="lowerLetter"/>
      <w:lvlText w:val="%2."/>
      <w:lvlJc w:val="left"/>
      <w:pPr>
        <w:ind w:left="1171" w:hanging="360"/>
      </w:pPr>
    </w:lvl>
    <w:lvl w:ilvl="2" w:tplc="0409001B" w:tentative="1">
      <w:start w:val="1"/>
      <w:numFmt w:val="lowerRoman"/>
      <w:lvlText w:val="%3."/>
      <w:lvlJc w:val="right"/>
      <w:pPr>
        <w:ind w:left="1891" w:hanging="180"/>
      </w:pPr>
    </w:lvl>
    <w:lvl w:ilvl="3" w:tplc="0409000F" w:tentative="1">
      <w:start w:val="1"/>
      <w:numFmt w:val="decimal"/>
      <w:lvlText w:val="%4."/>
      <w:lvlJc w:val="left"/>
      <w:pPr>
        <w:ind w:left="2611" w:hanging="360"/>
      </w:pPr>
    </w:lvl>
    <w:lvl w:ilvl="4" w:tplc="04090019" w:tentative="1">
      <w:start w:val="1"/>
      <w:numFmt w:val="lowerLetter"/>
      <w:lvlText w:val="%5."/>
      <w:lvlJc w:val="left"/>
      <w:pPr>
        <w:ind w:left="3331" w:hanging="360"/>
      </w:pPr>
    </w:lvl>
    <w:lvl w:ilvl="5" w:tplc="0409001B" w:tentative="1">
      <w:start w:val="1"/>
      <w:numFmt w:val="lowerRoman"/>
      <w:lvlText w:val="%6."/>
      <w:lvlJc w:val="right"/>
      <w:pPr>
        <w:ind w:left="4051" w:hanging="180"/>
      </w:pPr>
    </w:lvl>
    <w:lvl w:ilvl="6" w:tplc="0409000F" w:tentative="1">
      <w:start w:val="1"/>
      <w:numFmt w:val="decimal"/>
      <w:lvlText w:val="%7."/>
      <w:lvlJc w:val="left"/>
      <w:pPr>
        <w:ind w:left="4771" w:hanging="360"/>
      </w:pPr>
    </w:lvl>
    <w:lvl w:ilvl="7" w:tplc="04090019" w:tentative="1">
      <w:start w:val="1"/>
      <w:numFmt w:val="lowerLetter"/>
      <w:lvlText w:val="%8."/>
      <w:lvlJc w:val="left"/>
      <w:pPr>
        <w:ind w:left="5491" w:hanging="360"/>
      </w:pPr>
    </w:lvl>
    <w:lvl w:ilvl="8" w:tplc="0409001B" w:tentative="1">
      <w:start w:val="1"/>
      <w:numFmt w:val="lowerRoman"/>
      <w:lvlText w:val="%9."/>
      <w:lvlJc w:val="right"/>
      <w:pPr>
        <w:ind w:left="6211" w:hanging="180"/>
      </w:pPr>
    </w:lvl>
  </w:abstractNum>
  <w:abstractNum w:abstractNumId="8" w15:restartNumberingAfterBreak="0">
    <w:nsid w:val="0F79533B"/>
    <w:multiLevelType w:val="hybridMultilevel"/>
    <w:tmpl w:val="C3423D3A"/>
    <w:lvl w:ilvl="0" w:tplc="A5923F7A">
      <w:start w:val="1"/>
      <w:numFmt w:val="bullet"/>
      <w:lvlText w:val=""/>
      <w:lvlJc w:val="left"/>
      <w:pPr>
        <w:ind w:left="811" w:hanging="360"/>
      </w:pPr>
      <w:rPr>
        <w:rFonts w:ascii="Symbol" w:hAnsi="Symbol" w:hint="default"/>
      </w:rPr>
    </w:lvl>
    <w:lvl w:ilvl="1" w:tplc="B0A66E68" w:tentative="1">
      <w:start w:val="1"/>
      <w:numFmt w:val="bullet"/>
      <w:lvlText w:val="o"/>
      <w:lvlJc w:val="left"/>
      <w:pPr>
        <w:ind w:left="1531" w:hanging="360"/>
      </w:pPr>
      <w:rPr>
        <w:rFonts w:ascii="Courier New" w:hAnsi="Courier New" w:hint="default"/>
      </w:rPr>
    </w:lvl>
    <w:lvl w:ilvl="2" w:tplc="27E6F4E8" w:tentative="1">
      <w:start w:val="1"/>
      <w:numFmt w:val="bullet"/>
      <w:lvlText w:val=""/>
      <w:lvlJc w:val="left"/>
      <w:pPr>
        <w:ind w:left="2251" w:hanging="360"/>
      </w:pPr>
      <w:rPr>
        <w:rFonts w:ascii="Wingdings" w:hAnsi="Wingdings" w:hint="default"/>
      </w:rPr>
    </w:lvl>
    <w:lvl w:ilvl="3" w:tplc="EF58C66A" w:tentative="1">
      <w:start w:val="1"/>
      <w:numFmt w:val="bullet"/>
      <w:lvlText w:val=""/>
      <w:lvlJc w:val="left"/>
      <w:pPr>
        <w:ind w:left="2971" w:hanging="360"/>
      </w:pPr>
      <w:rPr>
        <w:rFonts w:ascii="Symbol" w:hAnsi="Symbol" w:hint="default"/>
      </w:rPr>
    </w:lvl>
    <w:lvl w:ilvl="4" w:tplc="456C9C24" w:tentative="1">
      <w:start w:val="1"/>
      <w:numFmt w:val="bullet"/>
      <w:lvlText w:val="o"/>
      <w:lvlJc w:val="left"/>
      <w:pPr>
        <w:ind w:left="3691" w:hanging="360"/>
      </w:pPr>
      <w:rPr>
        <w:rFonts w:ascii="Courier New" w:hAnsi="Courier New" w:hint="default"/>
      </w:rPr>
    </w:lvl>
    <w:lvl w:ilvl="5" w:tplc="A7D663C6" w:tentative="1">
      <w:start w:val="1"/>
      <w:numFmt w:val="bullet"/>
      <w:lvlText w:val=""/>
      <w:lvlJc w:val="left"/>
      <w:pPr>
        <w:ind w:left="4411" w:hanging="360"/>
      </w:pPr>
      <w:rPr>
        <w:rFonts w:ascii="Wingdings" w:hAnsi="Wingdings" w:hint="default"/>
      </w:rPr>
    </w:lvl>
    <w:lvl w:ilvl="6" w:tplc="3D66F264" w:tentative="1">
      <w:start w:val="1"/>
      <w:numFmt w:val="bullet"/>
      <w:lvlText w:val=""/>
      <w:lvlJc w:val="left"/>
      <w:pPr>
        <w:ind w:left="5131" w:hanging="360"/>
      </w:pPr>
      <w:rPr>
        <w:rFonts w:ascii="Symbol" w:hAnsi="Symbol" w:hint="default"/>
      </w:rPr>
    </w:lvl>
    <w:lvl w:ilvl="7" w:tplc="6F5C9C88" w:tentative="1">
      <w:start w:val="1"/>
      <w:numFmt w:val="bullet"/>
      <w:lvlText w:val="o"/>
      <w:lvlJc w:val="left"/>
      <w:pPr>
        <w:ind w:left="5851" w:hanging="360"/>
      </w:pPr>
      <w:rPr>
        <w:rFonts w:ascii="Courier New" w:hAnsi="Courier New" w:hint="default"/>
      </w:rPr>
    </w:lvl>
    <w:lvl w:ilvl="8" w:tplc="A4027D80" w:tentative="1">
      <w:start w:val="1"/>
      <w:numFmt w:val="bullet"/>
      <w:lvlText w:val=""/>
      <w:lvlJc w:val="left"/>
      <w:pPr>
        <w:ind w:left="6571" w:hanging="360"/>
      </w:pPr>
      <w:rPr>
        <w:rFonts w:ascii="Wingdings" w:hAnsi="Wingdings" w:hint="default"/>
      </w:rPr>
    </w:lvl>
  </w:abstractNum>
  <w:abstractNum w:abstractNumId="9" w15:restartNumberingAfterBreak="0">
    <w:nsid w:val="1006626F"/>
    <w:multiLevelType w:val="hybridMultilevel"/>
    <w:tmpl w:val="9A04F354"/>
    <w:lvl w:ilvl="0" w:tplc="FFFFFFFF">
      <w:start w:val="1"/>
      <w:numFmt w:val="upperLetter"/>
      <w:lvlText w:val="%1."/>
      <w:lvlJc w:val="left"/>
      <w:pPr>
        <w:ind w:left="811" w:hanging="360"/>
      </w:pPr>
      <w:rPr>
        <w:rFonts w:ascii="Arial" w:hAnsi="Arial" w:hint="default"/>
      </w:rPr>
    </w:lvl>
    <w:lvl w:ilvl="1" w:tplc="FFFFFFFF">
      <w:start w:val="1"/>
      <w:numFmt w:val="lowerLetter"/>
      <w:lvlText w:val="%2."/>
      <w:lvlJc w:val="left"/>
      <w:pPr>
        <w:ind w:left="1982" w:hanging="360"/>
      </w:pPr>
    </w:lvl>
    <w:lvl w:ilvl="2" w:tplc="FFFFFFFF">
      <w:start w:val="1"/>
      <w:numFmt w:val="lowerRoman"/>
      <w:lvlText w:val="%3."/>
      <w:lvlJc w:val="right"/>
      <w:pPr>
        <w:ind w:left="2702" w:hanging="180"/>
      </w:pPr>
    </w:lvl>
    <w:lvl w:ilvl="3" w:tplc="FFFFFFFF">
      <w:start w:val="1"/>
      <w:numFmt w:val="decimal"/>
      <w:lvlText w:val="%4."/>
      <w:lvlJc w:val="left"/>
      <w:pPr>
        <w:ind w:left="3422" w:hanging="360"/>
      </w:pPr>
    </w:lvl>
    <w:lvl w:ilvl="4" w:tplc="FFFFFFFF">
      <w:start w:val="1"/>
      <w:numFmt w:val="lowerLetter"/>
      <w:lvlText w:val="%5."/>
      <w:lvlJc w:val="left"/>
      <w:pPr>
        <w:ind w:left="4142" w:hanging="360"/>
      </w:pPr>
    </w:lvl>
    <w:lvl w:ilvl="5" w:tplc="FFFFFFFF">
      <w:start w:val="1"/>
      <w:numFmt w:val="lowerRoman"/>
      <w:lvlText w:val="%6."/>
      <w:lvlJc w:val="right"/>
      <w:pPr>
        <w:ind w:left="4862" w:hanging="180"/>
      </w:pPr>
    </w:lvl>
    <w:lvl w:ilvl="6" w:tplc="FFFFFFFF">
      <w:start w:val="1"/>
      <w:numFmt w:val="decimal"/>
      <w:lvlText w:val="%7."/>
      <w:lvlJc w:val="left"/>
      <w:pPr>
        <w:ind w:left="5582" w:hanging="360"/>
      </w:pPr>
    </w:lvl>
    <w:lvl w:ilvl="7" w:tplc="FFFFFFFF">
      <w:start w:val="1"/>
      <w:numFmt w:val="lowerLetter"/>
      <w:lvlText w:val="%8."/>
      <w:lvlJc w:val="left"/>
      <w:pPr>
        <w:ind w:left="6302" w:hanging="360"/>
      </w:pPr>
    </w:lvl>
    <w:lvl w:ilvl="8" w:tplc="FFFFFFFF">
      <w:start w:val="1"/>
      <w:numFmt w:val="lowerRoman"/>
      <w:lvlText w:val="%9."/>
      <w:lvlJc w:val="right"/>
      <w:pPr>
        <w:ind w:left="7022" w:hanging="180"/>
      </w:pPr>
    </w:lvl>
  </w:abstractNum>
  <w:abstractNum w:abstractNumId="10" w15:restartNumberingAfterBreak="0">
    <w:nsid w:val="11523809"/>
    <w:multiLevelType w:val="hybridMultilevel"/>
    <w:tmpl w:val="5EECEB0C"/>
    <w:lvl w:ilvl="0" w:tplc="21589798">
      <w:start w:val="1"/>
      <w:numFmt w:val="bullet"/>
      <w:lvlText w:val=""/>
      <w:lvlJc w:val="left"/>
      <w:pPr>
        <w:ind w:left="811" w:hanging="360"/>
      </w:pPr>
      <w:rPr>
        <w:rFonts w:ascii="Symbol" w:hAnsi="Symbol" w:hint="default"/>
      </w:rPr>
    </w:lvl>
    <w:lvl w:ilvl="1" w:tplc="121C1E1A" w:tentative="1">
      <w:start w:val="1"/>
      <w:numFmt w:val="bullet"/>
      <w:lvlText w:val="o"/>
      <w:lvlJc w:val="left"/>
      <w:pPr>
        <w:ind w:left="1531" w:hanging="360"/>
      </w:pPr>
      <w:rPr>
        <w:rFonts w:ascii="Courier New" w:hAnsi="Courier New" w:hint="default"/>
      </w:rPr>
    </w:lvl>
    <w:lvl w:ilvl="2" w:tplc="36720D20" w:tentative="1">
      <w:start w:val="1"/>
      <w:numFmt w:val="bullet"/>
      <w:lvlText w:val=""/>
      <w:lvlJc w:val="left"/>
      <w:pPr>
        <w:ind w:left="2251" w:hanging="360"/>
      </w:pPr>
      <w:rPr>
        <w:rFonts w:ascii="Wingdings" w:hAnsi="Wingdings" w:hint="default"/>
      </w:rPr>
    </w:lvl>
    <w:lvl w:ilvl="3" w:tplc="C234C666" w:tentative="1">
      <w:start w:val="1"/>
      <w:numFmt w:val="bullet"/>
      <w:lvlText w:val=""/>
      <w:lvlJc w:val="left"/>
      <w:pPr>
        <w:ind w:left="2971" w:hanging="360"/>
      </w:pPr>
      <w:rPr>
        <w:rFonts w:ascii="Symbol" w:hAnsi="Symbol" w:hint="default"/>
      </w:rPr>
    </w:lvl>
    <w:lvl w:ilvl="4" w:tplc="B15A57C8" w:tentative="1">
      <w:start w:val="1"/>
      <w:numFmt w:val="bullet"/>
      <w:lvlText w:val="o"/>
      <w:lvlJc w:val="left"/>
      <w:pPr>
        <w:ind w:left="3691" w:hanging="360"/>
      </w:pPr>
      <w:rPr>
        <w:rFonts w:ascii="Courier New" w:hAnsi="Courier New" w:hint="default"/>
      </w:rPr>
    </w:lvl>
    <w:lvl w:ilvl="5" w:tplc="105E6836" w:tentative="1">
      <w:start w:val="1"/>
      <w:numFmt w:val="bullet"/>
      <w:lvlText w:val=""/>
      <w:lvlJc w:val="left"/>
      <w:pPr>
        <w:ind w:left="4411" w:hanging="360"/>
      </w:pPr>
      <w:rPr>
        <w:rFonts w:ascii="Wingdings" w:hAnsi="Wingdings" w:hint="default"/>
      </w:rPr>
    </w:lvl>
    <w:lvl w:ilvl="6" w:tplc="44641358" w:tentative="1">
      <w:start w:val="1"/>
      <w:numFmt w:val="bullet"/>
      <w:lvlText w:val=""/>
      <w:lvlJc w:val="left"/>
      <w:pPr>
        <w:ind w:left="5131" w:hanging="360"/>
      </w:pPr>
      <w:rPr>
        <w:rFonts w:ascii="Symbol" w:hAnsi="Symbol" w:hint="default"/>
      </w:rPr>
    </w:lvl>
    <w:lvl w:ilvl="7" w:tplc="73EC8A26" w:tentative="1">
      <w:start w:val="1"/>
      <w:numFmt w:val="bullet"/>
      <w:lvlText w:val="o"/>
      <w:lvlJc w:val="left"/>
      <w:pPr>
        <w:ind w:left="5851" w:hanging="360"/>
      </w:pPr>
      <w:rPr>
        <w:rFonts w:ascii="Courier New" w:hAnsi="Courier New" w:hint="default"/>
      </w:rPr>
    </w:lvl>
    <w:lvl w:ilvl="8" w:tplc="50C62CCC" w:tentative="1">
      <w:start w:val="1"/>
      <w:numFmt w:val="bullet"/>
      <w:lvlText w:val=""/>
      <w:lvlJc w:val="left"/>
      <w:pPr>
        <w:ind w:left="6571" w:hanging="360"/>
      </w:pPr>
      <w:rPr>
        <w:rFonts w:ascii="Wingdings" w:hAnsi="Wingdings" w:hint="default"/>
      </w:rPr>
    </w:lvl>
  </w:abstractNum>
  <w:abstractNum w:abstractNumId="11" w15:restartNumberingAfterBreak="0">
    <w:nsid w:val="139B6401"/>
    <w:multiLevelType w:val="hybridMultilevel"/>
    <w:tmpl w:val="4FB8CE8E"/>
    <w:lvl w:ilvl="0" w:tplc="FFFFFFFF">
      <w:start w:val="1"/>
      <w:numFmt w:val="decimal"/>
      <w:lvlText w:val="%1."/>
      <w:lvlJc w:val="left"/>
      <w:pPr>
        <w:ind w:left="1430" w:hanging="360"/>
      </w:pPr>
    </w:lvl>
    <w:lvl w:ilvl="1" w:tplc="FFFFFFFF">
      <w:start w:val="1"/>
      <w:numFmt w:val="lowerLetter"/>
      <w:lvlText w:val="%2."/>
      <w:lvlJc w:val="left"/>
      <w:pPr>
        <w:ind w:left="2150" w:hanging="360"/>
      </w:pPr>
      <w:rPr>
        <w:rFonts w:hint="default"/>
      </w:r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12" w15:restartNumberingAfterBreak="0">
    <w:nsid w:val="13C767C0"/>
    <w:multiLevelType w:val="hybridMultilevel"/>
    <w:tmpl w:val="3084B9C2"/>
    <w:lvl w:ilvl="0" w:tplc="FFFFFFFF">
      <w:start w:val="1"/>
      <w:numFmt w:val="upperLetter"/>
      <w:lvlText w:val="%1."/>
      <w:lvlJc w:val="left"/>
      <w:pPr>
        <w:ind w:left="720" w:hanging="360"/>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6EC1FBE"/>
    <w:multiLevelType w:val="hybridMultilevel"/>
    <w:tmpl w:val="CE181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1A2B15E4"/>
    <w:multiLevelType w:val="hybridMultilevel"/>
    <w:tmpl w:val="FF7E3200"/>
    <w:lvl w:ilvl="0" w:tplc="F6E43A0A">
      <w:start w:val="1"/>
      <w:numFmt w:val="decimal"/>
      <w:lvlText w:val="(%1)"/>
      <w:lvlJc w:val="left"/>
      <w:pPr>
        <w:ind w:left="811"/>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1D6ABAA2">
      <w:start w:val="1"/>
      <w:numFmt w:val="lowerLetter"/>
      <w:lvlText w:val="%2"/>
      <w:lvlJc w:val="left"/>
      <w:pPr>
        <w:ind w:left="144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2" w:tplc="60367E06">
      <w:start w:val="1"/>
      <w:numFmt w:val="lowerRoman"/>
      <w:lvlText w:val="%3"/>
      <w:lvlJc w:val="left"/>
      <w:pPr>
        <w:ind w:left="21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3" w:tplc="53BE1D70">
      <w:start w:val="1"/>
      <w:numFmt w:val="decimal"/>
      <w:lvlText w:val="%4"/>
      <w:lvlJc w:val="left"/>
      <w:pPr>
        <w:ind w:left="288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4" w:tplc="CB308D0E">
      <w:start w:val="1"/>
      <w:numFmt w:val="lowerLetter"/>
      <w:lvlText w:val="%5"/>
      <w:lvlJc w:val="left"/>
      <w:pPr>
        <w:ind w:left="360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5" w:tplc="F334C06C">
      <w:start w:val="1"/>
      <w:numFmt w:val="lowerRoman"/>
      <w:lvlText w:val="%6"/>
      <w:lvlJc w:val="left"/>
      <w:pPr>
        <w:ind w:left="432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6" w:tplc="82EAC756">
      <w:start w:val="1"/>
      <w:numFmt w:val="decimal"/>
      <w:lvlText w:val="%7"/>
      <w:lvlJc w:val="left"/>
      <w:pPr>
        <w:ind w:left="504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7" w:tplc="DC1A59C6">
      <w:start w:val="1"/>
      <w:numFmt w:val="lowerLetter"/>
      <w:lvlText w:val="%8"/>
      <w:lvlJc w:val="left"/>
      <w:pPr>
        <w:ind w:left="57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8" w:tplc="95741A22">
      <w:start w:val="1"/>
      <w:numFmt w:val="lowerRoman"/>
      <w:lvlText w:val="%9"/>
      <w:lvlJc w:val="left"/>
      <w:pPr>
        <w:ind w:left="648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1A3C2D10"/>
    <w:multiLevelType w:val="hybridMultilevel"/>
    <w:tmpl w:val="52026B4E"/>
    <w:lvl w:ilvl="0" w:tplc="DBCCB2F4">
      <w:start w:val="1"/>
      <w:numFmt w:val="decimal"/>
      <w:lvlText w:val="%1."/>
      <w:lvlJc w:val="left"/>
      <w:pPr>
        <w:ind w:left="775" w:hanging="360"/>
      </w:pPr>
    </w:lvl>
    <w:lvl w:ilvl="1" w:tplc="AF18A2D4" w:tentative="1">
      <w:start w:val="1"/>
      <w:numFmt w:val="bullet"/>
      <w:lvlText w:val="o"/>
      <w:lvlJc w:val="left"/>
      <w:pPr>
        <w:ind w:left="1440" w:hanging="360"/>
      </w:pPr>
      <w:rPr>
        <w:rFonts w:ascii="Courier New" w:hAnsi="Courier New" w:hint="default"/>
      </w:rPr>
    </w:lvl>
    <w:lvl w:ilvl="2" w:tplc="46CA4386" w:tentative="1">
      <w:start w:val="1"/>
      <w:numFmt w:val="bullet"/>
      <w:lvlText w:val=""/>
      <w:lvlJc w:val="left"/>
      <w:pPr>
        <w:ind w:left="2160" w:hanging="360"/>
      </w:pPr>
      <w:rPr>
        <w:rFonts w:ascii="Wingdings" w:hAnsi="Wingdings" w:hint="default"/>
      </w:rPr>
    </w:lvl>
    <w:lvl w:ilvl="3" w:tplc="D03ADE80" w:tentative="1">
      <w:start w:val="1"/>
      <w:numFmt w:val="bullet"/>
      <w:lvlText w:val=""/>
      <w:lvlJc w:val="left"/>
      <w:pPr>
        <w:ind w:left="2880" w:hanging="360"/>
      </w:pPr>
      <w:rPr>
        <w:rFonts w:ascii="Symbol" w:hAnsi="Symbol" w:hint="default"/>
      </w:rPr>
    </w:lvl>
    <w:lvl w:ilvl="4" w:tplc="6A34D550" w:tentative="1">
      <w:start w:val="1"/>
      <w:numFmt w:val="bullet"/>
      <w:lvlText w:val="o"/>
      <w:lvlJc w:val="left"/>
      <w:pPr>
        <w:ind w:left="3600" w:hanging="360"/>
      </w:pPr>
      <w:rPr>
        <w:rFonts w:ascii="Courier New" w:hAnsi="Courier New" w:hint="default"/>
      </w:rPr>
    </w:lvl>
    <w:lvl w:ilvl="5" w:tplc="07BE5CA8" w:tentative="1">
      <w:start w:val="1"/>
      <w:numFmt w:val="bullet"/>
      <w:lvlText w:val=""/>
      <w:lvlJc w:val="left"/>
      <w:pPr>
        <w:ind w:left="4320" w:hanging="360"/>
      </w:pPr>
      <w:rPr>
        <w:rFonts w:ascii="Wingdings" w:hAnsi="Wingdings" w:hint="default"/>
      </w:rPr>
    </w:lvl>
    <w:lvl w:ilvl="6" w:tplc="35A676A8" w:tentative="1">
      <w:start w:val="1"/>
      <w:numFmt w:val="bullet"/>
      <w:lvlText w:val=""/>
      <w:lvlJc w:val="left"/>
      <w:pPr>
        <w:ind w:left="5040" w:hanging="360"/>
      </w:pPr>
      <w:rPr>
        <w:rFonts w:ascii="Symbol" w:hAnsi="Symbol" w:hint="default"/>
      </w:rPr>
    </w:lvl>
    <w:lvl w:ilvl="7" w:tplc="8FB69E50" w:tentative="1">
      <w:start w:val="1"/>
      <w:numFmt w:val="bullet"/>
      <w:lvlText w:val="o"/>
      <w:lvlJc w:val="left"/>
      <w:pPr>
        <w:ind w:left="5760" w:hanging="360"/>
      </w:pPr>
      <w:rPr>
        <w:rFonts w:ascii="Courier New" w:hAnsi="Courier New" w:hint="default"/>
      </w:rPr>
    </w:lvl>
    <w:lvl w:ilvl="8" w:tplc="DBB6702E" w:tentative="1">
      <w:start w:val="1"/>
      <w:numFmt w:val="bullet"/>
      <w:lvlText w:val=""/>
      <w:lvlJc w:val="left"/>
      <w:pPr>
        <w:ind w:left="6480" w:hanging="360"/>
      </w:pPr>
      <w:rPr>
        <w:rFonts w:ascii="Wingdings" w:hAnsi="Wingdings" w:hint="default"/>
      </w:rPr>
    </w:lvl>
  </w:abstractNum>
  <w:abstractNum w:abstractNumId="16" w15:restartNumberingAfterBreak="0">
    <w:nsid w:val="1E4D36CC"/>
    <w:multiLevelType w:val="hybridMultilevel"/>
    <w:tmpl w:val="2F28A084"/>
    <w:lvl w:ilvl="0" w:tplc="FFFFFFFF">
      <w:start w:val="1"/>
      <w:numFmt w:val="upperLetter"/>
      <w:lvlText w:val="%1."/>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7" w15:restartNumberingAfterBreak="0">
    <w:nsid w:val="2564291A"/>
    <w:multiLevelType w:val="hybridMultilevel"/>
    <w:tmpl w:val="0A70E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DE86A48"/>
    <w:multiLevelType w:val="hybridMultilevel"/>
    <w:tmpl w:val="313E8448"/>
    <w:lvl w:ilvl="0" w:tplc="F1FCE61A">
      <w:start w:val="1"/>
      <w:numFmt w:val="lowerLetter"/>
      <w:lvlText w:val="%1."/>
      <w:lvlJc w:val="left"/>
      <w:pPr>
        <w:ind w:left="259"/>
      </w:pPr>
      <w:rPr>
        <w:rFonts w:ascii="Arial" w:hAnsi="Arial" w:hint="default"/>
        <w:b/>
        <w:bCs/>
        <w:i w:val="0"/>
        <w:strike w:val="0"/>
        <w:dstrike w:val="0"/>
        <w:color w:val="000000"/>
        <w:sz w:val="22"/>
        <w:szCs w:val="22"/>
        <w:u w:val="none" w:color="000000"/>
        <w:bdr w:val="none" w:sz="0" w:space="0" w:color="auto"/>
        <w:shd w:val="clear" w:color="auto" w:fill="auto"/>
        <w:vertAlign w:val="baseline"/>
      </w:rPr>
    </w:lvl>
    <w:lvl w:ilvl="1" w:tplc="1E447536">
      <w:start w:val="1"/>
      <w:numFmt w:val="bullet"/>
      <w:lvlText w:val="•"/>
      <w:lvlJc w:val="left"/>
      <w:pPr>
        <w:ind w:left="453"/>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2" w:tplc="FB86ED64">
      <w:start w:val="1"/>
      <w:numFmt w:val="bullet"/>
      <w:lvlText w:val="▪"/>
      <w:lvlJc w:val="left"/>
      <w:pPr>
        <w:ind w:left="1353"/>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3" w:tplc="D5D046B8">
      <w:start w:val="1"/>
      <w:numFmt w:val="bullet"/>
      <w:lvlText w:val="•"/>
      <w:lvlJc w:val="left"/>
      <w:pPr>
        <w:ind w:left="2073"/>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4" w:tplc="8A5EA6D6">
      <w:start w:val="1"/>
      <w:numFmt w:val="bullet"/>
      <w:lvlText w:val="o"/>
      <w:lvlJc w:val="left"/>
      <w:pPr>
        <w:ind w:left="2793"/>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5" w:tplc="EEF86406">
      <w:start w:val="1"/>
      <w:numFmt w:val="bullet"/>
      <w:lvlText w:val="▪"/>
      <w:lvlJc w:val="left"/>
      <w:pPr>
        <w:ind w:left="3513"/>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6" w:tplc="BE5A2CD6">
      <w:start w:val="1"/>
      <w:numFmt w:val="bullet"/>
      <w:lvlText w:val="•"/>
      <w:lvlJc w:val="left"/>
      <w:pPr>
        <w:ind w:left="4233"/>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7" w:tplc="7444F946">
      <w:start w:val="1"/>
      <w:numFmt w:val="bullet"/>
      <w:lvlText w:val="o"/>
      <w:lvlJc w:val="left"/>
      <w:pPr>
        <w:ind w:left="4953"/>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8" w:tplc="A7C82A6C">
      <w:start w:val="1"/>
      <w:numFmt w:val="bullet"/>
      <w:lvlText w:val="▪"/>
      <w:lvlJc w:val="left"/>
      <w:pPr>
        <w:ind w:left="5673"/>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2E4707DB"/>
    <w:multiLevelType w:val="hybridMultilevel"/>
    <w:tmpl w:val="FFFFFFFF"/>
    <w:lvl w:ilvl="0" w:tplc="C2D04290">
      <w:start w:val="1"/>
      <w:numFmt w:val="decimal"/>
      <w:lvlText w:val="%1."/>
      <w:lvlJc w:val="left"/>
      <w:pPr>
        <w:ind w:left="720" w:hanging="360"/>
      </w:pPr>
    </w:lvl>
    <w:lvl w:ilvl="1" w:tplc="DFF8CF40">
      <w:start w:val="1"/>
      <w:numFmt w:val="lowerLetter"/>
      <w:lvlText w:val="%2."/>
      <w:lvlJc w:val="left"/>
      <w:pPr>
        <w:ind w:left="1440" w:hanging="360"/>
      </w:pPr>
    </w:lvl>
    <w:lvl w:ilvl="2" w:tplc="846C8B44">
      <w:start w:val="1"/>
      <w:numFmt w:val="lowerRoman"/>
      <w:lvlText w:val="%3."/>
      <w:lvlJc w:val="right"/>
      <w:pPr>
        <w:ind w:left="2611" w:hanging="180"/>
      </w:pPr>
    </w:lvl>
    <w:lvl w:ilvl="3" w:tplc="48AC6BC0">
      <w:start w:val="1"/>
      <w:numFmt w:val="decimal"/>
      <w:lvlText w:val="%4."/>
      <w:lvlJc w:val="left"/>
      <w:pPr>
        <w:ind w:left="3331" w:hanging="360"/>
      </w:pPr>
    </w:lvl>
    <w:lvl w:ilvl="4" w:tplc="2ABA98DA">
      <w:start w:val="1"/>
      <w:numFmt w:val="lowerLetter"/>
      <w:lvlText w:val="%5."/>
      <w:lvlJc w:val="left"/>
      <w:pPr>
        <w:ind w:left="4051" w:hanging="360"/>
      </w:pPr>
    </w:lvl>
    <w:lvl w:ilvl="5" w:tplc="583C7FC0">
      <w:start w:val="1"/>
      <w:numFmt w:val="lowerRoman"/>
      <w:lvlText w:val="%6."/>
      <w:lvlJc w:val="right"/>
      <w:pPr>
        <w:ind w:left="4771" w:hanging="180"/>
      </w:pPr>
    </w:lvl>
    <w:lvl w:ilvl="6" w:tplc="73DE9F28">
      <w:start w:val="1"/>
      <w:numFmt w:val="decimal"/>
      <w:lvlText w:val="%7."/>
      <w:lvlJc w:val="left"/>
      <w:pPr>
        <w:ind w:left="5491" w:hanging="360"/>
      </w:pPr>
    </w:lvl>
    <w:lvl w:ilvl="7" w:tplc="42DC3EB2">
      <w:start w:val="1"/>
      <w:numFmt w:val="lowerLetter"/>
      <w:lvlText w:val="%8."/>
      <w:lvlJc w:val="left"/>
      <w:pPr>
        <w:ind w:left="6211" w:hanging="360"/>
      </w:pPr>
    </w:lvl>
    <w:lvl w:ilvl="8" w:tplc="B5029EAE">
      <w:start w:val="1"/>
      <w:numFmt w:val="lowerRoman"/>
      <w:lvlText w:val="%9."/>
      <w:lvlJc w:val="right"/>
      <w:pPr>
        <w:ind w:left="6931" w:hanging="180"/>
      </w:pPr>
    </w:lvl>
  </w:abstractNum>
  <w:abstractNum w:abstractNumId="20" w15:restartNumberingAfterBreak="0">
    <w:nsid w:val="2E482C0B"/>
    <w:multiLevelType w:val="hybridMultilevel"/>
    <w:tmpl w:val="71E021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E8737E8"/>
    <w:multiLevelType w:val="hybridMultilevel"/>
    <w:tmpl w:val="2034DAA8"/>
    <w:lvl w:ilvl="0" w:tplc="65CA8A28">
      <w:start w:val="1"/>
      <w:numFmt w:val="bullet"/>
      <w:lvlText w:val=""/>
      <w:lvlJc w:val="left"/>
      <w:pPr>
        <w:ind w:left="811" w:hanging="360"/>
      </w:pPr>
      <w:rPr>
        <w:rFonts w:ascii="Symbol" w:hAnsi="Symbol" w:hint="default"/>
      </w:rPr>
    </w:lvl>
    <w:lvl w:ilvl="1" w:tplc="87926B42" w:tentative="1">
      <w:start w:val="1"/>
      <w:numFmt w:val="bullet"/>
      <w:lvlText w:val="o"/>
      <w:lvlJc w:val="left"/>
      <w:pPr>
        <w:ind w:left="1531" w:hanging="360"/>
      </w:pPr>
      <w:rPr>
        <w:rFonts w:ascii="Courier New" w:hAnsi="Courier New" w:hint="default"/>
      </w:rPr>
    </w:lvl>
    <w:lvl w:ilvl="2" w:tplc="25D4B076" w:tentative="1">
      <w:start w:val="1"/>
      <w:numFmt w:val="bullet"/>
      <w:lvlText w:val=""/>
      <w:lvlJc w:val="left"/>
      <w:pPr>
        <w:ind w:left="2251" w:hanging="360"/>
      </w:pPr>
      <w:rPr>
        <w:rFonts w:ascii="Wingdings" w:hAnsi="Wingdings" w:hint="default"/>
      </w:rPr>
    </w:lvl>
    <w:lvl w:ilvl="3" w:tplc="4DBC82D6" w:tentative="1">
      <w:start w:val="1"/>
      <w:numFmt w:val="bullet"/>
      <w:lvlText w:val=""/>
      <w:lvlJc w:val="left"/>
      <w:pPr>
        <w:ind w:left="2971" w:hanging="360"/>
      </w:pPr>
      <w:rPr>
        <w:rFonts w:ascii="Symbol" w:hAnsi="Symbol" w:hint="default"/>
      </w:rPr>
    </w:lvl>
    <w:lvl w:ilvl="4" w:tplc="D1A0863A" w:tentative="1">
      <w:start w:val="1"/>
      <w:numFmt w:val="bullet"/>
      <w:lvlText w:val="o"/>
      <w:lvlJc w:val="left"/>
      <w:pPr>
        <w:ind w:left="3691" w:hanging="360"/>
      </w:pPr>
      <w:rPr>
        <w:rFonts w:ascii="Courier New" w:hAnsi="Courier New" w:hint="default"/>
      </w:rPr>
    </w:lvl>
    <w:lvl w:ilvl="5" w:tplc="D92E7C44" w:tentative="1">
      <w:start w:val="1"/>
      <w:numFmt w:val="bullet"/>
      <w:lvlText w:val=""/>
      <w:lvlJc w:val="left"/>
      <w:pPr>
        <w:ind w:left="4411" w:hanging="360"/>
      </w:pPr>
      <w:rPr>
        <w:rFonts w:ascii="Wingdings" w:hAnsi="Wingdings" w:hint="default"/>
      </w:rPr>
    </w:lvl>
    <w:lvl w:ilvl="6" w:tplc="B8ECB5FE" w:tentative="1">
      <w:start w:val="1"/>
      <w:numFmt w:val="bullet"/>
      <w:lvlText w:val=""/>
      <w:lvlJc w:val="left"/>
      <w:pPr>
        <w:ind w:left="5131" w:hanging="360"/>
      </w:pPr>
      <w:rPr>
        <w:rFonts w:ascii="Symbol" w:hAnsi="Symbol" w:hint="default"/>
      </w:rPr>
    </w:lvl>
    <w:lvl w:ilvl="7" w:tplc="5E9293BC" w:tentative="1">
      <w:start w:val="1"/>
      <w:numFmt w:val="bullet"/>
      <w:lvlText w:val="o"/>
      <w:lvlJc w:val="left"/>
      <w:pPr>
        <w:ind w:left="5851" w:hanging="360"/>
      </w:pPr>
      <w:rPr>
        <w:rFonts w:ascii="Courier New" w:hAnsi="Courier New" w:hint="default"/>
      </w:rPr>
    </w:lvl>
    <w:lvl w:ilvl="8" w:tplc="F5FAFEB0" w:tentative="1">
      <w:start w:val="1"/>
      <w:numFmt w:val="bullet"/>
      <w:lvlText w:val=""/>
      <w:lvlJc w:val="left"/>
      <w:pPr>
        <w:ind w:left="6571" w:hanging="360"/>
      </w:pPr>
      <w:rPr>
        <w:rFonts w:ascii="Wingdings" w:hAnsi="Wingdings" w:hint="default"/>
      </w:rPr>
    </w:lvl>
  </w:abstractNum>
  <w:abstractNum w:abstractNumId="22" w15:restartNumberingAfterBreak="0">
    <w:nsid w:val="34874CF9"/>
    <w:multiLevelType w:val="hybridMultilevel"/>
    <w:tmpl w:val="03927526"/>
    <w:lvl w:ilvl="0" w:tplc="0409000F">
      <w:start w:val="1"/>
      <w:numFmt w:val="decimal"/>
      <w:lvlText w:val="%1."/>
      <w:lvlJc w:val="left"/>
      <w:pPr>
        <w:ind w:left="799" w:hanging="360"/>
      </w:pPr>
      <w:rPr>
        <w:rFonts w:hint="default"/>
      </w:rPr>
    </w:lvl>
    <w:lvl w:ilvl="1" w:tplc="FFFFFFFF" w:tentative="1">
      <w:start w:val="1"/>
      <w:numFmt w:val="bullet"/>
      <w:lvlText w:val="o"/>
      <w:lvlJc w:val="left"/>
      <w:pPr>
        <w:ind w:left="1519" w:hanging="360"/>
      </w:pPr>
      <w:rPr>
        <w:rFonts w:ascii="Courier New" w:hAnsi="Courier New" w:hint="default"/>
      </w:rPr>
    </w:lvl>
    <w:lvl w:ilvl="2" w:tplc="FFFFFFFF" w:tentative="1">
      <w:start w:val="1"/>
      <w:numFmt w:val="bullet"/>
      <w:lvlText w:val=""/>
      <w:lvlJc w:val="left"/>
      <w:pPr>
        <w:ind w:left="2239" w:hanging="360"/>
      </w:pPr>
      <w:rPr>
        <w:rFonts w:ascii="Wingdings" w:hAnsi="Wingdings" w:hint="default"/>
      </w:rPr>
    </w:lvl>
    <w:lvl w:ilvl="3" w:tplc="FFFFFFFF" w:tentative="1">
      <w:start w:val="1"/>
      <w:numFmt w:val="bullet"/>
      <w:lvlText w:val=""/>
      <w:lvlJc w:val="left"/>
      <w:pPr>
        <w:ind w:left="2959" w:hanging="360"/>
      </w:pPr>
      <w:rPr>
        <w:rFonts w:ascii="Symbol" w:hAnsi="Symbol" w:hint="default"/>
      </w:rPr>
    </w:lvl>
    <w:lvl w:ilvl="4" w:tplc="FFFFFFFF" w:tentative="1">
      <w:start w:val="1"/>
      <w:numFmt w:val="bullet"/>
      <w:lvlText w:val="o"/>
      <w:lvlJc w:val="left"/>
      <w:pPr>
        <w:ind w:left="3679" w:hanging="360"/>
      </w:pPr>
      <w:rPr>
        <w:rFonts w:ascii="Courier New" w:hAnsi="Courier New" w:hint="default"/>
      </w:rPr>
    </w:lvl>
    <w:lvl w:ilvl="5" w:tplc="FFFFFFFF" w:tentative="1">
      <w:start w:val="1"/>
      <w:numFmt w:val="bullet"/>
      <w:lvlText w:val=""/>
      <w:lvlJc w:val="left"/>
      <w:pPr>
        <w:ind w:left="4399" w:hanging="360"/>
      </w:pPr>
      <w:rPr>
        <w:rFonts w:ascii="Wingdings" w:hAnsi="Wingdings" w:hint="default"/>
      </w:rPr>
    </w:lvl>
    <w:lvl w:ilvl="6" w:tplc="FFFFFFFF" w:tentative="1">
      <w:start w:val="1"/>
      <w:numFmt w:val="bullet"/>
      <w:lvlText w:val=""/>
      <w:lvlJc w:val="left"/>
      <w:pPr>
        <w:ind w:left="5119" w:hanging="360"/>
      </w:pPr>
      <w:rPr>
        <w:rFonts w:ascii="Symbol" w:hAnsi="Symbol" w:hint="default"/>
      </w:rPr>
    </w:lvl>
    <w:lvl w:ilvl="7" w:tplc="FFFFFFFF" w:tentative="1">
      <w:start w:val="1"/>
      <w:numFmt w:val="bullet"/>
      <w:lvlText w:val="o"/>
      <w:lvlJc w:val="left"/>
      <w:pPr>
        <w:ind w:left="5839" w:hanging="360"/>
      </w:pPr>
      <w:rPr>
        <w:rFonts w:ascii="Courier New" w:hAnsi="Courier New" w:hint="default"/>
      </w:rPr>
    </w:lvl>
    <w:lvl w:ilvl="8" w:tplc="FFFFFFFF" w:tentative="1">
      <w:start w:val="1"/>
      <w:numFmt w:val="bullet"/>
      <w:lvlText w:val=""/>
      <w:lvlJc w:val="left"/>
      <w:pPr>
        <w:ind w:left="6559" w:hanging="360"/>
      </w:pPr>
      <w:rPr>
        <w:rFonts w:ascii="Wingdings" w:hAnsi="Wingdings" w:hint="default"/>
      </w:rPr>
    </w:lvl>
  </w:abstractNum>
  <w:abstractNum w:abstractNumId="23" w15:restartNumberingAfterBreak="0">
    <w:nsid w:val="35F07084"/>
    <w:multiLevelType w:val="multilevel"/>
    <w:tmpl w:val="8E0CC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79C2D96"/>
    <w:multiLevelType w:val="hybridMultilevel"/>
    <w:tmpl w:val="37926824"/>
    <w:lvl w:ilvl="0" w:tplc="91A0121E">
      <w:start w:val="1"/>
      <w:numFmt w:val="upp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15:restartNumberingAfterBreak="0">
    <w:nsid w:val="37FE55EC"/>
    <w:multiLevelType w:val="hybridMultilevel"/>
    <w:tmpl w:val="3C3640E4"/>
    <w:lvl w:ilvl="0" w:tplc="FFFFFFFF">
      <w:start w:val="1"/>
      <w:numFmt w:val="upperLetter"/>
      <w:lvlText w:val="%1."/>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9507CD1"/>
    <w:multiLevelType w:val="hybridMultilevel"/>
    <w:tmpl w:val="28C67D36"/>
    <w:lvl w:ilvl="0" w:tplc="9E00EC20">
      <w:start w:val="1"/>
      <w:numFmt w:val="bullet"/>
      <w:lvlText w:val=""/>
      <w:lvlJc w:val="left"/>
      <w:pPr>
        <w:ind w:left="811" w:hanging="360"/>
      </w:pPr>
      <w:rPr>
        <w:rFonts w:ascii="Symbol" w:hAnsi="Symbol" w:hint="default"/>
      </w:rPr>
    </w:lvl>
    <w:lvl w:ilvl="1" w:tplc="4D3447E0" w:tentative="1">
      <w:start w:val="1"/>
      <w:numFmt w:val="bullet"/>
      <w:lvlText w:val="o"/>
      <w:lvlJc w:val="left"/>
      <w:pPr>
        <w:ind w:left="1531" w:hanging="360"/>
      </w:pPr>
      <w:rPr>
        <w:rFonts w:ascii="Courier New" w:hAnsi="Courier New" w:hint="default"/>
      </w:rPr>
    </w:lvl>
    <w:lvl w:ilvl="2" w:tplc="BF26CA4A" w:tentative="1">
      <w:start w:val="1"/>
      <w:numFmt w:val="bullet"/>
      <w:lvlText w:val=""/>
      <w:lvlJc w:val="left"/>
      <w:pPr>
        <w:ind w:left="2251" w:hanging="360"/>
      </w:pPr>
      <w:rPr>
        <w:rFonts w:ascii="Wingdings" w:hAnsi="Wingdings" w:hint="default"/>
      </w:rPr>
    </w:lvl>
    <w:lvl w:ilvl="3" w:tplc="2C1C998C" w:tentative="1">
      <w:start w:val="1"/>
      <w:numFmt w:val="bullet"/>
      <w:lvlText w:val=""/>
      <w:lvlJc w:val="left"/>
      <w:pPr>
        <w:ind w:left="2971" w:hanging="360"/>
      </w:pPr>
      <w:rPr>
        <w:rFonts w:ascii="Symbol" w:hAnsi="Symbol" w:hint="default"/>
      </w:rPr>
    </w:lvl>
    <w:lvl w:ilvl="4" w:tplc="FF5E7638" w:tentative="1">
      <w:start w:val="1"/>
      <w:numFmt w:val="bullet"/>
      <w:lvlText w:val="o"/>
      <w:lvlJc w:val="left"/>
      <w:pPr>
        <w:ind w:left="3691" w:hanging="360"/>
      </w:pPr>
      <w:rPr>
        <w:rFonts w:ascii="Courier New" w:hAnsi="Courier New" w:hint="default"/>
      </w:rPr>
    </w:lvl>
    <w:lvl w:ilvl="5" w:tplc="A58EBF7C" w:tentative="1">
      <w:start w:val="1"/>
      <w:numFmt w:val="bullet"/>
      <w:lvlText w:val=""/>
      <w:lvlJc w:val="left"/>
      <w:pPr>
        <w:ind w:left="4411" w:hanging="360"/>
      </w:pPr>
      <w:rPr>
        <w:rFonts w:ascii="Wingdings" w:hAnsi="Wingdings" w:hint="default"/>
      </w:rPr>
    </w:lvl>
    <w:lvl w:ilvl="6" w:tplc="863C42C4" w:tentative="1">
      <w:start w:val="1"/>
      <w:numFmt w:val="bullet"/>
      <w:lvlText w:val=""/>
      <w:lvlJc w:val="left"/>
      <w:pPr>
        <w:ind w:left="5131" w:hanging="360"/>
      </w:pPr>
      <w:rPr>
        <w:rFonts w:ascii="Symbol" w:hAnsi="Symbol" w:hint="default"/>
      </w:rPr>
    </w:lvl>
    <w:lvl w:ilvl="7" w:tplc="CF7A0BD0" w:tentative="1">
      <w:start w:val="1"/>
      <w:numFmt w:val="bullet"/>
      <w:lvlText w:val="o"/>
      <w:lvlJc w:val="left"/>
      <w:pPr>
        <w:ind w:left="5851" w:hanging="360"/>
      </w:pPr>
      <w:rPr>
        <w:rFonts w:ascii="Courier New" w:hAnsi="Courier New" w:hint="default"/>
      </w:rPr>
    </w:lvl>
    <w:lvl w:ilvl="8" w:tplc="ADAC47DE" w:tentative="1">
      <w:start w:val="1"/>
      <w:numFmt w:val="bullet"/>
      <w:lvlText w:val=""/>
      <w:lvlJc w:val="left"/>
      <w:pPr>
        <w:ind w:left="6571" w:hanging="360"/>
      </w:pPr>
      <w:rPr>
        <w:rFonts w:ascii="Wingdings" w:hAnsi="Wingdings" w:hint="default"/>
      </w:rPr>
    </w:lvl>
  </w:abstractNum>
  <w:abstractNum w:abstractNumId="27" w15:restartNumberingAfterBreak="0">
    <w:nsid w:val="3B8513F7"/>
    <w:multiLevelType w:val="hybridMultilevel"/>
    <w:tmpl w:val="2FF2A1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D3B36F8"/>
    <w:multiLevelType w:val="hybridMultilevel"/>
    <w:tmpl w:val="09844C74"/>
    <w:lvl w:ilvl="0" w:tplc="19D2D32A">
      <w:start w:val="1"/>
      <w:numFmt w:val="bullet"/>
      <w:lvlText w:val="•"/>
      <w:lvlJc w:val="left"/>
      <w:pPr>
        <w:ind w:left="72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A4F4BC96">
      <w:start w:val="1"/>
      <w:numFmt w:val="bullet"/>
      <w:lvlText w:val="o"/>
      <w:lvlJc w:val="left"/>
      <w:pPr>
        <w:ind w:left="144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2" w:tplc="5204B28C">
      <w:start w:val="1"/>
      <w:numFmt w:val="bullet"/>
      <w:lvlText w:val="▪"/>
      <w:lvlJc w:val="left"/>
      <w:pPr>
        <w:ind w:left="216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3" w:tplc="58FC43A4">
      <w:start w:val="1"/>
      <w:numFmt w:val="bullet"/>
      <w:lvlText w:val="•"/>
      <w:lvlJc w:val="left"/>
      <w:pPr>
        <w:ind w:left="288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4" w:tplc="760E700A">
      <w:start w:val="1"/>
      <w:numFmt w:val="bullet"/>
      <w:lvlText w:val="o"/>
      <w:lvlJc w:val="left"/>
      <w:pPr>
        <w:ind w:left="360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5" w:tplc="9078F954">
      <w:start w:val="1"/>
      <w:numFmt w:val="bullet"/>
      <w:lvlText w:val="▪"/>
      <w:lvlJc w:val="left"/>
      <w:pPr>
        <w:ind w:left="432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6" w:tplc="BC8617CA">
      <w:start w:val="1"/>
      <w:numFmt w:val="bullet"/>
      <w:lvlText w:val="•"/>
      <w:lvlJc w:val="left"/>
      <w:pPr>
        <w:ind w:left="504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7" w:tplc="2182FFFC">
      <w:start w:val="1"/>
      <w:numFmt w:val="bullet"/>
      <w:lvlText w:val="o"/>
      <w:lvlJc w:val="left"/>
      <w:pPr>
        <w:ind w:left="576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lvl w:ilvl="8" w:tplc="F63C17BA">
      <w:start w:val="1"/>
      <w:numFmt w:val="bullet"/>
      <w:lvlText w:val="▪"/>
      <w:lvlJc w:val="left"/>
      <w:pPr>
        <w:ind w:left="6480"/>
      </w:pPr>
      <w:rPr>
        <w:rFonts w:ascii="Segoe UI Symbol" w:hAnsi="Segoe UI Symbol" w:hint="default"/>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3E3D63C3"/>
    <w:multiLevelType w:val="hybridMultilevel"/>
    <w:tmpl w:val="ABA66BDC"/>
    <w:lvl w:ilvl="0" w:tplc="95F6695E">
      <w:start w:val="1"/>
      <w:numFmt w:val="upperLetter"/>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30" w15:restartNumberingAfterBreak="0">
    <w:nsid w:val="3EE05C1B"/>
    <w:multiLevelType w:val="hybridMultilevel"/>
    <w:tmpl w:val="4FB8CE8E"/>
    <w:lvl w:ilvl="0" w:tplc="FFFFFFFF">
      <w:start w:val="1"/>
      <w:numFmt w:val="decimal"/>
      <w:lvlText w:val="%1."/>
      <w:lvlJc w:val="left"/>
      <w:pPr>
        <w:ind w:left="1430" w:hanging="360"/>
      </w:pPr>
    </w:lvl>
    <w:lvl w:ilvl="1" w:tplc="FFFFFFFF">
      <w:start w:val="1"/>
      <w:numFmt w:val="lowerLetter"/>
      <w:lvlText w:val="%2."/>
      <w:lvlJc w:val="left"/>
      <w:pPr>
        <w:ind w:left="2150" w:hanging="360"/>
      </w:pPr>
      <w:rPr>
        <w:rFonts w:hint="default"/>
      </w:r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31" w15:restartNumberingAfterBreak="0">
    <w:nsid w:val="3F3B7BD2"/>
    <w:multiLevelType w:val="hybridMultilevel"/>
    <w:tmpl w:val="EA7665F0"/>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42987F6A"/>
    <w:multiLevelType w:val="hybridMultilevel"/>
    <w:tmpl w:val="8040BA56"/>
    <w:lvl w:ilvl="0" w:tplc="0409000F">
      <w:start w:val="1"/>
      <w:numFmt w:val="decimal"/>
      <w:lvlText w:val="%1."/>
      <w:lvlJc w:val="left"/>
      <w:pPr>
        <w:ind w:left="811" w:hanging="360"/>
      </w:pPr>
      <w:rPr>
        <w:rFonts w:hint="default"/>
      </w:rPr>
    </w:lvl>
    <w:lvl w:ilvl="1" w:tplc="FFFFFFFF" w:tentative="1">
      <w:start w:val="1"/>
      <w:numFmt w:val="bullet"/>
      <w:lvlText w:val="o"/>
      <w:lvlJc w:val="left"/>
      <w:pPr>
        <w:ind w:left="1531" w:hanging="360"/>
      </w:pPr>
      <w:rPr>
        <w:rFonts w:ascii="Courier New" w:hAnsi="Courier New" w:cs="Courier New" w:hint="default"/>
      </w:rPr>
    </w:lvl>
    <w:lvl w:ilvl="2" w:tplc="FFFFFFFF" w:tentative="1">
      <w:start w:val="1"/>
      <w:numFmt w:val="bullet"/>
      <w:lvlText w:val=""/>
      <w:lvlJc w:val="left"/>
      <w:pPr>
        <w:ind w:left="2251" w:hanging="360"/>
      </w:pPr>
      <w:rPr>
        <w:rFonts w:ascii="Wingdings" w:hAnsi="Wingdings" w:hint="default"/>
      </w:rPr>
    </w:lvl>
    <w:lvl w:ilvl="3" w:tplc="FFFFFFFF" w:tentative="1">
      <w:start w:val="1"/>
      <w:numFmt w:val="bullet"/>
      <w:lvlText w:val=""/>
      <w:lvlJc w:val="left"/>
      <w:pPr>
        <w:ind w:left="2971" w:hanging="360"/>
      </w:pPr>
      <w:rPr>
        <w:rFonts w:ascii="Symbol" w:hAnsi="Symbol" w:hint="default"/>
      </w:rPr>
    </w:lvl>
    <w:lvl w:ilvl="4" w:tplc="FFFFFFFF" w:tentative="1">
      <w:start w:val="1"/>
      <w:numFmt w:val="bullet"/>
      <w:lvlText w:val="o"/>
      <w:lvlJc w:val="left"/>
      <w:pPr>
        <w:ind w:left="3691" w:hanging="360"/>
      </w:pPr>
      <w:rPr>
        <w:rFonts w:ascii="Courier New" w:hAnsi="Courier New" w:cs="Courier New" w:hint="default"/>
      </w:rPr>
    </w:lvl>
    <w:lvl w:ilvl="5" w:tplc="FFFFFFFF" w:tentative="1">
      <w:start w:val="1"/>
      <w:numFmt w:val="bullet"/>
      <w:lvlText w:val=""/>
      <w:lvlJc w:val="left"/>
      <w:pPr>
        <w:ind w:left="4411" w:hanging="360"/>
      </w:pPr>
      <w:rPr>
        <w:rFonts w:ascii="Wingdings" w:hAnsi="Wingdings" w:hint="default"/>
      </w:rPr>
    </w:lvl>
    <w:lvl w:ilvl="6" w:tplc="FFFFFFFF" w:tentative="1">
      <w:start w:val="1"/>
      <w:numFmt w:val="bullet"/>
      <w:lvlText w:val=""/>
      <w:lvlJc w:val="left"/>
      <w:pPr>
        <w:ind w:left="5131" w:hanging="360"/>
      </w:pPr>
      <w:rPr>
        <w:rFonts w:ascii="Symbol" w:hAnsi="Symbol" w:hint="default"/>
      </w:rPr>
    </w:lvl>
    <w:lvl w:ilvl="7" w:tplc="FFFFFFFF" w:tentative="1">
      <w:start w:val="1"/>
      <w:numFmt w:val="bullet"/>
      <w:lvlText w:val="o"/>
      <w:lvlJc w:val="left"/>
      <w:pPr>
        <w:ind w:left="5851" w:hanging="360"/>
      </w:pPr>
      <w:rPr>
        <w:rFonts w:ascii="Courier New" w:hAnsi="Courier New" w:cs="Courier New" w:hint="default"/>
      </w:rPr>
    </w:lvl>
    <w:lvl w:ilvl="8" w:tplc="FFFFFFFF" w:tentative="1">
      <w:start w:val="1"/>
      <w:numFmt w:val="bullet"/>
      <w:lvlText w:val=""/>
      <w:lvlJc w:val="left"/>
      <w:pPr>
        <w:ind w:left="6571" w:hanging="360"/>
      </w:pPr>
      <w:rPr>
        <w:rFonts w:ascii="Wingdings" w:hAnsi="Wingdings" w:hint="default"/>
      </w:rPr>
    </w:lvl>
  </w:abstractNum>
  <w:abstractNum w:abstractNumId="33" w15:restartNumberingAfterBreak="0">
    <w:nsid w:val="43820F2B"/>
    <w:multiLevelType w:val="hybridMultilevel"/>
    <w:tmpl w:val="619AB750"/>
    <w:lvl w:ilvl="0" w:tplc="0409000F">
      <w:start w:val="1"/>
      <w:numFmt w:val="decimal"/>
      <w:lvlText w:val="%1."/>
      <w:lvlJc w:val="left"/>
      <w:pPr>
        <w:ind w:left="799" w:hanging="360"/>
      </w:pPr>
      <w:rPr>
        <w:rFonts w:hint="default"/>
      </w:rPr>
    </w:lvl>
    <w:lvl w:ilvl="1" w:tplc="FFFFFFFF" w:tentative="1">
      <w:start w:val="1"/>
      <w:numFmt w:val="bullet"/>
      <w:lvlText w:val="o"/>
      <w:lvlJc w:val="left"/>
      <w:pPr>
        <w:ind w:left="1519" w:hanging="360"/>
      </w:pPr>
      <w:rPr>
        <w:rFonts w:ascii="Courier New" w:hAnsi="Courier New" w:hint="default"/>
      </w:rPr>
    </w:lvl>
    <w:lvl w:ilvl="2" w:tplc="FFFFFFFF" w:tentative="1">
      <w:start w:val="1"/>
      <w:numFmt w:val="bullet"/>
      <w:lvlText w:val=""/>
      <w:lvlJc w:val="left"/>
      <w:pPr>
        <w:ind w:left="2239" w:hanging="360"/>
      </w:pPr>
      <w:rPr>
        <w:rFonts w:ascii="Wingdings" w:hAnsi="Wingdings" w:hint="default"/>
      </w:rPr>
    </w:lvl>
    <w:lvl w:ilvl="3" w:tplc="FFFFFFFF" w:tentative="1">
      <w:start w:val="1"/>
      <w:numFmt w:val="bullet"/>
      <w:lvlText w:val=""/>
      <w:lvlJc w:val="left"/>
      <w:pPr>
        <w:ind w:left="2959" w:hanging="360"/>
      </w:pPr>
      <w:rPr>
        <w:rFonts w:ascii="Symbol" w:hAnsi="Symbol" w:hint="default"/>
      </w:rPr>
    </w:lvl>
    <w:lvl w:ilvl="4" w:tplc="FFFFFFFF" w:tentative="1">
      <w:start w:val="1"/>
      <w:numFmt w:val="bullet"/>
      <w:lvlText w:val="o"/>
      <w:lvlJc w:val="left"/>
      <w:pPr>
        <w:ind w:left="3679" w:hanging="360"/>
      </w:pPr>
      <w:rPr>
        <w:rFonts w:ascii="Courier New" w:hAnsi="Courier New" w:hint="default"/>
      </w:rPr>
    </w:lvl>
    <w:lvl w:ilvl="5" w:tplc="FFFFFFFF" w:tentative="1">
      <w:start w:val="1"/>
      <w:numFmt w:val="bullet"/>
      <w:lvlText w:val=""/>
      <w:lvlJc w:val="left"/>
      <w:pPr>
        <w:ind w:left="4399" w:hanging="360"/>
      </w:pPr>
      <w:rPr>
        <w:rFonts w:ascii="Wingdings" w:hAnsi="Wingdings" w:hint="default"/>
      </w:rPr>
    </w:lvl>
    <w:lvl w:ilvl="6" w:tplc="FFFFFFFF" w:tentative="1">
      <w:start w:val="1"/>
      <w:numFmt w:val="bullet"/>
      <w:lvlText w:val=""/>
      <w:lvlJc w:val="left"/>
      <w:pPr>
        <w:ind w:left="5119" w:hanging="360"/>
      </w:pPr>
      <w:rPr>
        <w:rFonts w:ascii="Symbol" w:hAnsi="Symbol" w:hint="default"/>
      </w:rPr>
    </w:lvl>
    <w:lvl w:ilvl="7" w:tplc="FFFFFFFF" w:tentative="1">
      <w:start w:val="1"/>
      <w:numFmt w:val="bullet"/>
      <w:lvlText w:val="o"/>
      <w:lvlJc w:val="left"/>
      <w:pPr>
        <w:ind w:left="5839" w:hanging="360"/>
      </w:pPr>
      <w:rPr>
        <w:rFonts w:ascii="Courier New" w:hAnsi="Courier New" w:hint="default"/>
      </w:rPr>
    </w:lvl>
    <w:lvl w:ilvl="8" w:tplc="FFFFFFFF" w:tentative="1">
      <w:start w:val="1"/>
      <w:numFmt w:val="bullet"/>
      <w:lvlText w:val=""/>
      <w:lvlJc w:val="left"/>
      <w:pPr>
        <w:ind w:left="6559" w:hanging="360"/>
      </w:pPr>
      <w:rPr>
        <w:rFonts w:ascii="Wingdings" w:hAnsi="Wingdings" w:hint="default"/>
      </w:rPr>
    </w:lvl>
  </w:abstractNum>
  <w:abstractNum w:abstractNumId="34" w15:restartNumberingAfterBreak="0">
    <w:nsid w:val="47135FFC"/>
    <w:multiLevelType w:val="hybridMultilevel"/>
    <w:tmpl w:val="75F82C4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5" w15:restartNumberingAfterBreak="0">
    <w:nsid w:val="48A479AA"/>
    <w:multiLevelType w:val="hybridMultilevel"/>
    <w:tmpl w:val="AD4E35C4"/>
    <w:lvl w:ilvl="0" w:tplc="98186380">
      <w:start w:val="1"/>
      <w:numFmt w:val="upperLetter"/>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36" w15:restartNumberingAfterBreak="0">
    <w:nsid w:val="4A4C0F69"/>
    <w:multiLevelType w:val="hybridMultilevel"/>
    <w:tmpl w:val="AD1A3EF6"/>
    <w:lvl w:ilvl="0" w:tplc="EF9A90D8">
      <w:start w:val="1"/>
      <w:numFmt w:val="bullet"/>
      <w:lvlText w:val="•"/>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D2A00BB"/>
    <w:multiLevelType w:val="hybridMultilevel"/>
    <w:tmpl w:val="51E2E22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105840"/>
    <w:multiLevelType w:val="hybridMultilevel"/>
    <w:tmpl w:val="A0FA3646"/>
    <w:lvl w:ilvl="0" w:tplc="48B6BFD2">
      <w:start w:val="1"/>
      <w:numFmt w:val="bullet"/>
      <w:lvlText w:val=""/>
      <w:lvlJc w:val="left"/>
      <w:pPr>
        <w:ind w:left="1080" w:hanging="360"/>
      </w:pPr>
      <w:rPr>
        <w:rFonts w:ascii="Symbol" w:hAnsi="Symbol" w:hint="default"/>
      </w:rPr>
    </w:lvl>
    <w:lvl w:ilvl="1" w:tplc="785822EC" w:tentative="1">
      <w:start w:val="1"/>
      <w:numFmt w:val="bullet"/>
      <w:lvlText w:val="o"/>
      <w:lvlJc w:val="left"/>
      <w:pPr>
        <w:ind w:left="1800" w:hanging="360"/>
      </w:pPr>
      <w:rPr>
        <w:rFonts w:ascii="Courier New" w:hAnsi="Courier New" w:hint="default"/>
      </w:rPr>
    </w:lvl>
    <w:lvl w:ilvl="2" w:tplc="3064C68A" w:tentative="1">
      <w:start w:val="1"/>
      <w:numFmt w:val="bullet"/>
      <w:lvlText w:val=""/>
      <w:lvlJc w:val="left"/>
      <w:pPr>
        <w:ind w:left="2520" w:hanging="360"/>
      </w:pPr>
      <w:rPr>
        <w:rFonts w:ascii="Wingdings" w:hAnsi="Wingdings" w:hint="default"/>
      </w:rPr>
    </w:lvl>
    <w:lvl w:ilvl="3" w:tplc="22824EF6" w:tentative="1">
      <w:start w:val="1"/>
      <w:numFmt w:val="bullet"/>
      <w:lvlText w:val=""/>
      <w:lvlJc w:val="left"/>
      <w:pPr>
        <w:ind w:left="3240" w:hanging="360"/>
      </w:pPr>
      <w:rPr>
        <w:rFonts w:ascii="Symbol" w:hAnsi="Symbol" w:hint="default"/>
      </w:rPr>
    </w:lvl>
    <w:lvl w:ilvl="4" w:tplc="C88E6B4C" w:tentative="1">
      <w:start w:val="1"/>
      <w:numFmt w:val="bullet"/>
      <w:lvlText w:val="o"/>
      <w:lvlJc w:val="left"/>
      <w:pPr>
        <w:ind w:left="3960" w:hanging="360"/>
      </w:pPr>
      <w:rPr>
        <w:rFonts w:ascii="Courier New" w:hAnsi="Courier New" w:hint="default"/>
      </w:rPr>
    </w:lvl>
    <w:lvl w:ilvl="5" w:tplc="9BD6FCD2" w:tentative="1">
      <w:start w:val="1"/>
      <w:numFmt w:val="bullet"/>
      <w:lvlText w:val=""/>
      <w:lvlJc w:val="left"/>
      <w:pPr>
        <w:ind w:left="4680" w:hanging="360"/>
      </w:pPr>
      <w:rPr>
        <w:rFonts w:ascii="Wingdings" w:hAnsi="Wingdings" w:hint="default"/>
      </w:rPr>
    </w:lvl>
    <w:lvl w:ilvl="6" w:tplc="ACFCE830" w:tentative="1">
      <w:start w:val="1"/>
      <w:numFmt w:val="bullet"/>
      <w:lvlText w:val=""/>
      <w:lvlJc w:val="left"/>
      <w:pPr>
        <w:ind w:left="5400" w:hanging="360"/>
      </w:pPr>
      <w:rPr>
        <w:rFonts w:ascii="Symbol" w:hAnsi="Symbol" w:hint="default"/>
      </w:rPr>
    </w:lvl>
    <w:lvl w:ilvl="7" w:tplc="06C8764C" w:tentative="1">
      <w:start w:val="1"/>
      <w:numFmt w:val="bullet"/>
      <w:lvlText w:val="o"/>
      <w:lvlJc w:val="left"/>
      <w:pPr>
        <w:ind w:left="6120" w:hanging="360"/>
      </w:pPr>
      <w:rPr>
        <w:rFonts w:ascii="Courier New" w:hAnsi="Courier New" w:hint="default"/>
      </w:rPr>
    </w:lvl>
    <w:lvl w:ilvl="8" w:tplc="C270F79A" w:tentative="1">
      <w:start w:val="1"/>
      <w:numFmt w:val="bullet"/>
      <w:lvlText w:val=""/>
      <w:lvlJc w:val="left"/>
      <w:pPr>
        <w:ind w:left="6840" w:hanging="360"/>
      </w:pPr>
      <w:rPr>
        <w:rFonts w:ascii="Wingdings" w:hAnsi="Wingdings" w:hint="default"/>
      </w:rPr>
    </w:lvl>
  </w:abstractNum>
  <w:abstractNum w:abstractNumId="39" w15:restartNumberingAfterBreak="0">
    <w:nsid w:val="4FF651BC"/>
    <w:multiLevelType w:val="hybridMultilevel"/>
    <w:tmpl w:val="4FB8CE8E"/>
    <w:lvl w:ilvl="0" w:tplc="0409000F">
      <w:start w:val="1"/>
      <w:numFmt w:val="decimal"/>
      <w:lvlText w:val="%1."/>
      <w:lvlJc w:val="left"/>
      <w:pPr>
        <w:ind w:left="1430" w:hanging="360"/>
      </w:pPr>
    </w:lvl>
    <w:lvl w:ilvl="1" w:tplc="CF34A024">
      <w:start w:val="1"/>
      <w:numFmt w:val="lowerLetter"/>
      <w:lvlText w:val="%2."/>
      <w:lvlJc w:val="left"/>
      <w:pPr>
        <w:ind w:left="2150" w:hanging="360"/>
      </w:pPr>
      <w:rPr>
        <w:rFonts w:hint="default"/>
      </w:r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40" w15:restartNumberingAfterBreak="0">
    <w:nsid w:val="5480A431"/>
    <w:multiLevelType w:val="hybridMultilevel"/>
    <w:tmpl w:val="FFFFFFFF"/>
    <w:lvl w:ilvl="0" w:tplc="F8E893F4">
      <w:start w:val="1"/>
      <w:numFmt w:val="decimal"/>
      <w:lvlText w:val="%1."/>
      <w:lvlJc w:val="left"/>
      <w:pPr>
        <w:ind w:left="775" w:hanging="360"/>
      </w:pPr>
      <w:rPr>
        <w:rFonts w:ascii="Arial" w:hAnsi="Arial" w:hint="default"/>
      </w:rPr>
    </w:lvl>
    <w:lvl w:ilvl="1" w:tplc="79AACA46">
      <w:start w:val="1"/>
      <w:numFmt w:val="lowerLetter"/>
      <w:lvlText w:val="%2."/>
      <w:lvlJc w:val="left"/>
      <w:pPr>
        <w:ind w:left="1891" w:hanging="360"/>
      </w:pPr>
    </w:lvl>
    <w:lvl w:ilvl="2" w:tplc="792872E8">
      <w:start w:val="1"/>
      <w:numFmt w:val="lowerRoman"/>
      <w:lvlText w:val="%3."/>
      <w:lvlJc w:val="right"/>
      <w:pPr>
        <w:ind w:left="2611" w:hanging="180"/>
      </w:pPr>
    </w:lvl>
    <w:lvl w:ilvl="3" w:tplc="9048815E">
      <w:start w:val="1"/>
      <w:numFmt w:val="decimal"/>
      <w:lvlText w:val="%4."/>
      <w:lvlJc w:val="left"/>
      <w:pPr>
        <w:ind w:left="3331" w:hanging="360"/>
      </w:pPr>
    </w:lvl>
    <w:lvl w:ilvl="4" w:tplc="93E8D310">
      <w:start w:val="1"/>
      <w:numFmt w:val="lowerLetter"/>
      <w:lvlText w:val="%5."/>
      <w:lvlJc w:val="left"/>
      <w:pPr>
        <w:ind w:left="4051" w:hanging="360"/>
      </w:pPr>
    </w:lvl>
    <w:lvl w:ilvl="5" w:tplc="CA8024F4">
      <w:start w:val="1"/>
      <w:numFmt w:val="lowerRoman"/>
      <w:lvlText w:val="%6."/>
      <w:lvlJc w:val="right"/>
      <w:pPr>
        <w:ind w:left="4771" w:hanging="180"/>
      </w:pPr>
    </w:lvl>
    <w:lvl w:ilvl="6" w:tplc="08223FC2">
      <w:start w:val="1"/>
      <w:numFmt w:val="decimal"/>
      <w:lvlText w:val="%7."/>
      <w:lvlJc w:val="left"/>
      <w:pPr>
        <w:ind w:left="5491" w:hanging="360"/>
      </w:pPr>
    </w:lvl>
    <w:lvl w:ilvl="7" w:tplc="6E60BB10">
      <w:start w:val="1"/>
      <w:numFmt w:val="lowerLetter"/>
      <w:lvlText w:val="%8."/>
      <w:lvlJc w:val="left"/>
      <w:pPr>
        <w:ind w:left="6211" w:hanging="360"/>
      </w:pPr>
    </w:lvl>
    <w:lvl w:ilvl="8" w:tplc="06822598">
      <w:start w:val="1"/>
      <w:numFmt w:val="lowerRoman"/>
      <w:lvlText w:val="%9."/>
      <w:lvlJc w:val="right"/>
      <w:pPr>
        <w:ind w:left="6931" w:hanging="180"/>
      </w:pPr>
    </w:lvl>
  </w:abstractNum>
  <w:abstractNum w:abstractNumId="41" w15:restartNumberingAfterBreak="0">
    <w:nsid w:val="56C33E0D"/>
    <w:multiLevelType w:val="hybridMultilevel"/>
    <w:tmpl w:val="9ACA9D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5A6A4B61"/>
    <w:multiLevelType w:val="hybridMultilevel"/>
    <w:tmpl w:val="A2144118"/>
    <w:lvl w:ilvl="0" w:tplc="877061BA">
      <w:start w:val="1"/>
      <w:numFmt w:val="upperLetter"/>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abstractNum w:abstractNumId="43" w15:restartNumberingAfterBreak="0">
    <w:nsid w:val="5AC92A8D"/>
    <w:multiLevelType w:val="hybridMultilevel"/>
    <w:tmpl w:val="3C3640E4"/>
    <w:lvl w:ilvl="0" w:tplc="937C91D8">
      <w:start w:val="1"/>
      <w:numFmt w:val="upperLetter"/>
      <w:lvlText w:val="%1."/>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08528F0"/>
    <w:multiLevelType w:val="hybridMultilevel"/>
    <w:tmpl w:val="7E2A92B8"/>
    <w:lvl w:ilvl="0" w:tplc="04090001">
      <w:start w:val="1"/>
      <w:numFmt w:val="bullet"/>
      <w:lvlText w:val=""/>
      <w:lvlJc w:val="left"/>
      <w:pPr>
        <w:ind w:left="3960" w:hanging="360"/>
      </w:pPr>
      <w:rPr>
        <w:rFonts w:ascii="Symbol" w:hAnsi="Symbol" w:hint="default"/>
      </w:rPr>
    </w:lvl>
    <w:lvl w:ilvl="1" w:tplc="04090003" w:tentative="1">
      <w:start w:val="1"/>
      <w:numFmt w:val="bullet"/>
      <w:lvlText w:val="o"/>
      <w:lvlJc w:val="left"/>
      <w:pPr>
        <w:ind w:left="1430" w:hanging="360"/>
      </w:pPr>
      <w:rPr>
        <w:rFonts w:ascii="Courier New" w:hAnsi="Courier New" w:cs="Courier New" w:hint="default"/>
      </w:rPr>
    </w:lvl>
    <w:lvl w:ilvl="2" w:tplc="04090005" w:tentative="1">
      <w:start w:val="1"/>
      <w:numFmt w:val="bullet"/>
      <w:lvlText w:val=""/>
      <w:lvlJc w:val="left"/>
      <w:pPr>
        <w:ind w:left="2150" w:hanging="360"/>
      </w:pPr>
      <w:rPr>
        <w:rFonts w:ascii="Wingdings" w:hAnsi="Wingdings" w:hint="default"/>
      </w:rPr>
    </w:lvl>
    <w:lvl w:ilvl="3" w:tplc="04090001" w:tentative="1">
      <w:start w:val="1"/>
      <w:numFmt w:val="bullet"/>
      <w:lvlText w:val=""/>
      <w:lvlJc w:val="left"/>
      <w:pPr>
        <w:ind w:left="2870" w:hanging="360"/>
      </w:pPr>
      <w:rPr>
        <w:rFonts w:ascii="Symbol" w:hAnsi="Symbol" w:hint="default"/>
      </w:rPr>
    </w:lvl>
    <w:lvl w:ilvl="4" w:tplc="04090003" w:tentative="1">
      <w:start w:val="1"/>
      <w:numFmt w:val="bullet"/>
      <w:lvlText w:val="o"/>
      <w:lvlJc w:val="left"/>
      <w:pPr>
        <w:ind w:left="3590" w:hanging="360"/>
      </w:pPr>
      <w:rPr>
        <w:rFonts w:ascii="Courier New" w:hAnsi="Courier New" w:cs="Courier New" w:hint="default"/>
      </w:rPr>
    </w:lvl>
    <w:lvl w:ilvl="5" w:tplc="04090005" w:tentative="1">
      <w:start w:val="1"/>
      <w:numFmt w:val="bullet"/>
      <w:lvlText w:val=""/>
      <w:lvlJc w:val="left"/>
      <w:pPr>
        <w:ind w:left="4310" w:hanging="360"/>
      </w:pPr>
      <w:rPr>
        <w:rFonts w:ascii="Wingdings" w:hAnsi="Wingdings" w:hint="default"/>
      </w:rPr>
    </w:lvl>
    <w:lvl w:ilvl="6" w:tplc="04090001" w:tentative="1">
      <w:start w:val="1"/>
      <w:numFmt w:val="bullet"/>
      <w:lvlText w:val=""/>
      <w:lvlJc w:val="left"/>
      <w:pPr>
        <w:ind w:left="5030" w:hanging="360"/>
      </w:pPr>
      <w:rPr>
        <w:rFonts w:ascii="Symbol" w:hAnsi="Symbol" w:hint="default"/>
      </w:rPr>
    </w:lvl>
    <w:lvl w:ilvl="7" w:tplc="04090003" w:tentative="1">
      <w:start w:val="1"/>
      <w:numFmt w:val="bullet"/>
      <w:lvlText w:val="o"/>
      <w:lvlJc w:val="left"/>
      <w:pPr>
        <w:ind w:left="5750" w:hanging="360"/>
      </w:pPr>
      <w:rPr>
        <w:rFonts w:ascii="Courier New" w:hAnsi="Courier New" w:cs="Courier New" w:hint="default"/>
      </w:rPr>
    </w:lvl>
    <w:lvl w:ilvl="8" w:tplc="04090005" w:tentative="1">
      <w:start w:val="1"/>
      <w:numFmt w:val="bullet"/>
      <w:lvlText w:val=""/>
      <w:lvlJc w:val="left"/>
      <w:pPr>
        <w:ind w:left="6470" w:hanging="360"/>
      </w:pPr>
      <w:rPr>
        <w:rFonts w:ascii="Wingdings" w:hAnsi="Wingdings" w:hint="default"/>
      </w:rPr>
    </w:lvl>
  </w:abstractNum>
  <w:abstractNum w:abstractNumId="45" w15:restartNumberingAfterBreak="0">
    <w:nsid w:val="64C2242D"/>
    <w:multiLevelType w:val="hybridMultilevel"/>
    <w:tmpl w:val="7CBCA2BE"/>
    <w:lvl w:ilvl="0" w:tplc="409E5350">
      <w:start w:val="1"/>
      <w:numFmt w:val="bullet"/>
      <w:lvlText w:val=""/>
      <w:lvlJc w:val="left"/>
      <w:pPr>
        <w:ind w:left="811" w:hanging="360"/>
      </w:pPr>
      <w:rPr>
        <w:rFonts w:ascii="Symbol" w:hAnsi="Symbol" w:hint="default"/>
      </w:rPr>
    </w:lvl>
    <w:lvl w:ilvl="1" w:tplc="AF5E472E" w:tentative="1">
      <w:start w:val="1"/>
      <w:numFmt w:val="bullet"/>
      <w:lvlText w:val="o"/>
      <w:lvlJc w:val="left"/>
      <w:pPr>
        <w:ind w:left="1531" w:hanging="360"/>
      </w:pPr>
      <w:rPr>
        <w:rFonts w:ascii="Courier New" w:hAnsi="Courier New" w:hint="default"/>
      </w:rPr>
    </w:lvl>
    <w:lvl w:ilvl="2" w:tplc="2E4EC7E2" w:tentative="1">
      <w:start w:val="1"/>
      <w:numFmt w:val="bullet"/>
      <w:lvlText w:val=""/>
      <w:lvlJc w:val="left"/>
      <w:pPr>
        <w:ind w:left="2251" w:hanging="360"/>
      </w:pPr>
      <w:rPr>
        <w:rFonts w:ascii="Wingdings" w:hAnsi="Wingdings" w:hint="default"/>
      </w:rPr>
    </w:lvl>
    <w:lvl w:ilvl="3" w:tplc="BF165404" w:tentative="1">
      <w:start w:val="1"/>
      <w:numFmt w:val="bullet"/>
      <w:lvlText w:val=""/>
      <w:lvlJc w:val="left"/>
      <w:pPr>
        <w:ind w:left="2971" w:hanging="360"/>
      </w:pPr>
      <w:rPr>
        <w:rFonts w:ascii="Symbol" w:hAnsi="Symbol" w:hint="default"/>
      </w:rPr>
    </w:lvl>
    <w:lvl w:ilvl="4" w:tplc="94EA7B30" w:tentative="1">
      <w:start w:val="1"/>
      <w:numFmt w:val="bullet"/>
      <w:lvlText w:val="o"/>
      <w:lvlJc w:val="left"/>
      <w:pPr>
        <w:ind w:left="3691" w:hanging="360"/>
      </w:pPr>
      <w:rPr>
        <w:rFonts w:ascii="Courier New" w:hAnsi="Courier New" w:hint="default"/>
      </w:rPr>
    </w:lvl>
    <w:lvl w:ilvl="5" w:tplc="664E162A" w:tentative="1">
      <w:start w:val="1"/>
      <w:numFmt w:val="bullet"/>
      <w:lvlText w:val=""/>
      <w:lvlJc w:val="left"/>
      <w:pPr>
        <w:ind w:left="4411" w:hanging="360"/>
      </w:pPr>
      <w:rPr>
        <w:rFonts w:ascii="Wingdings" w:hAnsi="Wingdings" w:hint="default"/>
      </w:rPr>
    </w:lvl>
    <w:lvl w:ilvl="6" w:tplc="BE069B98" w:tentative="1">
      <w:start w:val="1"/>
      <w:numFmt w:val="bullet"/>
      <w:lvlText w:val=""/>
      <w:lvlJc w:val="left"/>
      <w:pPr>
        <w:ind w:left="5131" w:hanging="360"/>
      </w:pPr>
      <w:rPr>
        <w:rFonts w:ascii="Symbol" w:hAnsi="Symbol" w:hint="default"/>
      </w:rPr>
    </w:lvl>
    <w:lvl w:ilvl="7" w:tplc="89B8EC04" w:tentative="1">
      <w:start w:val="1"/>
      <w:numFmt w:val="bullet"/>
      <w:lvlText w:val="o"/>
      <w:lvlJc w:val="left"/>
      <w:pPr>
        <w:ind w:left="5851" w:hanging="360"/>
      </w:pPr>
      <w:rPr>
        <w:rFonts w:ascii="Courier New" w:hAnsi="Courier New" w:hint="default"/>
      </w:rPr>
    </w:lvl>
    <w:lvl w:ilvl="8" w:tplc="13AE70D4" w:tentative="1">
      <w:start w:val="1"/>
      <w:numFmt w:val="bullet"/>
      <w:lvlText w:val=""/>
      <w:lvlJc w:val="left"/>
      <w:pPr>
        <w:ind w:left="6571" w:hanging="360"/>
      </w:pPr>
      <w:rPr>
        <w:rFonts w:ascii="Wingdings" w:hAnsi="Wingdings" w:hint="default"/>
      </w:rPr>
    </w:lvl>
  </w:abstractNum>
  <w:abstractNum w:abstractNumId="46" w15:restartNumberingAfterBreak="0">
    <w:nsid w:val="6863654F"/>
    <w:multiLevelType w:val="hybridMultilevel"/>
    <w:tmpl w:val="3084B9C2"/>
    <w:lvl w:ilvl="0" w:tplc="FFFFFFFF">
      <w:start w:val="1"/>
      <w:numFmt w:val="upperLetter"/>
      <w:lvlText w:val="%1."/>
      <w:lvlJc w:val="left"/>
      <w:pPr>
        <w:ind w:left="720" w:hanging="360"/>
      </w:pPr>
      <w:rPr>
        <w:rFonts w:ascii="Arial" w:hAnsi="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86F3DD9"/>
    <w:multiLevelType w:val="hybridMultilevel"/>
    <w:tmpl w:val="2F28A084"/>
    <w:lvl w:ilvl="0" w:tplc="937C91D8">
      <w:start w:val="1"/>
      <w:numFmt w:val="upperLetter"/>
      <w:lvlText w:val="%1."/>
      <w:lvlJc w:val="left"/>
      <w:pPr>
        <w:ind w:left="72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48" w15:restartNumberingAfterBreak="0">
    <w:nsid w:val="699C4B6C"/>
    <w:multiLevelType w:val="hybridMultilevel"/>
    <w:tmpl w:val="9A04F354"/>
    <w:lvl w:ilvl="0" w:tplc="FFFFFFFF">
      <w:start w:val="1"/>
      <w:numFmt w:val="upperLetter"/>
      <w:lvlText w:val="%1."/>
      <w:lvlJc w:val="left"/>
      <w:pPr>
        <w:ind w:left="811" w:hanging="360"/>
      </w:pPr>
      <w:rPr>
        <w:rFonts w:ascii="Arial" w:hAnsi="Arial" w:hint="default"/>
      </w:rPr>
    </w:lvl>
    <w:lvl w:ilvl="1" w:tplc="FFFFFFFF">
      <w:start w:val="1"/>
      <w:numFmt w:val="lowerLetter"/>
      <w:lvlText w:val="%2."/>
      <w:lvlJc w:val="left"/>
      <w:pPr>
        <w:ind w:left="1982" w:hanging="360"/>
      </w:pPr>
    </w:lvl>
    <w:lvl w:ilvl="2" w:tplc="FFFFFFFF">
      <w:start w:val="1"/>
      <w:numFmt w:val="lowerRoman"/>
      <w:lvlText w:val="%3."/>
      <w:lvlJc w:val="right"/>
      <w:pPr>
        <w:ind w:left="2702" w:hanging="180"/>
      </w:pPr>
    </w:lvl>
    <w:lvl w:ilvl="3" w:tplc="FFFFFFFF">
      <w:start w:val="1"/>
      <w:numFmt w:val="decimal"/>
      <w:lvlText w:val="%4."/>
      <w:lvlJc w:val="left"/>
      <w:pPr>
        <w:ind w:left="3422" w:hanging="360"/>
      </w:pPr>
    </w:lvl>
    <w:lvl w:ilvl="4" w:tplc="FFFFFFFF">
      <w:start w:val="1"/>
      <w:numFmt w:val="lowerLetter"/>
      <w:lvlText w:val="%5."/>
      <w:lvlJc w:val="left"/>
      <w:pPr>
        <w:ind w:left="4142" w:hanging="360"/>
      </w:pPr>
    </w:lvl>
    <w:lvl w:ilvl="5" w:tplc="FFFFFFFF">
      <w:start w:val="1"/>
      <w:numFmt w:val="lowerRoman"/>
      <w:lvlText w:val="%6."/>
      <w:lvlJc w:val="right"/>
      <w:pPr>
        <w:ind w:left="4862" w:hanging="180"/>
      </w:pPr>
    </w:lvl>
    <w:lvl w:ilvl="6" w:tplc="FFFFFFFF">
      <w:start w:val="1"/>
      <w:numFmt w:val="decimal"/>
      <w:lvlText w:val="%7."/>
      <w:lvlJc w:val="left"/>
      <w:pPr>
        <w:ind w:left="5582" w:hanging="360"/>
      </w:pPr>
    </w:lvl>
    <w:lvl w:ilvl="7" w:tplc="FFFFFFFF">
      <w:start w:val="1"/>
      <w:numFmt w:val="lowerLetter"/>
      <w:lvlText w:val="%8."/>
      <w:lvlJc w:val="left"/>
      <w:pPr>
        <w:ind w:left="6302" w:hanging="360"/>
      </w:pPr>
    </w:lvl>
    <w:lvl w:ilvl="8" w:tplc="FFFFFFFF">
      <w:start w:val="1"/>
      <w:numFmt w:val="lowerRoman"/>
      <w:lvlText w:val="%9."/>
      <w:lvlJc w:val="right"/>
      <w:pPr>
        <w:ind w:left="7022" w:hanging="180"/>
      </w:pPr>
    </w:lvl>
  </w:abstractNum>
  <w:abstractNum w:abstractNumId="49" w15:restartNumberingAfterBreak="0">
    <w:nsid w:val="6A7B396E"/>
    <w:multiLevelType w:val="hybridMultilevel"/>
    <w:tmpl w:val="D8A0F57A"/>
    <w:lvl w:ilvl="0" w:tplc="937C91D8">
      <w:start w:val="1"/>
      <w:numFmt w:val="upperLetter"/>
      <w:lvlText w:val="%1."/>
      <w:lvlJc w:val="left"/>
      <w:pPr>
        <w:ind w:left="1440" w:hanging="3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0" w15:restartNumberingAfterBreak="0">
    <w:nsid w:val="6CB23D0A"/>
    <w:multiLevelType w:val="hybridMultilevel"/>
    <w:tmpl w:val="F1D073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6FBD7D9B"/>
    <w:multiLevelType w:val="hybridMultilevel"/>
    <w:tmpl w:val="49548056"/>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52" w15:restartNumberingAfterBreak="0">
    <w:nsid w:val="701537CE"/>
    <w:multiLevelType w:val="hybridMultilevel"/>
    <w:tmpl w:val="C0DC36EC"/>
    <w:lvl w:ilvl="0" w:tplc="092EA9F0">
      <w:start w:val="1"/>
      <w:numFmt w:val="lowerLetter"/>
      <w:lvlText w:val="%1."/>
      <w:lvlJc w:val="left"/>
      <w:pPr>
        <w:ind w:left="80" w:firstLine="508"/>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1" w:tplc="FAB459B8">
      <w:start w:val="1"/>
      <w:numFmt w:val="lowerLetter"/>
      <w:lvlText w:val="%2"/>
      <w:lvlJc w:val="left"/>
      <w:pPr>
        <w:ind w:left="11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2" w:tplc="5802DC08">
      <w:start w:val="1"/>
      <w:numFmt w:val="lowerRoman"/>
      <w:lvlText w:val="%3"/>
      <w:lvlJc w:val="left"/>
      <w:pPr>
        <w:ind w:left="188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3" w:tplc="BAF4D44E">
      <w:start w:val="1"/>
      <w:numFmt w:val="decimal"/>
      <w:lvlText w:val="%4"/>
      <w:lvlJc w:val="left"/>
      <w:pPr>
        <w:ind w:left="260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4" w:tplc="62EC925E">
      <w:start w:val="1"/>
      <w:numFmt w:val="lowerLetter"/>
      <w:lvlText w:val="%5"/>
      <w:lvlJc w:val="left"/>
      <w:pPr>
        <w:ind w:left="332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5" w:tplc="C3AE96B6">
      <w:start w:val="1"/>
      <w:numFmt w:val="lowerRoman"/>
      <w:lvlText w:val="%6"/>
      <w:lvlJc w:val="left"/>
      <w:pPr>
        <w:ind w:left="404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6" w:tplc="4B62510A">
      <w:start w:val="1"/>
      <w:numFmt w:val="decimal"/>
      <w:lvlText w:val="%7"/>
      <w:lvlJc w:val="left"/>
      <w:pPr>
        <w:ind w:left="476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7" w:tplc="790C2928">
      <w:start w:val="1"/>
      <w:numFmt w:val="lowerLetter"/>
      <w:lvlText w:val="%8"/>
      <w:lvlJc w:val="left"/>
      <w:pPr>
        <w:ind w:left="548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lvl w:ilvl="8" w:tplc="3276485C">
      <w:start w:val="1"/>
      <w:numFmt w:val="lowerRoman"/>
      <w:lvlText w:val="%9"/>
      <w:lvlJc w:val="left"/>
      <w:pPr>
        <w:ind w:left="6200"/>
      </w:pPr>
      <w:rPr>
        <w:rFonts w:ascii="Arial" w:hAnsi="Arial" w:hint="default"/>
        <w:b w:val="0"/>
        <w:i w:val="0"/>
        <w:strike w:val="0"/>
        <w:dstrike w:val="0"/>
        <w:color w:val="000000"/>
        <w:sz w:val="22"/>
        <w:szCs w:val="22"/>
        <w:u w:val="none" w:color="000000"/>
        <w:bdr w:val="none" w:sz="0" w:space="0" w:color="auto"/>
        <w:shd w:val="clear" w:color="auto" w:fill="auto"/>
        <w:vertAlign w:val="baseline"/>
      </w:rPr>
    </w:lvl>
  </w:abstractNum>
  <w:abstractNum w:abstractNumId="53" w15:restartNumberingAfterBreak="0">
    <w:nsid w:val="72A7454E"/>
    <w:multiLevelType w:val="hybridMultilevel"/>
    <w:tmpl w:val="005E8FBA"/>
    <w:lvl w:ilvl="0" w:tplc="04090015">
      <w:start w:val="1"/>
      <w:numFmt w:val="upperLetter"/>
      <w:lvlText w:val="%1."/>
      <w:lvlJc w:val="left"/>
      <w:pPr>
        <w:ind w:left="1430" w:hanging="360"/>
      </w:pPr>
    </w:lvl>
    <w:lvl w:ilvl="1" w:tplc="04090019" w:tentative="1">
      <w:start w:val="1"/>
      <w:numFmt w:val="lowerLetter"/>
      <w:lvlText w:val="%2."/>
      <w:lvlJc w:val="left"/>
      <w:pPr>
        <w:ind w:left="2150" w:hanging="360"/>
      </w:pPr>
    </w:lvl>
    <w:lvl w:ilvl="2" w:tplc="0409001B" w:tentative="1">
      <w:start w:val="1"/>
      <w:numFmt w:val="lowerRoman"/>
      <w:lvlText w:val="%3."/>
      <w:lvlJc w:val="right"/>
      <w:pPr>
        <w:ind w:left="2870" w:hanging="180"/>
      </w:pPr>
    </w:lvl>
    <w:lvl w:ilvl="3" w:tplc="0409000F" w:tentative="1">
      <w:start w:val="1"/>
      <w:numFmt w:val="decimal"/>
      <w:lvlText w:val="%4."/>
      <w:lvlJc w:val="left"/>
      <w:pPr>
        <w:ind w:left="3590" w:hanging="360"/>
      </w:pPr>
    </w:lvl>
    <w:lvl w:ilvl="4" w:tplc="04090019" w:tentative="1">
      <w:start w:val="1"/>
      <w:numFmt w:val="lowerLetter"/>
      <w:lvlText w:val="%5."/>
      <w:lvlJc w:val="left"/>
      <w:pPr>
        <w:ind w:left="4310" w:hanging="360"/>
      </w:pPr>
    </w:lvl>
    <w:lvl w:ilvl="5" w:tplc="0409001B" w:tentative="1">
      <w:start w:val="1"/>
      <w:numFmt w:val="lowerRoman"/>
      <w:lvlText w:val="%6."/>
      <w:lvlJc w:val="right"/>
      <w:pPr>
        <w:ind w:left="5030" w:hanging="180"/>
      </w:pPr>
    </w:lvl>
    <w:lvl w:ilvl="6" w:tplc="0409000F" w:tentative="1">
      <w:start w:val="1"/>
      <w:numFmt w:val="decimal"/>
      <w:lvlText w:val="%7."/>
      <w:lvlJc w:val="left"/>
      <w:pPr>
        <w:ind w:left="5750" w:hanging="360"/>
      </w:pPr>
    </w:lvl>
    <w:lvl w:ilvl="7" w:tplc="04090019" w:tentative="1">
      <w:start w:val="1"/>
      <w:numFmt w:val="lowerLetter"/>
      <w:lvlText w:val="%8."/>
      <w:lvlJc w:val="left"/>
      <w:pPr>
        <w:ind w:left="6470" w:hanging="360"/>
      </w:pPr>
    </w:lvl>
    <w:lvl w:ilvl="8" w:tplc="0409001B" w:tentative="1">
      <w:start w:val="1"/>
      <w:numFmt w:val="lowerRoman"/>
      <w:lvlText w:val="%9."/>
      <w:lvlJc w:val="right"/>
      <w:pPr>
        <w:ind w:left="7190" w:hanging="180"/>
      </w:pPr>
    </w:lvl>
  </w:abstractNum>
  <w:abstractNum w:abstractNumId="54" w15:restartNumberingAfterBreak="0">
    <w:nsid w:val="77886017"/>
    <w:multiLevelType w:val="hybridMultilevel"/>
    <w:tmpl w:val="37D2E070"/>
    <w:lvl w:ilvl="0" w:tplc="0409000F">
      <w:start w:val="1"/>
      <w:numFmt w:val="decimal"/>
      <w:lvlText w:val="%1."/>
      <w:lvlJc w:val="left"/>
      <w:pPr>
        <w:ind w:left="710" w:hanging="360"/>
      </w:p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55" w15:restartNumberingAfterBreak="0">
    <w:nsid w:val="7ADB7409"/>
    <w:multiLevelType w:val="hybridMultilevel"/>
    <w:tmpl w:val="275C3F0E"/>
    <w:lvl w:ilvl="0" w:tplc="CE623812">
      <w:start w:val="1"/>
      <w:numFmt w:val="bullet"/>
      <w:lvlText w:val=""/>
      <w:lvlJc w:val="left"/>
      <w:pPr>
        <w:ind w:left="811" w:hanging="360"/>
      </w:pPr>
      <w:rPr>
        <w:rFonts w:ascii="Symbol" w:hAnsi="Symbol" w:hint="default"/>
      </w:rPr>
    </w:lvl>
    <w:lvl w:ilvl="1" w:tplc="96FA5ECC" w:tentative="1">
      <w:start w:val="1"/>
      <w:numFmt w:val="bullet"/>
      <w:lvlText w:val="o"/>
      <w:lvlJc w:val="left"/>
      <w:pPr>
        <w:ind w:left="1531" w:hanging="360"/>
      </w:pPr>
      <w:rPr>
        <w:rFonts w:ascii="Courier New" w:hAnsi="Courier New" w:hint="default"/>
      </w:rPr>
    </w:lvl>
    <w:lvl w:ilvl="2" w:tplc="2592B8BE" w:tentative="1">
      <w:start w:val="1"/>
      <w:numFmt w:val="bullet"/>
      <w:lvlText w:val=""/>
      <w:lvlJc w:val="left"/>
      <w:pPr>
        <w:ind w:left="2251" w:hanging="360"/>
      </w:pPr>
      <w:rPr>
        <w:rFonts w:ascii="Wingdings" w:hAnsi="Wingdings" w:hint="default"/>
      </w:rPr>
    </w:lvl>
    <w:lvl w:ilvl="3" w:tplc="DCCAAC0E" w:tentative="1">
      <w:start w:val="1"/>
      <w:numFmt w:val="bullet"/>
      <w:lvlText w:val=""/>
      <w:lvlJc w:val="left"/>
      <w:pPr>
        <w:ind w:left="2971" w:hanging="360"/>
      </w:pPr>
      <w:rPr>
        <w:rFonts w:ascii="Symbol" w:hAnsi="Symbol" w:hint="default"/>
      </w:rPr>
    </w:lvl>
    <w:lvl w:ilvl="4" w:tplc="2D824130" w:tentative="1">
      <w:start w:val="1"/>
      <w:numFmt w:val="bullet"/>
      <w:lvlText w:val="o"/>
      <w:lvlJc w:val="left"/>
      <w:pPr>
        <w:ind w:left="3691" w:hanging="360"/>
      </w:pPr>
      <w:rPr>
        <w:rFonts w:ascii="Courier New" w:hAnsi="Courier New" w:hint="default"/>
      </w:rPr>
    </w:lvl>
    <w:lvl w:ilvl="5" w:tplc="62B8971E" w:tentative="1">
      <w:start w:val="1"/>
      <w:numFmt w:val="bullet"/>
      <w:lvlText w:val=""/>
      <w:lvlJc w:val="left"/>
      <w:pPr>
        <w:ind w:left="4411" w:hanging="360"/>
      </w:pPr>
      <w:rPr>
        <w:rFonts w:ascii="Wingdings" w:hAnsi="Wingdings" w:hint="default"/>
      </w:rPr>
    </w:lvl>
    <w:lvl w:ilvl="6" w:tplc="CE9230EC" w:tentative="1">
      <w:start w:val="1"/>
      <w:numFmt w:val="bullet"/>
      <w:lvlText w:val=""/>
      <w:lvlJc w:val="left"/>
      <w:pPr>
        <w:ind w:left="5131" w:hanging="360"/>
      </w:pPr>
      <w:rPr>
        <w:rFonts w:ascii="Symbol" w:hAnsi="Symbol" w:hint="default"/>
      </w:rPr>
    </w:lvl>
    <w:lvl w:ilvl="7" w:tplc="31388C62" w:tentative="1">
      <w:start w:val="1"/>
      <w:numFmt w:val="bullet"/>
      <w:lvlText w:val="o"/>
      <w:lvlJc w:val="left"/>
      <w:pPr>
        <w:ind w:left="5851" w:hanging="360"/>
      </w:pPr>
      <w:rPr>
        <w:rFonts w:ascii="Courier New" w:hAnsi="Courier New" w:hint="default"/>
      </w:rPr>
    </w:lvl>
    <w:lvl w:ilvl="8" w:tplc="1FB0F53E" w:tentative="1">
      <w:start w:val="1"/>
      <w:numFmt w:val="bullet"/>
      <w:lvlText w:val=""/>
      <w:lvlJc w:val="left"/>
      <w:pPr>
        <w:ind w:left="6571" w:hanging="360"/>
      </w:pPr>
      <w:rPr>
        <w:rFonts w:ascii="Wingdings" w:hAnsi="Wingdings" w:hint="default"/>
      </w:rPr>
    </w:lvl>
  </w:abstractNum>
  <w:abstractNum w:abstractNumId="56" w15:restartNumberingAfterBreak="0">
    <w:nsid w:val="7DF571B1"/>
    <w:multiLevelType w:val="hybridMultilevel"/>
    <w:tmpl w:val="861A2EB4"/>
    <w:lvl w:ilvl="0" w:tplc="FDC0787A">
      <w:start w:val="1"/>
      <w:numFmt w:val="upperLetter"/>
      <w:lvlText w:val="%1."/>
      <w:lvlJc w:val="left"/>
      <w:pPr>
        <w:ind w:left="439" w:hanging="360"/>
      </w:pPr>
      <w:rPr>
        <w:rFonts w:hint="default"/>
      </w:rPr>
    </w:lvl>
    <w:lvl w:ilvl="1" w:tplc="04090019" w:tentative="1">
      <w:start w:val="1"/>
      <w:numFmt w:val="lowerLetter"/>
      <w:lvlText w:val="%2."/>
      <w:lvlJc w:val="left"/>
      <w:pPr>
        <w:ind w:left="1159" w:hanging="360"/>
      </w:pPr>
    </w:lvl>
    <w:lvl w:ilvl="2" w:tplc="0409001B" w:tentative="1">
      <w:start w:val="1"/>
      <w:numFmt w:val="lowerRoman"/>
      <w:lvlText w:val="%3."/>
      <w:lvlJc w:val="right"/>
      <w:pPr>
        <w:ind w:left="1879" w:hanging="180"/>
      </w:pPr>
    </w:lvl>
    <w:lvl w:ilvl="3" w:tplc="0409000F" w:tentative="1">
      <w:start w:val="1"/>
      <w:numFmt w:val="decimal"/>
      <w:lvlText w:val="%4."/>
      <w:lvlJc w:val="left"/>
      <w:pPr>
        <w:ind w:left="2599" w:hanging="360"/>
      </w:pPr>
    </w:lvl>
    <w:lvl w:ilvl="4" w:tplc="04090019" w:tentative="1">
      <w:start w:val="1"/>
      <w:numFmt w:val="lowerLetter"/>
      <w:lvlText w:val="%5."/>
      <w:lvlJc w:val="left"/>
      <w:pPr>
        <w:ind w:left="3319" w:hanging="360"/>
      </w:pPr>
    </w:lvl>
    <w:lvl w:ilvl="5" w:tplc="0409001B" w:tentative="1">
      <w:start w:val="1"/>
      <w:numFmt w:val="lowerRoman"/>
      <w:lvlText w:val="%6."/>
      <w:lvlJc w:val="right"/>
      <w:pPr>
        <w:ind w:left="4039" w:hanging="180"/>
      </w:pPr>
    </w:lvl>
    <w:lvl w:ilvl="6" w:tplc="0409000F" w:tentative="1">
      <w:start w:val="1"/>
      <w:numFmt w:val="decimal"/>
      <w:lvlText w:val="%7."/>
      <w:lvlJc w:val="left"/>
      <w:pPr>
        <w:ind w:left="4759" w:hanging="360"/>
      </w:pPr>
    </w:lvl>
    <w:lvl w:ilvl="7" w:tplc="04090019" w:tentative="1">
      <w:start w:val="1"/>
      <w:numFmt w:val="lowerLetter"/>
      <w:lvlText w:val="%8."/>
      <w:lvlJc w:val="left"/>
      <w:pPr>
        <w:ind w:left="5479" w:hanging="360"/>
      </w:pPr>
    </w:lvl>
    <w:lvl w:ilvl="8" w:tplc="0409001B" w:tentative="1">
      <w:start w:val="1"/>
      <w:numFmt w:val="lowerRoman"/>
      <w:lvlText w:val="%9."/>
      <w:lvlJc w:val="right"/>
      <w:pPr>
        <w:ind w:left="6199" w:hanging="180"/>
      </w:pPr>
    </w:lvl>
  </w:abstractNum>
  <w:num w:numId="1" w16cid:durableId="495801404">
    <w:abstractNumId w:val="52"/>
  </w:num>
  <w:num w:numId="2" w16cid:durableId="1155149833">
    <w:abstractNumId w:val="14"/>
  </w:num>
  <w:num w:numId="3" w16cid:durableId="570431331">
    <w:abstractNumId w:val="28"/>
  </w:num>
  <w:num w:numId="4" w16cid:durableId="1549613176">
    <w:abstractNumId w:val="18"/>
  </w:num>
  <w:num w:numId="5" w16cid:durableId="1393696447">
    <w:abstractNumId w:val="38"/>
  </w:num>
  <w:num w:numId="6" w16cid:durableId="740175304">
    <w:abstractNumId w:val="15"/>
  </w:num>
  <w:num w:numId="7" w16cid:durableId="206185213">
    <w:abstractNumId w:val="40"/>
  </w:num>
  <w:num w:numId="8" w16cid:durableId="2101019474">
    <w:abstractNumId w:val="19"/>
  </w:num>
  <w:num w:numId="9" w16cid:durableId="538785886">
    <w:abstractNumId w:val="1"/>
  </w:num>
  <w:num w:numId="10" w16cid:durableId="1908494689">
    <w:abstractNumId w:val="42"/>
  </w:num>
  <w:num w:numId="11" w16cid:durableId="763574770">
    <w:abstractNumId w:val="21"/>
  </w:num>
  <w:num w:numId="12" w16cid:durableId="422608267">
    <w:abstractNumId w:val="8"/>
  </w:num>
  <w:num w:numId="13" w16cid:durableId="928122409">
    <w:abstractNumId w:val="55"/>
  </w:num>
  <w:num w:numId="14" w16cid:durableId="520171812">
    <w:abstractNumId w:val="45"/>
  </w:num>
  <w:num w:numId="15" w16cid:durableId="137767805">
    <w:abstractNumId w:val="3"/>
  </w:num>
  <w:num w:numId="16" w16cid:durableId="596788653">
    <w:abstractNumId w:val="26"/>
  </w:num>
  <w:num w:numId="17" w16cid:durableId="804851576">
    <w:abstractNumId w:val="10"/>
  </w:num>
  <w:num w:numId="18" w16cid:durableId="2143107913">
    <w:abstractNumId w:val="24"/>
  </w:num>
  <w:num w:numId="19" w16cid:durableId="587544531">
    <w:abstractNumId w:val="2"/>
  </w:num>
  <w:num w:numId="20" w16cid:durableId="1176771592">
    <w:abstractNumId w:val="7"/>
  </w:num>
  <w:num w:numId="21" w16cid:durableId="1422485542">
    <w:abstractNumId w:val="35"/>
  </w:num>
  <w:num w:numId="22" w16cid:durableId="1940604190">
    <w:abstractNumId w:val="29"/>
  </w:num>
  <w:num w:numId="23" w16cid:durableId="1124419635">
    <w:abstractNumId w:val="56"/>
  </w:num>
  <w:num w:numId="24" w16cid:durableId="173767660">
    <w:abstractNumId w:val="34"/>
  </w:num>
  <w:num w:numId="25" w16cid:durableId="1003513746">
    <w:abstractNumId w:val="20"/>
  </w:num>
  <w:num w:numId="26" w16cid:durableId="1894995998">
    <w:abstractNumId w:val="41"/>
  </w:num>
  <w:num w:numId="27" w16cid:durableId="947086710">
    <w:abstractNumId w:val="51"/>
  </w:num>
  <w:num w:numId="28" w16cid:durableId="1125856506">
    <w:abstractNumId w:val="13"/>
  </w:num>
  <w:num w:numId="29" w16cid:durableId="841049035">
    <w:abstractNumId w:val="17"/>
  </w:num>
  <w:num w:numId="30" w16cid:durableId="444927752">
    <w:abstractNumId w:val="44"/>
  </w:num>
  <w:num w:numId="31" w16cid:durableId="42874902">
    <w:abstractNumId w:val="49"/>
  </w:num>
  <w:num w:numId="32" w16cid:durableId="1367178653">
    <w:abstractNumId w:val="31"/>
  </w:num>
  <w:num w:numId="33" w16cid:durableId="1041789008">
    <w:abstractNumId w:val="53"/>
  </w:num>
  <w:num w:numId="34" w16cid:durableId="1939363810">
    <w:abstractNumId w:val="37"/>
  </w:num>
  <w:num w:numId="35" w16cid:durableId="294065849">
    <w:abstractNumId w:val="54"/>
  </w:num>
  <w:num w:numId="36" w16cid:durableId="405614476">
    <w:abstractNumId w:val="39"/>
  </w:num>
  <w:num w:numId="37" w16cid:durableId="1596552116">
    <w:abstractNumId w:val="47"/>
  </w:num>
  <w:num w:numId="38" w16cid:durableId="1286346279">
    <w:abstractNumId w:val="30"/>
  </w:num>
  <w:num w:numId="39" w16cid:durableId="1852835261">
    <w:abstractNumId w:val="16"/>
  </w:num>
  <w:num w:numId="40" w16cid:durableId="887254589">
    <w:abstractNumId w:val="11"/>
  </w:num>
  <w:num w:numId="41" w16cid:durableId="351422607">
    <w:abstractNumId w:val="43"/>
  </w:num>
  <w:num w:numId="42" w16cid:durableId="303437198">
    <w:abstractNumId w:val="25"/>
  </w:num>
  <w:num w:numId="43" w16cid:durableId="443959258">
    <w:abstractNumId w:val="9"/>
  </w:num>
  <w:num w:numId="44" w16cid:durableId="402337704">
    <w:abstractNumId w:val="6"/>
  </w:num>
  <w:num w:numId="45" w16cid:durableId="986711272">
    <w:abstractNumId w:val="48"/>
  </w:num>
  <w:num w:numId="46" w16cid:durableId="563418421">
    <w:abstractNumId w:val="27"/>
  </w:num>
  <w:num w:numId="47" w16cid:durableId="34040492">
    <w:abstractNumId w:val="4"/>
  </w:num>
  <w:num w:numId="48" w16cid:durableId="1250655749">
    <w:abstractNumId w:val="50"/>
  </w:num>
  <w:num w:numId="49" w16cid:durableId="2027317729">
    <w:abstractNumId w:val="12"/>
  </w:num>
  <w:num w:numId="50" w16cid:durableId="1914200944">
    <w:abstractNumId w:val="5"/>
  </w:num>
  <w:num w:numId="51" w16cid:durableId="1612127992">
    <w:abstractNumId w:val="46"/>
  </w:num>
  <w:num w:numId="52" w16cid:durableId="1360156772">
    <w:abstractNumId w:val="36"/>
  </w:num>
  <w:num w:numId="53" w16cid:durableId="700741052">
    <w:abstractNumId w:val="22"/>
  </w:num>
  <w:num w:numId="54" w16cid:durableId="125205583">
    <w:abstractNumId w:val="33"/>
  </w:num>
  <w:num w:numId="55" w16cid:durableId="1255673240">
    <w:abstractNumId w:val="32"/>
  </w:num>
  <w:num w:numId="56" w16cid:durableId="1845707366">
    <w:abstractNumId w:val="0"/>
  </w:num>
  <w:num w:numId="57" w16cid:durableId="1487749138">
    <w:abstractNumId w:val="23"/>
  </w:num>
  <w:numIdMacAtCleanup w:val="56"/>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ryszak, Kristina A.">
    <w15:presenceInfo w15:providerId="AD" w15:userId="S::Kristina.Kryszak@va.gov::fc7c13d8-b418-43d7-a198-9daa2a5364c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trackRevision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34E"/>
    <w:rsid w:val="00000932"/>
    <w:rsid w:val="0000123E"/>
    <w:rsid w:val="00001476"/>
    <w:rsid w:val="000015E4"/>
    <w:rsid w:val="00001751"/>
    <w:rsid w:val="00001B4F"/>
    <w:rsid w:val="00001ED8"/>
    <w:rsid w:val="00002049"/>
    <w:rsid w:val="000021AA"/>
    <w:rsid w:val="00002429"/>
    <w:rsid w:val="000028DE"/>
    <w:rsid w:val="00002A67"/>
    <w:rsid w:val="00002AA6"/>
    <w:rsid w:val="00002ABF"/>
    <w:rsid w:val="00002BBB"/>
    <w:rsid w:val="00002C2A"/>
    <w:rsid w:val="000031E9"/>
    <w:rsid w:val="00003646"/>
    <w:rsid w:val="00003DE4"/>
    <w:rsid w:val="00004498"/>
    <w:rsid w:val="00004715"/>
    <w:rsid w:val="000047EB"/>
    <w:rsid w:val="0000518B"/>
    <w:rsid w:val="0000540C"/>
    <w:rsid w:val="000054B4"/>
    <w:rsid w:val="000055F1"/>
    <w:rsid w:val="0000567E"/>
    <w:rsid w:val="000057C0"/>
    <w:rsid w:val="000058B2"/>
    <w:rsid w:val="0000592E"/>
    <w:rsid w:val="00005D8B"/>
    <w:rsid w:val="00005EE6"/>
    <w:rsid w:val="000061EB"/>
    <w:rsid w:val="000064E6"/>
    <w:rsid w:val="00006A2B"/>
    <w:rsid w:val="00006F71"/>
    <w:rsid w:val="00007734"/>
    <w:rsid w:val="00007CA9"/>
    <w:rsid w:val="0001033F"/>
    <w:rsid w:val="00010541"/>
    <w:rsid w:val="000108A0"/>
    <w:rsid w:val="00010C64"/>
    <w:rsid w:val="0001102E"/>
    <w:rsid w:val="0001113F"/>
    <w:rsid w:val="0001138B"/>
    <w:rsid w:val="00011473"/>
    <w:rsid w:val="00011532"/>
    <w:rsid w:val="000117F2"/>
    <w:rsid w:val="00011981"/>
    <w:rsid w:val="00011FFD"/>
    <w:rsid w:val="00012154"/>
    <w:rsid w:val="000122BB"/>
    <w:rsid w:val="00012415"/>
    <w:rsid w:val="000125C6"/>
    <w:rsid w:val="0001289C"/>
    <w:rsid w:val="0001336E"/>
    <w:rsid w:val="00013384"/>
    <w:rsid w:val="000134F3"/>
    <w:rsid w:val="00013908"/>
    <w:rsid w:val="00013C4C"/>
    <w:rsid w:val="000143BE"/>
    <w:rsid w:val="00014B5D"/>
    <w:rsid w:val="00014DDD"/>
    <w:rsid w:val="000150C4"/>
    <w:rsid w:val="000159CA"/>
    <w:rsid w:val="000159DF"/>
    <w:rsid w:val="00015B3A"/>
    <w:rsid w:val="00015DFB"/>
    <w:rsid w:val="0001634C"/>
    <w:rsid w:val="00016392"/>
    <w:rsid w:val="000163D6"/>
    <w:rsid w:val="00016A09"/>
    <w:rsid w:val="00016D84"/>
    <w:rsid w:val="0001717A"/>
    <w:rsid w:val="00017485"/>
    <w:rsid w:val="0001761D"/>
    <w:rsid w:val="00017A54"/>
    <w:rsid w:val="00017D74"/>
    <w:rsid w:val="00017F6E"/>
    <w:rsid w:val="000202DF"/>
    <w:rsid w:val="00021608"/>
    <w:rsid w:val="00021B46"/>
    <w:rsid w:val="0002227F"/>
    <w:rsid w:val="00022471"/>
    <w:rsid w:val="000224DA"/>
    <w:rsid w:val="00022BCE"/>
    <w:rsid w:val="000230FF"/>
    <w:rsid w:val="000233FB"/>
    <w:rsid w:val="000236FC"/>
    <w:rsid w:val="00023E25"/>
    <w:rsid w:val="00023F0C"/>
    <w:rsid w:val="000242AF"/>
    <w:rsid w:val="000242D8"/>
    <w:rsid w:val="000246DB"/>
    <w:rsid w:val="00024779"/>
    <w:rsid w:val="0002484F"/>
    <w:rsid w:val="0002488A"/>
    <w:rsid w:val="00024E1F"/>
    <w:rsid w:val="0002501E"/>
    <w:rsid w:val="0002519D"/>
    <w:rsid w:val="0002519F"/>
    <w:rsid w:val="00025726"/>
    <w:rsid w:val="000260C0"/>
    <w:rsid w:val="000264CE"/>
    <w:rsid w:val="00026598"/>
    <w:rsid w:val="000269D1"/>
    <w:rsid w:val="00026D2F"/>
    <w:rsid w:val="00026DC0"/>
    <w:rsid w:val="00026E53"/>
    <w:rsid w:val="0002738D"/>
    <w:rsid w:val="0002765F"/>
    <w:rsid w:val="0002777A"/>
    <w:rsid w:val="00027852"/>
    <w:rsid w:val="000278A1"/>
    <w:rsid w:val="00030628"/>
    <w:rsid w:val="000308AF"/>
    <w:rsid w:val="00030DEE"/>
    <w:rsid w:val="000317A0"/>
    <w:rsid w:val="00031AD8"/>
    <w:rsid w:val="00031D48"/>
    <w:rsid w:val="0003228B"/>
    <w:rsid w:val="00032691"/>
    <w:rsid w:val="00033012"/>
    <w:rsid w:val="00033087"/>
    <w:rsid w:val="000330EC"/>
    <w:rsid w:val="0003348A"/>
    <w:rsid w:val="000334DA"/>
    <w:rsid w:val="00033C30"/>
    <w:rsid w:val="00033C8B"/>
    <w:rsid w:val="00034970"/>
    <w:rsid w:val="00035160"/>
    <w:rsid w:val="0003529B"/>
    <w:rsid w:val="00035929"/>
    <w:rsid w:val="00035C9E"/>
    <w:rsid w:val="00036131"/>
    <w:rsid w:val="00036380"/>
    <w:rsid w:val="0003664F"/>
    <w:rsid w:val="00036773"/>
    <w:rsid w:val="0003678A"/>
    <w:rsid w:val="00036946"/>
    <w:rsid w:val="000370DB"/>
    <w:rsid w:val="000379A3"/>
    <w:rsid w:val="00037A9A"/>
    <w:rsid w:val="00037C1D"/>
    <w:rsid w:val="0004008B"/>
    <w:rsid w:val="000402B2"/>
    <w:rsid w:val="0004086F"/>
    <w:rsid w:val="000408B4"/>
    <w:rsid w:val="000412E3"/>
    <w:rsid w:val="000412FA"/>
    <w:rsid w:val="0004180E"/>
    <w:rsid w:val="0004190B"/>
    <w:rsid w:val="00041AC2"/>
    <w:rsid w:val="00041CFB"/>
    <w:rsid w:val="000421A5"/>
    <w:rsid w:val="0004286B"/>
    <w:rsid w:val="00042A8C"/>
    <w:rsid w:val="00042D94"/>
    <w:rsid w:val="000431F4"/>
    <w:rsid w:val="0004347B"/>
    <w:rsid w:val="00043A89"/>
    <w:rsid w:val="00043B15"/>
    <w:rsid w:val="00043F54"/>
    <w:rsid w:val="0004457F"/>
    <w:rsid w:val="000446EF"/>
    <w:rsid w:val="000449A4"/>
    <w:rsid w:val="00044AB2"/>
    <w:rsid w:val="00044BD6"/>
    <w:rsid w:val="0004505E"/>
    <w:rsid w:val="00045101"/>
    <w:rsid w:val="00045793"/>
    <w:rsid w:val="000459B8"/>
    <w:rsid w:val="00045AA3"/>
    <w:rsid w:val="00045B07"/>
    <w:rsid w:val="00045E3A"/>
    <w:rsid w:val="00045E4B"/>
    <w:rsid w:val="0004662F"/>
    <w:rsid w:val="000466DC"/>
    <w:rsid w:val="000469ED"/>
    <w:rsid w:val="00046A29"/>
    <w:rsid w:val="0004784A"/>
    <w:rsid w:val="00047952"/>
    <w:rsid w:val="000479B5"/>
    <w:rsid w:val="00047CB5"/>
    <w:rsid w:val="00047E8B"/>
    <w:rsid w:val="00047FC7"/>
    <w:rsid w:val="00050482"/>
    <w:rsid w:val="000504AE"/>
    <w:rsid w:val="0005086A"/>
    <w:rsid w:val="00050AC0"/>
    <w:rsid w:val="00050DEF"/>
    <w:rsid w:val="00050FA1"/>
    <w:rsid w:val="0005155F"/>
    <w:rsid w:val="00051628"/>
    <w:rsid w:val="0005165E"/>
    <w:rsid w:val="00051A7D"/>
    <w:rsid w:val="00051C80"/>
    <w:rsid w:val="000524F2"/>
    <w:rsid w:val="00052726"/>
    <w:rsid w:val="0005278D"/>
    <w:rsid w:val="00053100"/>
    <w:rsid w:val="000531FF"/>
    <w:rsid w:val="00053648"/>
    <w:rsid w:val="0005374D"/>
    <w:rsid w:val="000537AD"/>
    <w:rsid w:val="00053A0F"/>
    <w:rsid w:val="00053E60"/>
    <w:rsid w:val="00053F0E"/>
    <w:rsid w:val="000541BC"/>
    <w:rsid w:val="00054601"/>
    <w:rsid w:val="00054F61"/>
    <w:rsid w:val="00054FA7"/>
    <w:rsid w:val="00055456"/>
    <w:rsid w:val="00055840"/>
    <w:rsid w:val="00055DBA"/>
    <w:rsid w:val="000562A4"/>
    <w:rsid w:val="00056617"/>
    <w:rsid w:val="00056817"/>
    <w:rsid w:val="0005696D"/>
    <w:rsid w:val="00056A86"/>
    <w:rsid w:val="00056C2D"/>
    <w:rsid w:val="000572E1"/>
    <w:rsid w:val="0005745E"/>
    <w:rsid w:val="00057B60"/>
    <w:rsid w:val="00057BEC"/>
    <w:rsid w:val="00057D2C"/>
    <w:rsid w:val="0006020D"/>
    <w:rsid w:val="000602C2"/>
    <w:rsid w:val="00060593"/>
    <w:rsid w:val="00060618"/>
    <w:rsid w:val="0006068C"/>
    <w:rsid w:val="000607ED"/>
    <w:rsid w:val="000609D6"/>
    <w:rsid w:val="00060DFD"/>
    <w:rsid w:val="00061195"/>
    <w:rsid w:val="00061344"/>
    <w:rsid w:val="0006168A"/>
    <w:rsid w:val="00061825"/>
    <w:rsid w:val="000618EE"/>
    <w:rsid w:val="00061ADA"/>
    <w:rsid w:val="000627DB"/>
    <w:rsid w:val="00062CCE"/>
    <w:rsid w:val="00062DA7"/>
    <w:rsid w:val="00063505"/>
    <w:rsid w:val="00063608"/>
    <w:rsid w:val="000639CD"/>
    <w:rsid w:val="00063B77"/>
    <w:rsid w:val="00063DA3"/>
    <w:rsid w:val="00063F8E"/>
    <w:rsid w:val="0006423F"/>
    <w:rsid w:val="00064CA5"/>
    <w:rsid w:val="00064D0C"/>
    <w:rsid w:val="00065095"/>
    <w:rsid w:val="00065347"/>
    <w:rsid w:val="0006555A"/>
    <w:rsid w:val="000663A1"/>
    <w:rsid w:val="00066800"/>
    <w:rsid w:val="00066F63"/>
    <w:rsid w:val="00066FDF"/>
    <w:rsid w:val="000673B7"/>
    <w:rsid w:val="00067505"/>
    <w:rsid w:val="00067A5D"/>
    <w:rsid w:val="00067C89"/>
    <w:rsid w:val="00067D20"/>
    <w:rsid w:val="00067D32"/>
    <w:rsid w:val="00070311"/>
    <w:rsid w:val="00070832"/>
    <w:rsid w:val="000709E0"/>
    <w:rsid w:val="00070C28"/>
    <w:rsid w:val="0007129A"/>
    <w:rsid w:val="0007176E"/>
    <w:rsid w:val="00071EC0"/>
    <w:rsid w:val="000725CD"/>
    <w:rsid w:val="0007271C"/>
    <w:rsid w:val="00072812"/>
    <w:rsid w:val="00072BFB"/>
    <w:rsid w:val="00073095"/>
    <w:rsid w:val="000737C8"/>
    <w:rsid w:val="0007414B"/>
    <w:rsid w:val="0007441D"/>
    <w:rsid w:val="00074D5F"/>
    <w:rsid w:val="00074E9C"/>
    <w:rsid w:val="00075023"/>
    <w:rsid w:val="000751C8"/>
    <w:rsid w:val="00075616"/>
    <w:rsid w:val="00075AA1"/>
    <w:rsid w:val="00075B1A"/>
    <w:rsid w:val="00075BAF"/>
    <w:rsid w:val="00075D72"/>
    <w:rsid w:val="000760F2"/>
    <w:rsid w:val="00076277"/>
    <w:rsid w:val="000768E1"/>
    <w:rsid w:val="00076E34"/>
    <w:rsid w:val="00076F59"/>
    <w:rsid w:val="0007703F"/>
    <w:rsid w:val="000773F1"/>
    <w:rsid w:val="000774FA"/>
    <w:rsid w:val="000777D7"/>
    <w:rsid w:val="0007781F"/>
    <w:rsid w:val="00077DF4"/>
    <w:rsid w:val="00080170"/>
    <w:rsid w:val="00080975"/>
    <w:rsid w:val="00080ACD"/>
    <w:rsid w:val="00081650"/>
    <w:rsid w:val="000816A2"/>
    <w:rsid w:val="000816D3"/>
    <w:rsid w:val="00081B90"/>
    <w:rsid w:val="00081BEC"/>
    <w:rsid w:val="00082289"/>
    <w:rsid w:val="000824AA"/>
    <w:rsid w:val="00082748"/>
    <w:rsid w:val="000831CD"/>
    <w:rsid w:val="00083A14"/>
    <w:rsid w:val="00083A1F"/>
    <w:rsid w:val="00083B77"/>
    <w:rsid w:val="00083DB8"/>
    <w:rsid w:val="00083EBF"/>
    <w:rsid w:val="00084083"/>
    <w:rsid w:val="00084684"/>
    <w:rsid w:val="0008493D"/>
    <w:rsid w:val="00084B47"/>
    <w:rsid w:val="00085006"/>
    <w:rsid w:val="000852D2"/>
    <w:rsid w:val="00085335"/>
    <w:rsid w:val="00085634"/>
    <w:rsid w:val="00085B09"/>
    <w:rsid w:val="00085DDE"/>
    <w:rsid w:val="00086432"/>
    <w:rsid w:val="00086880"/>
    <w:rsid w:val="000870C2"/>
    <w:rsid w:val="00087119"/>
    <w:rsid w:val="00087796"/>
    <w:rsid w:val="00087D53"/>
    <w:rsid w:val="00087E58"/>
    <w:rsid w:val="0009003F"/>
    <w:rsid w:val="000905CB"/>
    <w:rsid w:val="0009060D"/>
    <w:rsid w:val="0009074F"/>
    <w:rsid w:val="0009097F"/>
    <w:rsid w:val="00090EBA"/>
    <w:rsid w:val="000913D9"/>
    <w:rsid w:val="0009142D"/>
    <w:rsid w:val="00091D3B"/>
    <w:rsid w:val="000921EA"/>
    <w:rsid w:val="00092931"/>
    <w:rsid w:val="000929DD"/>
    <w:rsid w:val="00092E0E"/>
    <w:rsid w:val="00092FEB"/>
    <w:rsid w:val="00092FF9"/>
    <w:rsid w:val="00093456"/>
    <w:rsid w:val="00093933"/>
    <w:rsid w:val="0009399B"/>
    <w:rsid w:val="000939B7"/>
    <w:rsid w:val="00093AFA"/>
    <w:rsid w:val="00093C05"/>
    <w:rsid w:val="000947B8"/>
    <w:rsid w:val="00094A4E"/>
    <w:rsid w:val="00095F32"/>
    <w:rsid w:val="00096291"/>
    <w:rsid w:val="00096350"/>
    <w:rsid w:val="000969D0"/>
    <w:rsid w:val="00096AF4"/>
    <w:rsid w:val="00096F21"/>
    <w:rsid w:val="000975BE"/>
    <w:rsid w:val="00097867"/>
    <w:rsid w:val="00097879"/>
    <w:rsid w:val="00097948"/>
    <w:rsid w:val="00097AFF"/>
    <w:rsid w:val="000A023F"/>
    <w:rsid w:val="000A0295"/>
    <w:rsid w:val="000A0396"/>
    <w:rsid w:val="000A03DC"/>
    <w:rsid w:val="000A0A34"/>
    <w:rsid w:val="000A0BAC"/>
    <w:rsid w:val="000A11AB"/>
    <w:rsid w:val="000A1442"/>
    <w:rsid w:val="000A1473"/>
    <w:rsid w:val="000A199F"/>
    <w:rsid w:val="000A1ADE"/>
    <w:rsid w:val="000A1B9C"/>
    <w:rsid w:val="000A2506"/>
    <w:rsid w:val="000A25CC"/>
    <w:rsid w:val="000A2BE9"/>
    <w:rsid w:val="000A32F3"/>
    <w:rsid w:val="000A38AD"/>
    <w:rsid w:val="000A40B6"/>
    <w:rsid w:val="000A4330"/>
    <w:rsid w:val="000A4A0C"/>
    <w:rsid w:val="000A5071"/>
    <w:rsid w:val="000A52F3"/>
    <w:rsid w:val="000A5B9C"/>
    <w:rsid w:val="000A612B"/>
    <w:rsid w:val="000A624A"/>
    <w:rsid w:val="000A6264"/>
    <w:rsid w:val="000A639E"/>
    <w:rsid w:val="000A6453"/>
    <w:rsid w:val="000A6510"/>
    <w:rsid w:val="000A6E35"/>
    <w:rsid w:val="000A784F"/>
    <w:rsid w:val="000A7931"/>
    <w:rsid w:val="000A7F7E"/>
    <w:rsid w:val="000A7FFD"/>
    <w:rsid w:val="000B0383"/>
    <w:rsid w:val="000B0628"/>
    <w:rsid w:val="000B0985"/>
    <w:rsid w:val="000B1143"/>
    <w:rsid w:val="000B11E6"/>
    <w:rsid w:val="000B1309"/>
    <w:rsid w:val="000B1528"/>
    <w:rsid w:val="000B15FE"/>
    <w:rsid w:val="000B1D42"/>
    <w:rsid w:val="000B2770"/>
    <w:rsid w:val="000B2D09"/>
    <w:rsid w:val="000B2D7E"/>
    <w:rsid w:val="000B2F51"/>
    <w:rsid w:val="000B2F65"/>
    <w:rsid w:val="000B379C"/>
    <w:rsid w:val="000B37DC"/>
    <w:rsid w:val="000B3975"/>
    <w:rsid w:val="000B3C43"/>
    <w:rsid w:val="000B3DD7"/>
    <w:rsid w:val="000B4171"/>
    <w:rsid w:val="000B41A3"/>
    <w:rsid w:val="000B4206"/>
    <w:rsid w:val="000B42A6"/>
    <w:rsid w:val="000B45C4"/>
    <w:rsid w:val="000B46BE"/>
    <w:rsid w:val="000B47F6"/>
    <w:rsid w:val="000B4CAC"/>
    <w:rsid w:val="000B4E99"/>
    <w:rsid w:val="000B54F2"/>
    <w:rsid w:val="000B576E"/>
    <w:rsid w:val="000B5A3E"/>
    <w:rsid w:val="000B5DBF"/>
    <w:rsid w:val="000B5DEF"/>
    <w:rsid w:val="000B5F70"/>
    <w:rsid w:val="000B6486"/>
    <w:rsid w:val="000B6524"/>
    <w:rsid w:val="000B661F"/>
    <w:rsid w:val="000B6653"/>
    <w:rsid w:val="000B67CA"/>
    <w:rsid w:val="000B694B"/>
    <w:rsid w:val="000B6B80"/>
    <w:rsid w:val="000B6F76"/>
    <w:rsid w:val="000B7010"/>
    <w:rsid w:val="000B70C3"/>
    <w:rsid w:val="000B7514"/>
    <w:rsid w:val="000B7D4D"/>
    <w:rsid w:val="000C0092"/>
    <w:rsid w:val="000C03AE"/>
    <w:rsid w:val="000C06D3"/>
    <w:rsid w:val="000C079D"/>
    <w:rsid w:val="000C08CF"/>
    <w:rsid w:val="000C0D4B"/>
    <w:rsid w:val="000C0E6C"/>
    <w:rsid w:val="000C0FBC"/>
    <w:rsid w:val="000C1615"/>
    <w:rsid w:val="000C1714"/>
    <w:rsid w:val="000C1D2A"/>
    <w:rsid w:val="000C1FAD"/>
    <w:rsid w:val="000C20F3"/>
    <w:rsid w:val="000C23D7"/>
    <w:rsid w:val="000C2657"/>
    <w:rsid w:val="000C2B09"/>
    <w:rsid w:val="000C2D63"/>
    <w:rsid w:val="000C2E14"/>
    <w:rsid w:val="000C30D2"/>
    <w:rsid w:val="000C33DB"/>
    <w:rsid w:val="000C3550"/>
    <w:rsid w:val="000C3A95"/>
    <w:rsid w:val="000C3D2F"/>
    <w:rsid w:val="000C3ED1"/>
    <w:rsid w:val="000C4162"/>
    <w:rsid w:val="000C425A"/>
    <w:rsid w:val="000C46B7"/>
    <w:rsid w:val="000C4A89"/>
    <w:rsid w:val="000C4B31"/>
    <w:rsid w:val="000C4C69"/>
    <w:rsid w:val="000C59BE"/>
    <w:rsid w:val="000C604F"/>
    <w:rsid w:val="000C6542"/>
    <w:rsid w:val="000C6AFB"/>
    <w:rsid w:val="000C7467"/>
    <w:rsid w:val="000C7882"/>
    <w:rsid w:val="000D0202"/>
    <w:rsid w:val="000D0738"/>
    <w:rsid w:val="000D08F6"/>
    <w:rsid w:val="000D0AF8"/>
    <w:rsid w:val="000D0D99"/>
    <w:rsid w:val="000D0DDC"/>
    <w:rsid w:val="000D0E4F"/>
    <w:rsid w:val="000D12EA"/>
    <w:rsid w:val="000D1A3D"/>
    <w:rsid w:val="000D1DCB"/>
    <w:rsid w:val="000D1ED4"/>
    <w:rsid w:val="000D1F3B"/>
    <w:rsid w:val="000D20EB"/>
    <w:rsid w:val="000D215E"/>
    <w:rsid w:val="000D2286"/>
    <w:rsid w:val="000D233E"/>
    <w:rsid w:val="000D251E"/>
    <w:rsid w:val="000D260D"/>
    <w:rsid w:val="000D280E"/>
    <w:rsid w:val="000D2840"/>
    <w:rsid w:val="000D2A7D"/>
    <w:rsid w:val="000D30E6"/>
    <w:rsid w:val="000D3844"/>
    <w:rsid w:val="000D3C5A"/>
    <w:rsid w:val="000D3C91"/>
    <w:rsid w:val="000D3E41"/>
    <w:rsid w:val="000D3F42"/>
    <w:rsid w:val="000D4200"/>
    <w:rsid w:val="000D4580"/>
    <w:rsid w:val="000D4B26"/>
    <w:rsid w:val="000D4D79"/>
    <w:rsid w:val="000D5286"/>
    <w:rsid w:val="000D5548"/>
    <w:rsid w:val="000D55DD"/>
    <w:rsid w:val="000D565E"/>
    <w:rsid w:val="000D5723"/>
    <w:rsid w:val="000D5AB6"/>
    <w:rsid w:val="000D61CB"/>
    <w:rsid w:val="000D6BDC"/>
    <w:rsid w:val="000D6E0F"/>
    <w:rsid w:val="000D6FED"/>
    <w:rsid w:val="000D71AA"/>
    <w:rsid w:val="000D7408"/>
    <w:rsid w:val="000D79C5"/>
    <w:rsid w:val="000E079B"/>
    <w:rsid w:val="000E0FDE"/>
    <w:rsid w:val="000E1150"/>
    <w:rsid w:val="000E12B4"/>
    <w:rsid w:val="000E1373"/>
    <w:rsid w:val="000E1473"/>
    <w:rsid w:val="000E17FE"/>
    <w:rsid w:val="000E188C"/>
    <w:rsid w:val="000E196D"/>
    <w:rsid w:val="000E1AE5"/>
    <w:rsid w:val="000E1C8E"/>
    <w:rsid w:val="000E21DE"/>
    <w:rsid w:val="000E2482"/>
    <w:rsid w:val="000E24B5"/>
    <w:rsid w:val="000E2790"/>
    <w:rsid w:val="000E2A09"/>
    <w:rsid w:val="000E2A4F"/>
    <w:rsid w:val="000E2ED6"/>
    <w:rsid w:val="000E3596"/>
    <w:rsid w:val="000E3676"/>
    <w:rsid w:val="000E3A95"/>
    <w:rsid w:val="000E41FA"/>
    <w:rsid w:val="000E4444"/>
    <w:rsid w:val="000E48C9"/>
    <w:rsid w:val="000E4999"/>
    <w:rsid w:val="000E49F2"/>
    <w:rsid w:val="000E51F7"/>
    <w:rsid w:val="000E5454"/>
    <w:rsid w:val="000E5A4A"/>
    <w:rsid w:val="000E5CFF"/>
    <w:rsid w:val="000E5E02"/>
    <w:rsid w:val="000E5EFA"/>
    <w:rsid w:val="000E6170"/>
    <w:rsid w:val="000E672A"/>
    <w:rsid w:val="000E70B3"/>
    <w:rsid w:val="000E7569"/>
    <w:rsid w:val="000E78B5"/>
    <w:rsid w:val="000E7C08"/>
    <w:rsid w:val="000E7C4B"/>
    <w:rsid w:val="000E7D79"/>
    <w:rsid w:val="000F081C"/>
    <w:rsid w:val="000F186F"/>
    <w:rsid w:val="000F1C43"/>
    <w:rsid w:val="000F1F5E"/>
    <w:rsid w:val="000F1F84"/>
    <w:rsid w:val="000F25C2"/>
    <w:rsid w:val="000F29DC"/>
    <w:rsid w:val="000F2E74"/>
    <w:rsid w:val="000F3A05"/>
    <w:rsid w:val="000F3B34"/>
    <w:rsid w:val="000F4415"/>
    <w:rsid w:val="000F4557"/>
    <w:rsid w:val="000F45CF"/>
    <w:rsid w:val="000F4D5F"/>
    <w:rsid w:val="000F4E6C"/>
    <w:rsid w:val="000F50D8"/>
    <w:rsid w:val="000F562D"/>
    <w:rsid w:val="000F58A3"/>
    <w:rsid w:val="000F5AB0"/>
    <w:rsid w:val="000F5D2E"/>
    <w:rsid w:val="000F5F5A"/>
    <w:rsid w:val="000F5FB1"/>
    <w:rsid w:val="000F60F8"/>
    <w:rsid w:val="000F620B"/>
    <w:rsid w:val="000F6517"/>
    <w:rsid w:val="000F68E7"/>
    <w:rsid w:val="000F7651"/>
    <w:rsid w:val="000F79CE"/>
    <w:rsid w:val="000F7AD4"/>
    <w:rsid w:val="000F7F62"/>
    <w:rsid w:val="000F7FD5"/>
    <w:rsid w:val="0010020A"/>
    <w:rsid w:val="001002AD"/>
    <w:rsid w:val="001008C0"/>
    <w:rsid w:val="00100904"/>
    <w:rsid w:val="00100A54"/>
    <w:rsid w:val="0010169E"/>
    <w:rsid w:val="00101AE9"/>
    <w:rsid w:val="00101DB5"/>
    <w:rsid w:val="00101E16"/>
    <w:rsid w:val="0010209E"/>
    <w:rsid w:val="0010219E"/>
    <w:rsid w:val="00102803"/>
    <w:rsid w:val="00102AD9"/>
    <w:rsid w:val="00102C40"/>
    <w:rsid w:val="001030F4"/>
    <w:rsid w:val="001030F9"/>
    <w:rsid w:val="0010374D"/>
    <w:rsid w:val="00103BA9"/>
    <w:rsid w:val="00103D0C"/>
    <w:rsid w:val="001040D4"/>
    <w:rsid w:val="001046C2"/>
    <w:rsid w:val="001046F3"/>
    <w:rsid w:val="0010470E"/>
    <w:rsid w:val="00104912"/>
    <w:rsid w:val="001051F1"/>
    <w:rsid w:val="0010526E"/>
    <w:rsid w:val="001054FF"/>
    <w:rsid w:val="001063C2"/>
    <w:rsid w:val="00106AFD"/>
    <w:rsid w:val="00106D66"/>
    <w:rsid w:val="001073EE"/>
    <w:rsid w:val="00107441"/>
    <w:rsid w:val="00107B58"/>
    <w:rsid w:val="00107BAF"/>
    <w:rsid w:val="00107D5E"/>
    <w:rsid w:val="00110093"/>
    <w:rsid w:val="001105EA"/>
    <w:rsid w:val="001107D2"/>
    <w:rsid w:val="00110854"/>
    <w:rsid w:val="00110864"/>
    <w:rsid w:val="00110963"/>
    <w:rsid w:val="00110A51"/>
    <w:rsid w:val="00110AB2"/>
    <w:rsid w:val="001120C6"/>
    <w:rsid w:val="00112162"/>
    <w:rsid w:val="0011234E"/>
    <w:rsid w:val="00112797"/>
    <w:rsid w:val="00112F0B"/>
    <w:rsid w:val="00113479"/>
    <w:rsid w:val="001135E2"/>
    <w:rsid w:val="0011378B"/>
    <w:rsid w:val="001138BB"/>
    <w:rsid w:val="00113C23"/>
    <w:rsid w:val="00114277"/>
    <w:rsid w:val="00114297"/>
    <w:rsid w:val="0011438A"/>
    <w:rsid w:val="00114441"/>
    <w:rsid w:val="001144F1"/>
    <w:rsid w:val="001146E9"/>
    <w:rsid w:val="0011477D"/>
    <w:rsid w:val="0011478B"/>
    <w:rsid w:val="0011494D"/>
    <w:rsid w:val="00114D2C"/>
    <w:rsid w:val="00114FE7"/>
    <w:rsid w:val="00115742"/>
    <w:rsid w:val="00115802"/>
    <w:rsid w:val="00115A53"/>
    <w:rsid w:val="0011673C"/>
    <w:rsid w:val="00116AA2"/>
    <w:rsid w:val="00117053"/>
    <w:rsid w:val="00117A4B"/>
    <w:rsid w:val="00117F42"/>
    <w:rsid w:val="00117F4A"/>
    <w:rsid w:val="00120347"/>
    <w:rsid w:val="00120646"/>
    <w:rsid w:val="001207E6"/>
    <w:rsid w:val="00120920"/>
    <w:rsid w:val="001215FD"/>
    <w:rsid w:val="00121663"/>
    <w:rsid w:val="00121949"/>
    <w:rsid w:val="00121D83"/>
    <w:rsid w:val="00121F2A"/>
    <w:rsid w:val="00122A34"/>
    <w:rsid w:val="00123402"/>
    <w:rsid w:val="00123D1A"/>
    <w:rsid w:val="00123D2F"/>
    <w:rsid w:val="00124088"/>
    <w:rsid w:val="001244AD"/>
    <w:rsid w:val="001247B9"/>
    <w:rsid w:val="00124C59"/>
    <w:rsid w:val="00124D69"/>
    <w:rsid w:val="00124DC8"/>
    <w:rsid w:val="00125357"/>
    <w:rsid w:val="0012568B"/>
    <w:rsid w:val="0012613D"/>
    <w:rsid w:val="001261EF"/>
    <w:rsid w:val="00126200"/>
    <w:rsid w:val="0012653E"/>
    <w:rsid w:val="00126AA4"/>
    <w:rsid w:val="00126B1D"/>
    <w:rsid w:val="00126F1E"/>
    <w:rsid w:val="00127048"/>
    <w:rsid w:val="0012720E"/>
    <w:rsid w:val="00127423"/>
    <w:rsid w:val="0012755C"/>
    <w:rsid w:val="0012757C"/>
    <w:rsid w:val="001276D4"/>
    <w:rsid w:val="00127C51"/>
    <w:rsid w:val="001300B2"/>
    <w:rsid w:val="00130C3E"/>
    <w:rsid w:val="00130D50"/>
    <w:rsid w:val="00130FC2"/>
    <w:rsid w:val="001315E7"/>
    <w:rsid w:val="00131706"/>
    <w:rsid w:val="00131B81"/>
    <w:rsid w:val="00131BCB"/>
    <w:rsid w:val="0013234D"/>
    <w:rsid w:val="00132516"/>
    <w:rsid w:val="001325F9"/>
    <w:rsid w:val="001328FB"/>
    <w:rsid w:val="00132A60"/>
    <w:rsid w:val="00132FF6"/>
    <w:rsid w:val="00133007"/>
    <w:rsid w:val="00133231"/>
    <w:rsid w:val="001332BC"/>
    <w:rsid w:val="0013367F"/>
    <w:rsid w:val="001337E2"/>
    <w:rsid w:val="00133E4B"/>
    <w:rsid w:val="00134169"/>
    <w:rsid w:val="001342E7"/>
    <w:rsid w:val="001345D0"/>
    <w:rsid w:val="00134A2B"/>
    <w:rsid w:val="00135273"/>
    <w:rsid w:val="001353E8"/>
    <w:rsid w:val="001354DC"/>
    <w:rsid w:val="00135879"/>
    <w:rsid w:val="0013591B"/>
    <w:rsid w:val="00135AB7"/>
    <w:rsid w:val="00135B74"/>
    <w:rsid w:val="00135B85"/>
    <w:rsid w:val="00135D23"/>
    <w:rsid w:val="00136296"/>
    <w:rsid w:val="00136385"/>
    <w:rsid w:val="001365CB"/>
    <w:rsid w:val="00136607"/>
    <w:rsid w:val="00136EC0"/>
    <w:rsid w:val="00136F07"/>
    <w:rsid w:val="00137093"/>
    <w:rsid w:val="00137762"/>
    <w:rsid w:val="001377C0"/>
    <w:rsid w:val="001378C6"/>
    <w:rsid w:val="00137CF2"/>
    <w:rsid w:val="00137E97"/>
    <w:rsid w:val="00137FF6"/>
    <w:rsid w:val="00140000"/>
    <w:rsid w:val="0014020C"/>
    <w:rsid w:val="00140478"/>
    <w:rsid w:val="00140700"/>
    <w:rsid w:val="00140745"/>
    <w:rsid w:val="00140C76"/>
    <w:rsid w:val="0014119E"/>
    <w:rsid w:val="001412E0"/>
    <w:rsid w:val="00141DFB"/>
    <w:rsid w:val="0014208C"/>
    <w:rsid w:val="001420F8"/>
    <w:rsid w:val="001422EE"/>
    <w:rsid w:val="00142533"/>
    <w:rsid w:val="00142721"/>
    <w:rsid w:val="0014274F"/>
    <w:rsid w:val="00142908"/>
    <w:rsid w:val="00142B8C"/>
    <w:rsid w:val="00142C36"/>
    <w:rsid w:val="001430F6"/>
    <w:rsid w:val="00143145"/>
    <w:rsid w:val="001431DD"/>
    <w:rsid w:val="001433F2"/>
    <w:rsid w:val="00143563"/>
    <w:rsid w:val="00144049"/>
    <w:rsid w:val="001446D6"/>
    <w:rsid w:val="00144708"/>
    <w:rsid w:val="0014507E"/>
    <w:rsid w:val="00145744"/>
    <w:rsid w:val="001457D8"/>
    <w:rsid w:val="0014593C"/>
    <w:rsid w:val="00145C56"/>
    <w:rsid w:val="001460A9"/>
    <w:rsid w:val="001467E4"/>
    <w:rsid w:val="0014688E"/>
    <w:rsid w:val="00146B47"/>
    <w:rsid w:val="001470DB"/>
    <w:rsid w:val="001470E3"/>
    <w:rsid w:val="00147EF6"/>
    <w:rsid w:val="001503C8"/>
    <w:rsid w:val="0015085A"/>
    <w:rsid w:val="00150871"/>
    <w:rsid w:val="00150EC2"/>
    <w:rsid w:val="00150EF7"/>
    <w:rsid w:val="00150F50"/>
    <w:rsid w:val="001512D1"/>
    <w:rsid w:val="001513B7"/>
    <w:rsid w:val="00151A5E"/>
    <w:rsid w:val="001527B9"/>
    <w:rsid w:val="00152C73"/>
    <w:rsid w:val="00152D8C"/>
    <w:rsid w:val="00152FE5"/>
    <w:rsid w:val="001531B1"/>
    <w:rsid w:val="00153423"/>
    <w:rsid w:val="001535C0"/>
    <w:rsid w:val="0015365D"/>
    <w:rsid w:val="0015387E"/>
    <w:rsid w:val="00153C85"/>
    <w:rsid w:val="00153C9C"/>
    <w:rsid w:val="00153D41"/>
    <w:rsid w:val="00153D44"/>
    <w:rsid w:val="0015420D"/>
    <w:rsid w:val="00155124"/>
    <w:rsid w:val="0015555B"/>
    <w:rsid w:val="0015572E"/>
    <w:rsid w:val="001557BD"/>
    <w:rsid w:val="0015593D"/>
    <w:rsid w:val="001559B6"/>
    <w:rsid w:val="0015606D"/>
    <w:rsid w:val="00156363"/>
    <w:rsid w:val="00156572"/>
    <w:rsid w:val="0015682D"/>
    <w:rsid w:val="0015697C"/>
    <w:rsid w:val="00156C2E"/>
    <w:rsid w:val="00157062"/>
    <w:rsid w:val="00157A5D"/>
    <w:rsid w:val="0016038A"/>
    <w:rsid w:val="001606D6"/>
    <w:rsid w:val="001608F5"/>
    <w:rsid w:val="00160A5C"/>
    <w:rsid w:val="00160BDC"/>
    <w:rsid w:val="00161047"/>
    <w:rsid w:val="00161091"/>
    <w:rsid w:val="0016157A"/>
    <w:rsid w:val="00161621"/>
    <w:rsid w:val="00161BFF"/>
    <w:rsid w:val="0016203D"/>
    <w:rsid w:val="00162985"/>
    <w:rsid w:val="00162ACA"/>
    <w:rsid w:val="00162D43"/>
    <w:rsid w:val="00162D7D"/>
    <w:rsid w:val="00162F6A"/>
    <w:rsid w:val="0016302F"/>
    <w:rsid w:val="0016307E"/>
    <w:rsid w:val="001631FB"/>
    <w:rsid w:val="001635CB"/>
    <w:rsid w:val="00163B56"/>
    <w:rsid w:val="00163EC1"/>
    <w:rsid w:val="00163F98"/>
    <w:rsid w:val="00164099"/>
    <w:rsid w:val="00164813"/>
    <w:rsid w:val="00164831"/>
    <w:rsid w:val="00164920"/>
    <w:rsid w:val="00164C82"/>
    <w:rsid w:val="00164D29"/>
    <w:rsid w:val="001650FC"/>
    <w:rsid w:val="001651A2"/>
    <w:rsid w:val="0016537D"/>
    <w:rsid w:val="0016542E"/>
    <w:rsid w:val="00165A2E"/>
    <w:rsid w:val="0016652C"/>
    <w:rsid w:val="00166637"/>
    <w:rsid w:val="00166AE2"/>
    <w:rsid w:val="0016701C"/>
    <w:rsid w:val="001672D4"/>
    <w:rsid w:val="00167472"/>
    <w:rsid w:val="001675E4"/>
    <w:rsid w:val="0016778D"/>
    <w:rsid w:val="00170135"/>
    <w:rsid w:val="001701BC"/>
    <w:rsid w:val="001701F1"/>
    <w:rsid w:val="00170445"/>
    <w:rsid w:val="00170A53"/>
    <w:rsid w:val="00170D4B"/>
    <w:rsid w:val="00171706"/>
    <w:rsid w:val="001719BD"/>
    <w:rsid w:val="001720BE"/>
    <w:rsid w:val="00172655"/>
    <w:rsid w:val="00172724"/>
    <w:rsid w:val="001727C6"/>
    <w:rsid w:val="00172BCB"/>
    <w:rsid w:val="00172C7A"/>
    <w:rsid w:val="00172D73"/>
    <w:rsid w:val="00172D82"/>
    <w:rsid w:val="00172F20"/>
    <w:rsid w:val="001731EA"/>
    <w:rsid w:val="001733AD"/>
    <w:rsid w:val="001735CC"/>
    <w:rsid w:val="00173633"/>
    <w:rsid w:val="0017365E"/>
    <w:rsid w:val="00173A6C"/>
    <w:rsid w:val="00174BAF"/>
    <w:rsid w:val="0017536B"/>
    <w:rsid w:val="00175392"/>
    <w:rsid w:val="001757FE"/>
    <w:rsid w:val="00175811"/>
    <w:rsid w:val="00175832"/>
    <w:rsid w:val="001758D6"/>
    <w:rsid w:val="00175B6E"/>
    <w:rsid w:val="00175DE2"/>
    <w:rsid w:val="00175E5F"/>
    <w:rsid w:val="00175F89"/>
    <w:rsid w:val="0017607B"/>
    <w:rsid w:val="001762AE"/>
    <w:rsid w:val="00176525"/>
    <w:rsid w:val="0017675F"/>
    <w:rsid w:val="00176B06"/>
    <w:rsid w:val="00176FCF"/>
    <w:rsid w:val="00177056"/>
    <w:rsid w:val="00177187"/>
    <w:rsid w:val="0017725B"/>
    <w:rsid w:val="0017778D"/>
    <w:rsid w:val="00177B17"/>
    <w:rsid w:val="00177D59"/>
    <w:rsid w:val="00180659"/>
    <w:rsid w:val="0018069E"/>
    <w:rsid w:val="001807B8"/>
    <w:rsid w:val="001808B5"/>
    <w:rsid w:val="00180B8D"/>
    <w:rsid w:val="00180BA7"/>
    <w:rsid w:val="00181354"/>
    <w:rsid w:val="001820EF"/>
    <w:rsid w:val="001826DA"/>
    <w:rsid w:val="00182868"/>
    <w:rsid w:val="001833F1"/>
    <w:rsid w:val="001839A7"/>
    <w:rsid w:val="00183F63"/>
    <w:rsid w:val="001840E4"/>
    <w:rsid w:val="00184535"/>
    <w:rsid w:val="0018492F"/>
    <w:rsid w:val="001850BE"/>
    <w:rsid w:val="001850DE"/>
    <w:rsid w:val="001854B4"/>
    <w:rsid w:val="001856C6"/>
    <w:rsid w:val="00185AAA"/>
    <w:rsid w:val="00185C22"/>
    <w:rsid w:val="00185F00"/>
    <w:rsid w:val="00186270"/>
    <w:rsid w:val="00186327"/>
    <w:rsid w:val="00186535"/>
    <w:rsid w:val="00186AFF"/>
    <w:rsid w:val="00186B3E"/>
    <w:rsid w:val="00186D72"/>
    <w:rsid w:val="0018736E"/>
    <w:rsid w:val="001873A7"/>
    <w:rsid w:val="00187430"/>
    <w:rsid w:val="00187B00"/>
    <w:rsid w:val="00187B78"/>
    <w:rsid w:val="00187C3F"/>
    <w:rsid w:val="001901BE"/>
    <w:rsid w:val="00190289"/>
    <w:rsid w:val="00190A46"/>
    <w:rsid w:val="00190B61"/>
    <w:rsid w:val="0019177E"/>
    <w:rsid w:val="00191812"/>
    <w:rsid w:val="00191A29"/>
    <w:rsid w:val="00191D74"/>
    <w:rsid w:val="00192093"/>
    <w:rsid w:val="0019228D"/>
    <w:rsid w:val="0019270C"/>
    <w:rsid w:val="00192CFF"/>
    <w:rsid w:val="00193546"/>
    <w:rsid w:val="0019357B"/>
    <w:rsid w:val="001938C6"/>
    <w:rsid w:val="00193B19"/>
    <w:rsid w:val="00193D3D"/>
    <w:rsid w:val="00194315"/>
    <w:rsid w:val="00194389"/>
    <w:rsid w:val="0019477D"/>
    <w:rsid w:val="00194D52"/>
    <w:rsid w:val="00194EA6"/>
    <w:rsid w:val="00195083"/>
    <w:rsid w:val="0019511A"/>
    <w:rsid w:val="001951D1"/>
    <w:rsid w:val="0019671D"/>
    <w:rsid w:val="0019740D"/>
    <w:rsid w:val="001979B7"/>
    <w:rsid w:val="00197DCC"/>
    <w:rsid w:val="00197DE9"/>
    <w:rsid w:val="00197EF1"/>
    <w:rsid w:val="001A0098"/>
    <w:rsid w:val="001A0444"/>
    <w:rsid w:val="001A0524"/>
    <w:rsid w:val="001A0803"/>
    <w:rsid w:val="001A0843"/>
    <w:rsid w:val="001A0B0B"/>
    <w:rsid w:val="001A0FA3"/>
    <w:rsid w:val="001A0FBD"/>
    <w:rsid w:val="001A12BD"/>
    <w:rsid w:val="001A13C0"/>
    <w:rsid w:val="001A18CC"/>
    <w:rsid w:val="001A1B08"/>
    <w:rsid w:val="001A1FC8"/>
    <w:rsid w:val="001A243C"/>
    <w:rsid w:val="001A2A73"/>
    <w:rsid w:val="001A2B48"/>
    <w:rsid w:val="001A2E37"/>
    <w:rsid w:val="001A3008"/>
    <w:rsid w:val="001A30A0"/>
    <w:rsid w:val="001A3AB1"/>
    <w:rsid w:val="001A49BF"/>
    <w:rsid w:val="001A4A5B"/>
    <w:rsid w:val="001A4BCE"/>
    <w:rsid w:val="001A508C"/>
    <w:rsid w:val="001A5942"/>
    <w:rsid w:val="001A5C6C"/>
    <w:rsid w:val="001A61D3"/>
    <w:rsid w:val="001A6206"/>
    <w:rsid w:val="001A6C0A"/>
    <w:rsid w:val="001A6F45"/>
    <w:rsid w:val="001A703E"/>
    <w:rsid w:val="001A76CF"/>
    <w:rsid w:val="001A7CDF"/>
    <w:rsid w:val="001A7CE8"/>
    <w:rsid w:val="001A7E14"/>
    <w:rsid w:val="001AE37B"/>
    <w:rsid w:val="001B0712"/>
    <w:rsid w:val="001B0AC3"/>
    <w:rsid w:val="001B0E5B"/>
    <w:rsid w:val="001B1101"/>
    <w:rsid w:val="001B140F"/>
    <w:rsid w:val="001B1429"/>
    <w:rsid w:val="001B15A5"/>
    <w:rsid w:val="001B18B1"/>
    <w:rsid w:val="001B1AFD"/>
    <w:rsid w:val="001B1F03"/>
    <w:rsid w:val="001B1F1C"/>
    <w:rsid w:val="001B2659"/>
    <w:rsid w:val="001B2804"/>
    <w:rsid w:val="001B2B98"/>
    <w:rsid w:val="001B2C13"/>
    <w:rsid w:val="001B2CC5"/>
    <w:rsid w:val="001B2F0C"/>
    <w:rsid w:val="001B3527"/>
    <w:rsid w:val="001B3607"/>
    <w:rsid w:val="001B3A6E"/>
    <w:rsid w:val="001B4277"/>
    <w:rsid w:val="001B44C2"/>
    <w:rsid w:val="001B493D"/>
    <w:rsid w:val="001B4B6F"/>
    <w:rsid w:val="001B4DE7"/>
    <w:rsid w:val="001B4DF9"/>
    <w:rsid w:val="001B5068"/>
    <w:rsid w:val="001B59C1"/>
    <w:rsid w:val="001B5B10"/>
    <w:rsid w:val="001B5CF4"/>
    <w:rsid w:val="001B613E"/>
    <w:rsid w:val="001B6303"/>
    <w:rsid w:val="001B665F"/>
    <w:rsid w:val="001B69B0"/>
    <w:rsid w:val="001B6AF4"/>
    <w:rsid w:val="001B6E5D"/>
    <w:rsid w:val="001B7212"/>
    <w:rsid w:val="001B7226"/>
    <w:rsid w:val="001B7508"/>
    <w:rsid w:val="001B7C6A"/>
    <w:rsid w:val="001B7D3B"/>
    <w:rsid w:val="001C0330"/>
    <w:rsid w:val="001C03E2"/>
    <w:rsid w:val="001C0543"/>
    <w:rsid w:val="001C055D"/>
    <w:rsid w:val="001C084A"/>
    <w:rsid w:val="001C0922"/>
    <w:rsid w:val="001C0960"/>
    <w:rsid w:val="001C0B7E"/>
    <w:rsid w:val="001C106E"/>
    <w:rsid w:val="001C129B"/>
    <w:rsid w:val="001C295B"/>
    <w:rsid w:val="001C2F6F"/>
    <w:rsid w:val="001C2FBB"/>
    <w:rsid w:val="001C3505"/>
    <w:rsid w:val="001C3B41"/>
    <w:rsid w:val="001C3FFB"/>
    <w:rsid w:val="001C4383"/>
    <w:rsid w:val="001C47E7"/>
    <w:rsid w:val="001C4C8C"/>
    <w:rsid w:val="001C5D3C"/>
    <w:rsid w:val="001C5F2C"/>
    <w:rsid w:val="001C5F4D"/>
    <w:rsid w:val="001C60B8"/>
    <w:rsid w:val="001C6734"/>
    <w:rsid w:val="001C6766"/>
    <w:rsid w:val="001C6A4E"/>
    <w:rsid w:val="001C6C70"/>
    <w:rsid w:val="001C6F5B"/>
    <w:rsid w:val="001C703D"/>
    <w:rsid w:val="001C76E7"/>
    <w:rsid w:val="001C7964"/>
    <w:rsid w:val="001C7C08"/>
    <w:rsid w:val="001C7DC1"/>
    <w:rsid w:val="001C7ED3"/>
    <w:rsid w:val="001D0965"/>
    <w:rsid w:val="001D0B48"/>
    <w:rsid w:val="001D0C75"/>
    <w:rsid w:val="001D0CDC"/>
    <w:rsid w:val="001D0CF1"/>
    <w:rsid w:val="001D0FB5"/>
    <w:rsid w:val="001D1603"/>
    <w:rsid w:val="001D1648"/>
    <w:rsid w:val="001D1AD5"/>
    <w:rsid w:val="001D1F63"/>
    <w:rsid w:val="001D2097"/>
    <w:rsid w:val="001D2374"/>
    <w:rsid w:val="001D23C5"/>
    <w:rsid w:val="001D24E0"/>
    <w:rsid w:val="001D25AC"/>
    <w:rsid w:val="001D3037"/>
    <w:rsid w:val="001D36AE"/>
    <w:rsid w:val="001D3B0D"/>
    <w:rsid w:val="001D3B4D"/>
    <w:rsid w:val="001D3D8C"/>
    <w:rsid w:val="001D3EF8"/>
    <w:rsid w:val="001D4082"/>
    <w:rsid w:val="001D40E5"/>
    <w:rsid w:val="001D4258"/>
    <w:rsid w:val="001D4766"/>
    <w:rsid w:val="001D48E8"/>
    <w:rsid w:val="001D4B05"/>
    <w:rsid w:val="001D4CB1"/>
    <w:rsid w:val="001D504C"/>
    <w:rsid w:val="001D56F8"/>
    <w:rsid w:val="001D5737"/>
    <w:rsid w:val="001D57FB"/>
    <w:rsid w:val="001D588C"/>
    <w:rsid w:val="001D58F7"/>
    <w:rsid w:val="001D5B54"/>
    <w:rsid w:val="001D634C"/>
    <w:rsid w:val="001D638D"/>
    <w:rsid w:val="001D6E1D"/>
    <w:rsid w:val="001D6F2B"/>
    <w:rsid w:val="001D6FA6"/>
    <w:rsid w:val="001D769D"/>
    <w:rsid w:val="001D76A4"/>
    <w:rsid w:val="001D7928"/>
    <w:rsid w:val="001D7E30"/>
    <w:rsid w:val="001E0557"/>
    <w:rsid w:val="001E07C6"/>
    <w:rsid w:val="001E086D"/>
    <w:rsid w:val="001E0A54"/>
    <w:rsid w:val="001E0AE0"/>
    <w:rsid w:val="001E1573"/>
    <w:rsid w:val="001E15B4"/>
    <w:rsid w:val="001E17A7"/>
    <w:rsid w:val="001E1A16"/>
    <w:rsid w:val="001E1A71"/>
    <w:rsid w:val="001E1AE1"/>
    <w:rsid w:val="001E1D6C"/>
    <w:rsid w:val="001E1DD5"/>
    <w:rsid w:val="001E2089"/>
    <w:rsid w:val="001E2845"/>
    <w:rsid w:val="001E29FD"/>
    <w:rsid w:val="001E2A05"/>
    <w:rsid w:val="001E2E52"/>
    <w:rsid w:val="001E31E9"/>
    <w:rsid w:val="001E3AEE"/>
    <w:rsid w:val="001E3E14"/>
    <w:rsid w:val="001E3F6A"/>
    <w:rsid w:val="001E4039"/>
    <w:rsid w:val="001E4078"/>
    <w:rsid w:val="001E42DB"/>
    <w:rsid w:val="001E5032"/>
    <w:rsid w:val="001E50C0"/>
    <w:rsid w:val="001E5263"/>
    <w:rsid w:val="001E5284"/>
    <w:rsid w:val="001E5372"/>
    <w:rsid w:val="001E5385"/>
    <w:rsid w:val="001E55BB"/>
    <w:rsid w:val="001E55C9"/>
    <w:rsid w:val="001E5692"/>
    <w:rsid w:val="001E5908"/>
    <w:rsid w:val="001E5EC8"/>
    <w:rsid w:val="001E6533"/>
    <w:rsid w:val="001E6906"/>
    <w:rsid w:val="001E698A"/>
    <w:rsid w:val="001E6F2C"/>
    <w:rsid w:val="001E6FFC"/>
    <w:rsid w:val="001E71C9"/>
    <w:rsid w:val="001E7355"/>
    <w:rsid w:val="001E7565"/>
    <w:rsid w:val="001E7871"/>
    <w:rsid w:val="001E7916"/>
    <w:rsid w:val="001E7AAD"/>
    <w:rsid w:val="001F04BC"/>
    <w:rsid w:val="001F0735"/>
    <w:rsid w:val="001F0CF4"/>
    <w:rsid w:val="001F10F7"/>
    <w:rsid w:val="001F14BD"/>
    <w:rsid w:val="001F15D6"/>
    <w:rsid w:val="001F189F"/>
    <w:rsid w:val="001F1BE3"/>
    <w:rsid w:val="001F1DB7"/>
    <w:rsid w:val="001F1DC7"/>
    <w:rsid w:val="001F1E2C"/>
    <w:rsid w:val="001F2246"/>
    <w:rsid w:val="001F231A"/>
    <w:rsid w:val="001F2A98"/>
    <w:rsid w:val="001F2D3E"/>
    <w:rsid w:val="001F2E4C"/>
    <w:rsid w:val="001F30A4"/>
    <w:rsid w:val="001F3513"/>
    <w:rsid w:val="001F379A"/>
    <w:rsid w:val="001F398D"/>
    <w:rsid w:val="001F3A2E"/>
    <w:rsid w:val="001F3EC9"/>
    <w:rsid w:val="001F3EFD"/>
    <w:rsid w:val="001F3F71"/>
    <w:rsid w:val="001F4016"/>
    <w:rsid w:val="001F40DF"/>
    <w:rsid w:val="001F4927"/>
    <w:rsid w:val="001F4945"/>
    <w:rsid w:val="001F4967"/>
    <w:rsid w:val="001F4E28"/>
    <w:rsid w:val="001F5334"/>
    <w:rsid w:val="001F57CD"/>
    <w:rsid w:val="001F5908"/>
    <w:rsid w:val="001F5F11"/>
    <w:rsid w:val="001F5F27"/>
    <w:rsid w:val="001F5F70"/>
    <w:rsid w:val="001F657F"/>
    <w:rsid w:val="001F6E7E"/>
    <w:rsid w:val="001F70C2"/>
    <w:rsid w:val="001F716B"/>
    <w:rsid w:val="001F737E"/>
    <w:rsid w:val="001F7416"/>
    <w:rsid w:val="001F758D"/>
    <w:rsid w:val="001F7854"/>
    <w:rsid w:val="001F78E0"/>
    <w:rsid w:val="001F7CEE"/>
    <w:rsid w:val="00200386"/>
    <w:rsid w:val="0020077A"/>
    <w:rsid w:val="00201212"/>
    <w:rsid w:val="00201370"/>
    <w:rsid w:val="0020153F"/>
    <w:rsid w:val="0020183B"/>
    <w:rsid w:val="00201DFC"/>
    <w:rsid w:val="00201ED8"/>
    <w:rsid w:val="00201F66"/>
    <w:rsid w:val="002022C9"/>
    <w:rsid w:val="002024D2"/>
    <w:rsid w:val="002024EF"/>
    <w:rsid w:val="0020273D"/>
    <w:rsid w:val="002027AD"/>
    <w:rsid w:val="00202982"/>
    <w:rsid w:val="002033AB"/>
    <w:rsid w:val="00203794"/>
    <w:rsid w:val="002038B8"/>
    <w:rsid w:val="00203AEA"/>
    <w:rsid w:val="00203BED"/>
    <w:rsid w:val="00203D87"/>
    <w:rsid w:val="0020430E"/>
    <w:rsid w:val="00204392"/>
    <w:rsid w:val="0020450A"/>
    <w:rsid w:val="0020474D"/>
    <w:rsid w:val="0020476A"/>
    <w:rsid w:val="00204861"/>
    <w:rsid w:val="00204D0E"/>
    <w:rsid w:val="00204D9F"/>
    <w:rsid w:val="00204EB7"/>
    <w:rsid w:val="00204FBD"/>
    <w:rsid w:val="00205227"/>
    <w:rsid w:val="002053B4"/>
    <w:rsid w:val="002054D8"/>
    <w:rsid w:val="0020560A"/>
    <w:rsid w:val="0020577E"/>
    <w:rsid w:val="00206018"/>
    <w:rsid w:val="0020601C"/>
    <w:rsid w:val="002066F4"/>
    <w:rsid w:val="002070D2"/>
    <w:rsid w:val="00207172"/>
    <w:rsid w:val="002073A3"/>
    <w:rsid w:val="002075AC"/>
    <w:rsid w:val="0020762B"/>
    <w:rsid w:val="0020779F"/>
    <w:rsid w:val="00207EAF"/>
    <w:rsid w:val="0020EE80"/>
    <w:rsid w:val="002101AA"/>
    <w:rsid w:val="0021068C"/>
    <w:rsid w:val="002110B5"/>
    <w:rsid w:val="0021159D"/>
    <w:rsid w:val="0021165F"/>
    <w:rsid w:val="00212202"/>
    <w:rsid w:val="0021235D"/>
    <w:rsid w:val="00212693"/>
    <w:rsid w:val="00212D96"/>
    <w:rsid w:val="00213464"/>
    <w:rsid w:val="00213675"/>
    <w:rsid w:val="002145FA"/>
    <w:rsid w:val="00214763"/>
    <w:rsid w:val="00215B46"/>
    <w:rsid w:val="0021616C"/>
    <w:rsid w:val="00216499"/>
    <w:rsid w:val="002164A8"/>
    <w:rsid w:val="0021692D"/>
    <w:rsid w:val="0021734A"/>
    <w:rsid w:val="00217679"/>
    <w:rsid w:val="00217C63"/>
    <w:rsid w:val="002200F7"/>
    <w:rsid w:val="00220296"/>
    <w:rsid w:val="0022085E"/>
    <w:rsid w:val="00220894"/>
    <w:rsid w:val="00220D6B"/>
    <w:rsid w:val="00220E63"/>
    <w:rsid w:val="002210EC"/>
    <w:rsid w:val="002210F0"/>
    <w:rsid w:val="002211FD"/>
    <w:rsid w:val="0022139F"/>
    <w:rsid w:val="00221404"/>
    <w:rsid w:val="00221650"/>
    <w:rsid w:val="0022172C"/>
    <w:rsid w:val="00221839"/>
    <w:rsid w:val="00221C95"/>
    <w:rsid w:val="002222DE"/>
    <w:rsid w:val="00222AA5"/>
    <w:rsid w:val="002231D5"/>
    <w:rsid w:val="00223880"/>
    <w:rsid w:val="0022398F"/>
    <w:rsid w:val="00223A98"/>
    <w:rsid w:val="00223DA6"/>
    <w:rsid w:val="002240DF"/>
    <w:rsid w:val="002241CE"/>
    <w:rsid w:val="002241E7"/>
    <w:rsid w:val="002244CE"/>
    <w:rsid w:val="00224978"/>
    <w:rsid w:val="00224CBB"/>
    <w:rsid w:val="00225017"/>
    <w:rsid w:val="00225073"/>
    <w:rsid w:val="00225638"/>
    <w:rsid w:val="00225896"/>
    <w:rsid w:val="00225AF0"/>
    <w:rsid w:val="00225B26"/>
    <w:rsid w:val="00225F6E"/>
    <w:rsid w:val="0022626D"/>
    <w:rsid w:val="002269AD"/>
    <w:rsid w:val="00226A65"/>
    <w:rsid w:val="00226FB1"/>
    <w:rsid w:val="002272CD"/>
    <w:rsid w:val="002277DE"/>
    <w:rsid w:val="002302E0"/>
    <w:rsid w:val="00231016"/>
    <w:rsid w:val="0023124A"/>
    <w:rsid w:val="0023124B"/>
    <w:rsid w:val="00231598"/>
    <w:rsid w:val="002317CE"/>
    <w:rsid w:val="00231E82"/>
    <w:rsid w:val="0023234D"/>
    <w:rsid w:val="002325FF"/>
    <w:rsid w:val="00232EF2"/>
    <w:rsid w:val="00233536"/>
    <w:rsid w:val="00233633"/>
    <w:rsid w:val="002338E9"/>
    <w:rsid w:val="00233C23"/>
    <w:rsid w:val="00233F63"/>
    <w:rsid w:val="0023435B"/>
    <w:rsid w:val="002344CD"/>
    <w:rsid w:val="00234758"/>
    <w:rsid w:val="002348A0"/>
    <w:rsid w:val="0023490E"/>
    <w:rsid w:val="00234A0C"/>
    <w:rsid w:val="00234DF7"/>
    <w:rsid w:val="00234E9A"/>
    <w:rsid w:val="002350E1"/>
    <w:rsid w:val="0023522C"/>
    <w:rsid w:val="00235426"/>
    <w:rsid w:val="00235FB5"/>
    <w:rsid w:val="00236542"/>
    <w:rsid w:val="002366DD"/>
    <w:rsid w:val="00236732"/>
    <w:rsid w:val="002368E3"/>
    <w:rsid w:val="00236952"/>
    <w:rsid w:val="00236AA3"/>
    <w:rsid w:val="00236AF9"/>
    <w:rsid w:val="00236B1E"/>
    <w:rsid w:val="00236DBD"/>
    <w:rsid w:val="00236EDC"/>
    <w:rsid w:val="00237987"/>
    <w:rsid w:val="00237ECA"/>
    <w:rsid w:val="002401B3"/>
    <w:rsid w:val="002404C5"/>
    <w:rsid w:val="00240C11"/>
    <w:rsid w:val="00240CB0"/>
    <w:rsid w:val="00240D72"/>
    <w:rsid w:val="0024100D"/>
    <w:rsid w:val="002414C1"/>
    <w:rsid w:val="00241719"/>
    <w:rsid w:val="00241982"/>
    <w:rsid w:val="002419C6"/>
    <w:rsid w:val="00242190"/>
    <w:rsid w:val="002425D6"/>
    <w:rsid w:val="002428AE"/>
    <w:rsid w:val="00242B92"/>
    <w:rsid w:val="00242C82"/>
    <w:rsid w:val="002434CD"/>
    <w:rsid w:val="00243B8E"/>
    <w:rsid w:val="00243EB3"/>
    <w:rsid w:val="00243F22"/>
    <w:rsid w:val="00244B58"/>
    <w:rsid w:val="00244B66"/>
    <w:rsid w:val="00244BF4"/>
    <w:rsid w:val="00245495"/>
    <w:rsid w:val="002456E8"/>
    <w:rsid w:val="00245D5E"/>
    <w:rsid w:val="002462CC"/>
    <w:rsid w:val="00246684"/>
    <w:rsid w:val="0024678C"/>
    <w:rsid w:val="0024680C"/>
    <w:rsid w:val="0024686A"/>
    <w:rsid w:val="00246B34"/>
    <w:rsid w:val="00246DD2"/>
    <w:rsid w:val="00246EF5"/>
    <w:rsid w:val="00246F0E"/>
    <w:rsid w:val="0024711D"/>
    <w:rsid w:val="0024725D"/>
    <w:rsid w:val="00247606"/>
    <w:rsid w:val="00247761"/>
    <w:rsid w:val="002477AA"/>
    <w:rsid w:val="002478FA"/>
    <w:rsid w:val="0024790B"/>
    <w:rsid w:val="00247EDC"/>
    <w:rsid w:val="00247F09"/>
    <w:rsid w:val="0025016C"/>
    <w:rsid w:val="002504D2"/>
    <w:rsid w:val="00250791"/>
    <w:rsid w:val="002508F3"/>
    <w:rsid w:val="00250C57"/>
    <w:rsid w:val="00251250"/>
    <w:rsid w:val="002512E7"/>
    <w:rsid w:val="00251A12"/>
    <w:rsid w:val="00251C7E"/>
    <w:rsid w:val="00251DD7"/>
    <w:rsid w:val="00251E3D"/>
    <w:rsid w:val="00251F63"/>
    <w:rsid w:val="00251FF0"/>
    <w:rsid w:val="00252266"/>
    <w:rsid w:val="0025266D"/>
    <w:rsid w:val="002526F3"/>
    <w:rsid w:val="00252906"/>
    <w:rsid w:val="00252AD2"/>
    <w:rsid w:val="0025337B"/>
    <w:rsid w:val="0025354E"/>
    <w:rsid w:val="00253625"/>
    <w:rsid w:val="002536BA"/>
    <w:rsid w:val="00254103"/>
    <w:rsid w:val="00254219"/>
    <w:rsid w:val="00254288"/>
    <w:rsid w:val="002543BF"/>
    <w:rsid w:val="00254556"/>
    <w:rsid w:val="00255197"/>
    <w:rsid w:val="00255394"/>
    <w:rsid w:val="0025539F"/>
    <w:rsid w:val="00255572"/>
    <w:rsid w:val="00256053"/>
    <w:rsid w:val="00256073"/>
    <w:rsid w:val="00256399"/>
    <w:rsid w:val="00256667"/>
    <w:rsid w:val="00256881"/>
    <w:rsid w:val="00256ACB"/>
    <w:rsid w:val="00256C32"/>
    <w:rsid w:val="00257121"/>
    <w:rsid w:val="00257251"/>
    <w:rsid w:val="00257589"/>
    <w:rsid w:val="00257B18"/>
    <w:rsid w:val="00257F67"/>
    <w:rsid w:val="00260176"/>
    <w:rsid w:val="0026047F"/>
    <w:rsid w:val="00260524"/>
    <w:rsid w:val="002607A4"/>
    <w:rsid w:val="00260A60"/>
    <w:rsid w:val="00260C2D"/>
    <w:rsid w:val="00260E07"/>
    <w:rsid w:val="00260E8E"/>
    <w:rsid w:val="0026120B"/>
    <w:rsid w:val="002615D0"/>
    <w:rsid w:val="00261C9C"/>
    <w:rsid w:val="00262B99"/>
    <w:rsid w:val="00263228"/>
    <w:rsid w:val="00263397"/>
    <w:rsid w:val="00263DEB"/>
    <w:rsid w:val="00264005"/>
    <w:rsid w:val="0026432B"/>
    <w:rsid w:val="002654D1"/>
    <w:rsid w:val="00265947"/>
    <w:rsid w:val="00265C5B"/>
    <w:rsid w:val="00265C90"/>
    <w:rsid w:val="00265D2F"/>
    <w:rsid w:val="0026602E"/>
    <w:rsid w:val="002660A7"/>
    <w:rsid w:val="00266137"/>
    <w:rsid w:val="002668E2"/>
    <w:rsid w:val="00266BCD"/>
    <w:rsid w:val="002678D8"/>
    <w:rsid w:val="00267C3C"/>
    <w:rsid w:val="00267FF6"/>
    <w:rsid w:val="0027042B"/>
    <w:rsid w:val="00270583"/>
    <w:rsid w:val="00270764"/>
    <w:rsid w:val="00270E10"/>
    <w:rsid w:val="00270EAB"/>
    <w:rsid w:val="00270F39"/>
    <w:rsid w:val="00270F61"/>
    <w:rsid w:val="002712AA"/>
    <w:rsid w:val="00271EB5"/>
    <w:rsid w:val="002723C4"/>
    <w:rsid w:val="00272705"/>
    <w:rsid w:val="00272B43"/>
    <w:rsid w:val="00272E10"/>
    <w:rsid w:val="00272EB6"/>
    <w:rsid w:val="0027367D"/>
    <w:rsid w:val="00273C7F"/>
    <w:rsid w:val="00274115"/>
    <w:rsid w:val="002742F3"/>
    <w:rsid w:val="00274388"/>
    <w:rsid w:val="00274BC2"/>
    <w:rsid w:val="00274D74"/>
    <w:rsid w:val="00275E3A"/>
    <w:rsid w:val="0027647C"/>
    <w:rsid w:val="00276AB9"/>
    <w:rsid w:val="00276DC2"/>
    <w:rsid w:val="00276E20"/>
    <w:rsid w:val="002770E2"/>
    <w:rsid w:val="0027726D"/>
    <w:rsid w:val="002773D4"/>
    <w:rsid w:val="0027767B"/>
    <w:rsid w:val="0027777B"/>
    <w:rsid w:val="0027796F"/>
    <w:rsid w:val="00277CE4"/>
    <w:rsid w:val="00277CF9"/>
    <w:rsid w:val="00277EAD"/>
    <w:rsid w:val="00280AEB"/>
    <w:rsid w:val="00280DBE"/>
    <w:rsid w:val="00280FD7"/>
    <w:rsid w:val="0028135F"/>
    <w:rsid w:val="0028147E"/>
    <w:rsid w:val="00281645"/>
    <w:rsid w:val="002816BA"/>
    <w:rsid w:val="00281BF4"/>
    <w:rsid w:val="00281E03"/>
    <w:rsid w:val="00281E27"/>
    <w:rsid w:val="00282A01"/>
    <w:rsid w:val="00282CF3"/>
    <w:rsid w:val="00282F35"/>
    <w:rsid w:val="00283103"/>
    <w:rsid w:val="0028311A"/>
    <w:rsid w:val="002834B3"/>
    <w:rsid w:val="00283AAB"/>
    <w:rsid w:val="002847F3"/>
    <w:rsid w:val="00284836"/>
    <w:rsid w:val="002849CD"/>
    <w:rsid w:val="00284AF9"/>
    <w:rsid w:val="0028504E"/>
    <w:rsid w:val="002852C6"/>
    <w:rsid w:val="00285651"/>
    <w:rsid w:val="0028600C"/>
    <w:rsid w:val="00286410"/>
    <w:rsid w:val="00286439"/>
    <w:rsid w:val="0028646C"/>
    <w:rsid w:val="002866DC"/>
    <w:rsid w:val="00286B9E"/>
    <w:rsid w:val="00286CE8"/>
    <w:rsid w:val="002870DA"/>
    <w:rsid w:val="0028741F"/>
    <w:rsid w:val="00287635"/>
    <w:rsid w:val="00287885"/>
    <w:rsid w:val="0029002C"/>
    <w:rsid w:val="00290147"/>
    <w:rsid w:val="00290D9D"/>
    <w:rsid w:val="00290EE4"/>
    <w:rsid w:val="0029110D"/>
    <w:rsid w:val="00291553"/>
    <w:rsid w:val="002916D5"/>
    <w:rsid w:val="0029190F"/>
    <w:rsid w:val="0029192D"/>
    <w:rsid w:val="00291EA3"/>
    <w:rsid w:val="002925A2"/>
    <w:rsid w:val="00292820"/>
    <w:rsid w:val="00292887"/>
    <w:rsid w:val="00292D0E"/>
    <w:rsid w:val="00292D2C"/>
    <w:rsid w:val="00292E34"/>
    <w:rsid w:val="00292EEF"/>
    <w:rsid w:val="002934B0"/>
    <w:rsid w:val="00293711"/>
    <w:rsid w:val="0029396D"/>
    <w:rsid w:val="00293A38"/>
    <w:rsid w:val="00293D3A"/>
    <w:rsid w:val="00294375"/>
    <w:rsid w:val="002943AD"/>
    <w:rsid w:val="002943DE"/>
    <w:rsid w:val="00294BBA"/>
    <w:rsid w:val="00295192"/>
    <w:rsid w:val="00295207"/>
    <w:rsid w:val="00295693"/>
    <w:rsid w:val="002956B9"/>
    <w:rsid w:val="002959F4"/>
    <w:rsid w:val="0029630D"/>
    <w:rsid w:val="002965AA"/>
    <w:rsid w:val="00296C65"/>
    <w:rsid w:val="00296E74"/>
    <w:rsid w:val="00296F91"/>
    <w:rsid w:val="002973C6"/>
    <w:rsid w:val="0029759B"/>
    <w:rsid w:val="002975B5"/>
    <w:rsid w:val="0029773D"/>
    <w:rsid w:val="002978F4"/>
    <w:rsid w:val="00297AAA"/>
    <w:rsid w:val="00297AF0"/>
    <w:rsid w:val="002A0039"/>
    <w:rsid w:val="002A0301"/>
    <w:rsid w:val="002A0A7C"/>
    <w:rsid w:val="002A0D0A"/>
    <w:rsid w:val="002A0DB9"/>
    <w:rsid w:val="002A124A"/>
    <w:rsid w:val="002A1752"/>
    <w:rsid w:val="002A1B02"/>
    <w:rsid w:val="002A1E1B"/>
    <w:rsid w:val="002A20D0"/>
    <w:rsid w:val="002A290F"/>
    <w:rsid w:val="002A297A"/>
    <w:rsid w:val="002A321F"/>
    <w:rsid w:val="002A32D6"/>
    <w:rsid w:val="002A3428"/>
    <w:rsid w:val="002A345D"/>
    <w:rsid w:val="002A346F"/>
    <w:rsid w:val="002A3743"/>
    <w:rsid w:val="002A39B6"/>
    <w:rsid w:val="002A3A0B"/>
    <w:rsid w:val="002A4181"/>
    <w:rsid w:val="002A4333"/>
    <w:rsid w:val="002A49AE"/>
    <w:rsid w:val="002A4A9D"/>
    <w:rsid w:val="002A4B3F"/>
    <w:rsid w:val="002A4C45"/>
    <w:rsid w:val="002A4DB8"/>
    <w:rsid w:val="002A5435"/>
    <w:rsid w:val="002A554A"/>
    <w:rsid w:val="002A5B2F"/>
    <w:rsid w:val="002A6138"/>
    <w:rsid w:val="002A6A47"/>
    <w:rsid w:val="002A6E58"/>
    <w:rsid w:val="002A6E9D"/>
    <w:rsid w:val="002A6F63"/>
    <w:rsid w:val="002A74CF"/>
    <w:rsid w:val="002A7679"/>
    <w:rsid w:val="002A7B46"/>
    <w:rsid w:val="002B05F6"/>
    <w:rsid w:val="002B0D3D"/>
    <w:rsid w:val="002B143A"/>
    <w:rsid w:val="002B175C"/>
    <w:rsid w:val="002B1868"/>
    <w:rsid w:val="002B1AB6"/>
    <w:rsid w:val="002B2077"/>
    <w:rsid w:val="002B25E0"/>
    <w:rsid w:val="002B263D"/>
    <w:rsid w:val="002B297F"/>
    <w:rsid w:val="002B3391"/>
    <w:rsid w:val="002B3832"/>
    <w:rsid w:val="002B385A"/>
    <w:rsid w:val="002B435F"/>
    <w:rsid w:val="002B4399"/>
    <w:rsid w:val="002B4681"/>
    <w:rsid w:val="002B47A0"/>
    <w:rsid w:val="002B484D"/>
    <w:rsid w:val="002B4A1A"/>
    <w:rsid w:val="002B4EE2"/>
    <w:rsid w:val="002B4FBA"/>
    <w:rsid w:val="002B5225"/>
    <w:rsid w:val="002B5314"/>
    <w:rsid w:val="002B55AD"/>
    <w:rsid w:val="002B5955"/>
    <w:rsid w:val="002B59BE"/>
    <w:rsid w:val="002B59BF"/>
    <w:rsid w:val="002B5C41"/>
    <w:rsid w:val="002B5DAA"/>
    <w:rsid w:val="002B602A"/>
    <w:rsid w:val="002B6182"/>
    <w:rsid w:val="002B682E"/>
    <w:rsid w:val="002B6B96"/>
    <w:rsid w:val="002B6EBE"/>
    <w:rsid w:val="002B6FB9"/>
    <w:rsid w:val="002B7666"/>
    <w:rsid w:val="002B7B17"/>
    <w:rsid w:val="002B7BE6"/>
    <w:rsid w:val="002B7D15"/>
    <w:rsid w:val="002B7DB8"/>
    <w:rsid w:val="002B7DE0"/>
    <w:rsid w:val="002C02E9"/>
    <w:rsid w:val="002C0503"/>
    <w:rsid w:val="002C08FF"/>
    <w:rsid w:val="002C0D94"/>
    <w:rsid w:val="002C0F97"/>
    <w:rsid w:val="002C1199"/>
    <w:rsid w:val="002C1BBC"/>
    <w:rsid w:val="002C1E7D"/>
    <w:rsid w:val="002C2238"/>
    <w:rsid w:val="002C293E"/>
    <w:rsid w:val="002C2CD2"/>
    <w:rsid w:val="002C2D09"/>
    <w:rsid w:val="002C2ED2"/>
    <w:rsid w:val="002C2F22"/>
    <w:rsid w:val="002C2F78"/>
    <w:rsid w:val="002C31B3"/>
    <w:rsid w:val="002C38B2"/>
    <w:rsid w:val="002C39C2"/>
    <w:rsid w:val="002C3F6E"/>
    <w:rsid w:val="002C4586"/>
    <w:rsid w:val="002C45FA"/>
    <w:rsid w:val="002C4A0B"/>
    <w:rsid w:val="002C4B34"/>
    <w:rsid w:val="002C4B82"/>
    <w:rsid w:val="002C4EC5"/>
    <w:rsid w:val="002C5B1D"/>
    <w:rsid w:val="002C5C3B"/>
    <w:rsid w:val="002C5C64"/>
    <w:rsid w:val="002C5EDC"/>
    <w:rsid w:val="002C63C1"/>
    <w:rsid w:val="002C6DEC"/>
    <w:rsid w:val="002C6EFE"/>
    <w:rsid w:val="002C7CB5"/>
    <w:rsid w:val="002C7DD6"/>
    <w:rsid w:val="002C7ED5"/>
    <w:rsid w:val="002D01EE"/>
    <w:rsid w:val="002D05F2"/>
    <w:rsid w:val="002D0717"/>
    <w:rsid w:val="002D0A08"/>
    <w:rsid w:val="002D0C0E"/>
    <w:rsid w:val="002D0C5C"/>
    <w:rsid w:val="002D0E30"/>
    <w:rsid w:val="002D10CA"/>
    <w:rsid w:val="002D1669"/>
    <w:rsid w:val="002D1A75"/>
    <w:rsid w:val="002D2188"/>
    <w:rsid w:val="002D2209"/>
    <w:rsid w:val="002D23DF"/>
    <w:rsid w:val="002D254C"/>
    <w:rsid w:val="002D2909"/>
    <w:rsid w:val="002D2A6D"/>
    <w:rsid w:val="002D2B3F"/>
    <w:rsid w:val="002D2CC0"/>
    <w:rsid w:val="002D3271"/>
    <w:rsid w:val="002D32A1"/>
    <w:rsid w:val="002D3755"/>
    <w:rsid w:val="002D382F"/>
    <w:rsid w:val="002D3AA0"/>
    <w:rsid w:val="002D3C8C"/>
    <w:rsid w:val="002D3D3D"/>
    <w:rsid w:val="002D42A8"/>
    <w:rsid w:val="002D4B05"/>
    <w:rsid w:val="002D4E0A"/>
    <w:rsid w:val="002D4EC8"/>
    <w:rsid w:val="002D50AD"/>
    <w:rsid w:val="002D540A"/>
    <w:rsid w:val="002D56E0"/>
    <w:rsid w:val="002D5A7F"/>
    <w:rsid w:val="002D5F24"/>
    <w:rsid w:val="002D5FB0"/>
    <w:rsid w:val="002D65E4"/>
    <w:rsid w:val="002D65FB"/>
    <w:rsid w:val="002D68E9"/>
    <w:rsid w:val="002D6C04"/>
    <w:rsid w:val="002D6EDA"/>
    <w:rsid w:val="002D74F3"/>
    <w:rsid w:val="002D76A2"/>
    <w:rsid w:val="002D7AFC"/>
    <w:rsid w:val="002D7C8A"/>
    <w:rsid w:val="002D7D83"/>
    <w:rsid w:val="002D7EED"/>
    <w:rsid w:val="002E0238"/>
    <w:rsid w:val="002E04E0"/>
    <w:rsid w:val="002E0513"/>
    <w:rsid w:val="002E06AB"/>
    <w:rsid w:val="002E0C84"/>
    <w:rsid w:val="002E1A07"/>
    <w:rsid w:val="002E2CDA"/>
    <w:rsid w:val="002E3563"/>
    <w:rsid w:val="002E3DE3"/>
    <w:rsid w:val="002E4432"/>
    <w:rsid w:val="002E48EA"/>
    <w:rsid w:val="002E4A60"/>
    <w:rsid w:val="002E4B93"/>
    <w:rsid w:val="002E4C0F"/>
    <w:rsid w:val="002E4E74"/>
    <w:rsid w:val="002E4F6B"/>
    <w:rsid w:val="002E56A1"/>
    <w:rsid w:val="002E56B4"/>
    <w:rsid w:val="002E5AE6"/>
    <w:rsid w:val="002E5FEF"/>
    <w:rsid w:val="002E6268"/>
    <w:rsid w:val="002E6593"/>
    <w:rsid w:val="002E6AA4"/>
    <w:rsid w:val="002E6DB9"/>
    <w:rsid w:val="002E72BC"/>
    <w:rsid w:val="002E7729"/>
    <w:rsid w:val="002E78B1"/>
    <w:rsid w:val="002E78E8"/>
    <w:rsid w:val="002E7E87"/>
    <w:rsid w:val="002F0264"/>
    <w:rsid w:val="002F026B"/>
    <w:rsid w:val="002F04F6"/>
    <w:rsid w:val="002F0503"/>
    <w:rsid w:val="002F08CF"/>
    <w:rsid w:val="002F0B5F"/>
    <w:rsid w:val="002F0DEC"/>
    <w:rsid w:val="002F13C9"/>
    <w:rsid w:val="002F1716"/>
    <w:rsid w:val="002F1EA4"/>
    <w:rsid w:val="002F214F"/>
    <w:rsid w:val="002F22C5"/>
    <w:rsid w:val="002F2472"/>
    <w:rsid w:val="002F2D93"/>
    <w:rsid w:val="002F31F9"/>
    <w:rsid w:val="002F32D7"/>
    <w:rsid w:val="002F3380"/>
    <w:rsid w:val="002F35FA"/>
    <w:rsid w:val="002F388F"/>
    <w:rsid w:val="002F3BEF"/>
    <w:rsid w:val="002F41A0"/>
    <w:rsid w:val="002F426E"/>
    <w:rsid w:val="002F4623"/>
    <w:rsid w:val="002F485D"/>
    <w:rsid w:val="002F495A"/>
    <w:rsid w:val="002F4B2E"/>
    <w:rsid w:val="002F4CDA"/>
    <w:rsid w:val="002F4DFE"/>
    <w:rsid w:val="002F5C83"/>
    <w:rsid w:val="002F5FA9"/>
    <w:rsid w:val="002F60AB"/>
    <w:rsid w:val="002F629B"/>
    <w:rsid w:val="002F64BC"/>
    <w:rsid w:val="002F64C2"/>
    <w:rsid w:val="002F6839"/>
    <w:rsid w:val="002F684B"/>
    <w:rsid w:val="002F68E7"/>
    <w:rsid w:val="002F6943"/>
    <w:rsid w:val="002F6E80"/>
    <w:rsid w:val="002F7027"/>
    <w:rsid w:val="002F73F2"/>
    <w:rsid w:val="002F747F"/>
    <w:rsid w:val="002F7580"/>
    <w:rsid w:val="002F774E"/>
    <w:rsid w:val="002F775E"/>
    <w:rsid w:val="002F7C74"/>
    <w:rsid w:val="0030021B"/>
    <w:rsid w:val="00300224"/>
    <w:rsid w:val="003005B3"/>
    <w:rsid w:val="003008A2"/>
    <w:rsid w:val="003008D0"/>
    <w:rsid w:val="00300B68"/>
    <w:rsid w:val="00300D1E"/>
    <w:rsid w:val="003014EE"/>
    <w:rsid w:val="003015D1"/>
    <w:rsid w:val="00301948"/>
    <w:rsid w:val="00301999"/>
    <w:rsid w:val="0030202A"/>
    <w:rsid w:val="00302191"/>
    <w:rsid w:val="00302374"/>
    <w:rsid w:val="003023AD"/>
    <w:rsid w:val="003025D9"/>
    <w:rsid w:val="00302AEB"/>
    <w:rsid w:val="00302C59"/>
    <w:rsid w:val="00303349"/>
    <w:rsid w:val="00303670"/>
    <w:rsid w:val="00303A10"/>
    <w:rsid w:val="00303C7B"/>
    <w:rsid w:val="00303FBC"/>
    <w:rsid w:val="00304238"/>
    <w:rsid w:val="003044DF"/>
    <w:rsid w:val="003047DE"/>
    <w:rsid w:val="00304973"/>
    <w:rsid w:val="003049EC"/>
    <w:rsid w:val="00304B33"/>
    <w:rsid w:val="00304BA9"/>
    <w:rsid w:val="00304CE3"/>
    <w:rsid w:val="003054A3"/>
    <w:rsid w:val="003059A5"/>
    <w:rsid w:val="00305B44"/>
    <w:rsid w:val="00305C8D"/>
    <w:rsid w:val="00305DFD"/>
    <w:rsid w:val="00305EDE"/>
    <w:rsid w:val="0030615E"/>
    <w:rsid w:val="0030640F"/>
    <w:rsid w:val="0030648E"/>
    <w:rsid w:val="003067E2"/>
    <w:rsid w:val="003071FA"/>
    <w:rsid w:val="003073CA"/>
    <w:rsid w:val="003078A9"/>
    <w:rsid w:val="00307AA4"/>
    <w:rsid w:val="00307AF4"/>
    <w:rsid w:val="00307E44"/>
    <w:rsid w:val="003101D7"/>
    <w:rsid w:val="0031051D"/>
    <w:rsid w:val="003109E1"/>
    <w:rsid w:val="00310A50"/>
    <w:rsid w:val="00310A9D"/>
    <w:rsid w:val="00310AEA"/>
    <w:rsid w:val="00311455"/>
    <w:rsid w:val="00311A52"/>
    <w:rsid w:val="00311DCC"/>
    <w:rsid w:val="003120A5"/>
    <w:rsid w:val="003121E6"/>
    <w:rsid w:val="003126F0"/>
    <w:rsid w:val="00312CBB"/>
    <w:rsid w:val="0031328E"/>
    <w:rsid w:val="00313B08"/>
    <w:rsid w:val="00313F2F"/>
    <w:rsid w:val="00314156"/>
    <w:rsid w:val="00314398"/>
    <w:rsid w:val="0031459B"/>
    <w:rsid w:val="003148B9"/>
    <w:rsid w:val="00314AA5"/>
    <w:rsid w:val="00314BA9"/>
    <w:rsid w:val="00314FEE"/>
    <w:rsid w:val="00315275"/>
    <w:rsid w:val="003155B5"/>
    <w:rsid w:val="0031585A"/>
    <w:rsid w:val="00315F16"/>
    <w:rsid w:val="00315F49"/>
    <w:rsid w:val="00316069"/>
    <w:rsid w:val="003160E2"/>
    <w:rsid w:val="00316879"/>
    <w:rsid w:val="00316B27"/>
    <w:rsid w:val="00317055"/>
    <w:rsid w:val="00317202"/>
    <w:rsid w:val="00317509"/>
    <w:rsid w:val="003175C8"/>
    <w:rsid w:val="00317752"/>
    <w:rsid w:val="00317BFF"/>
    <w:rsid w:val="00317C0A"/>
    <w:rsid w:val="00317D68"/>
    <w:rsid w:val="00320367"/>
    <w:rsid w:val="003205A7"/>
    <w:rsid w:val="00320892"/>
    <w:rsid w:val="00320AF2"/>
    <w:rsid w:val="00320D69"/>
    <w:rsid w:val="00320F4C"/>
    <w:rsid w:val="0032119A"/>
    <w:rsid w:val="00321415"/>
    <w:rsid w:val="00321B37"/>
    <w:rsid w:val="00321C24"/>
    <w:rsid w:val="00321C8F"/>
    <w:rsid w:val="00321E0F"/>
    <w:rsid w:val="00322353"/>
    <w:rsid w:val="003223D0"/>
    <w:rsid w:val="00322792"/>
    <w:rsid w:val="00322969"/>
    <w:rsid w:val="00322AD2"/>
    <w:rsid w:val="00322C71"/>
    <w:rsid w:val="00322C92"/>
    <w:rsid w:val="00322CC4"/>
    <w:rsid w:val="00323007"/>
    <w:rsid w:val="00323037"/>
    <w:rsid w:val="003232AE"/>
    <w:rsid w:val="0032360A"/>
    <w:rsid w:val="003236C6"/>
    <w:rsid w:val="00323946"/>
    <w:rsid w:val="00323A48"/>
    <w:rsid w:val="00323C77"/>
    <w:rsid w:val="00323E1B"/>
    <w:rsid w:val="00324512"/>
    <w:rsid w:val="0032474D"/>
    <w:rsid w:val="0032490F"/>
    <w:rsid w:val="00324F6A"/>
    <w:rsid w:val="00325098"/>
    <w:rsid w:val="00325491"/>
    <w:rsid w:val="003254F6"/>
    <w:rsid w:val="0032583E"/>
    <w:rsid w:val="00325932"/>
    <w:rsid w:val="00325ACC"/>
    <w:rsid w:val="00325E4A"/>
    <w:rsid w:val="00325E80"/>
    <w:rsid w:val="00325FE9"/>
    <w:rsid w:val="003260AA"/>
    <w:rsid w:val="00326311"/>
    <w:rsid w:val="00326414"/>
    <w:rsid w:val="0032649C"/>
    <w:rsid w:val="0032657E"/>
    <w:rsid w:val="00326617"/>
    <w:rsid w:val="00326B9D"/>
    <w:rsid w:val="00326BA4"/>
    <w:rsid w:val="0032738E"/>
    <w:rsid w:val="00327698"/>
    <w:rsid w:val="00327FED"/>
    <w:rsid w:val="0032CD14"/>
    <w:rsid w:val="00330163"/>
    <w:rsid w:val="003304CD"/>
    <w:rsid w:val="00330891"/>
    <w:rsid w:val="00330C12"/>
    <w:rsid w:val="00330EF4"/>
    <w:rsid w:val="003319DA"/>
    <w:rsid w:val="00331ED1"/>
    <w:rsid w:val="0033226F"/>
    <w:rsid w:val="0033270A"/>
    <w:rsid w:val="003328D9"/>
    <w:rsid w:val="00332BEE"/>
    <w:rsid w:val="00332CCD"/>
    <w:rsid w:val="003333C9"/>
    <w:rsid w:val="00333751"/>
    <w:rsid w:val="00333BF5"/>
    <w:rsid w:val="00334434"/>
    <w:rsid w:val="003346E3"/>
    <w:rsid w:val="00334944"/>
    <w:rsid w:val="003353C7"/>
    <w:rsid w:val="003353D9"/>
    <w:rsid w:val="00335433"/>
    <w:rsid w:val="0033559D"/>
    <w:rsid w:val="00335673"/>
    <w:rsid w:val="00335712"/>
    <w:rsid w:val="00335DFC"/>
    <w:rsid w:val="00335F7C"/>
    <w:rsid w:val="0033623A"/>
    <w:rsid w:val="00336295"/>
    <w:rsid w:val="00336563"/>
    <w:rsid w:val="00336E86"/>
    <w:rsid w:val="00337491"/>
    <w:rsid w:val="00337625"/>
    <w:rsid w:val="003376E1"/>
    <w:rsid w:val="00337DCB"/>
    <w:rsid w:val="003400DA"/>
    <w:rsid w:val="0034032E"/>
    <w:rsid w:val="003406CF"/>
    <w:rsid w:val="003407DC"/>
    <w:rsid w:val="00340995"/>
    <w:rsid w:val="00340E82"/>
    <w:rsid w:val="0034148B"/>
    <w:rsid w:val="0034153D"/>
    <w:rsid w:val="00341577"/>
    <w:rsid w:val="00342151"/>
    <w:rsid w:val="003425B4"/>
    <w:rsid w:val="00342D25"/>
    <w:rsid w:val="00342ED9"/>
    <w:rsid w:val="00342F08"/>
    <w:rsid w:val="00343142"/>
    <w:rsid w:val="003432A3"/>
    <w:rsid w:val="003434EE"/>
    <w:rsid w:val="00343F40"/>
    <w:rsid w:val="00343F88"/>
    <w:rsid w:val="0034435D"/>
    <w:rsid w:val="00344CE0"/>
    <w:rsid w:val="00344DAD"/>
    <w:rsid w:val="00344ECE"/>
    <w:rsid w:val="00345151"/>
    <w:rsid w:val="003451E9"/>
    <w:rsid w:val="00345EE9"/>
    <w:rsid w:val="003461D0"/>
    <w:rsid w:val="003464CE"/>
    <w:rsid w:val="00346629"/>
    <w:rsid w:val="00346864"/>
    <w:rsid w:val="0034699B"/>
    <w:rsid w:val="00346A0E"/>
    <w:rsid w:val="00346E66"/>
    <w:rsid w:val="00347454"/>
    <w:rsid w:val="00347D19"/>
    <w:rsid w:val="00347ED5"/>
    <w:rsid w:val="00347F3C"/>
    <w:rsid w:val="00350124"/>
    <w:rsid w:val="00350180"/>
    <w:rsid w:val="00350533"/>
    <w:rsid w:val="003506AE"/>
    <w:rsid w:val="003506E9"/>
    <w:rsid w:val="003508B6"/>
    <w:rsid w:val="003508FE"/>
    <w:rsid w:val="00350F3D"/>
    <w:rsid w:val="00350F97"/>
    <w:rsid w:val="00350FEA"/>
    <w:rsid w:val="003512A5"/>
    <w:rsid w:val="003512D6"/>
    <w:rsid w:val="003513B2"/>
    <w:rsid w:val="003519CE"/>
    <w:rsid w:val="003519E9"/>
    <w:rsid w:val="00352665"/>
    <w:rsid w:val="00352837"/>
    <w:rsid w:val="00352867"/>
    <w:rsid w:val="00352E66"/>
    <w:rsid w:val="00353174"/>
    <w:rsid w:val="003533D0"/>
    <w:rsid w:val="0035368B"/>
    <w:rsid w:val="0035382C"/>
    <w:rsid w:val="00353A6B"/>
    <w:rsid w:val="00353BA6"/>
    <w:rsid w:val="00353D0F"/>
    <w:rsid w:val="0035481E"/>
    <w:rsid w:val="00354E28"/>
    <w:rsid w:val="00354E94"/>
    <w:rsid w:val="00355286"/>
    <w:rsid w:val="003555E8"/>
    <w:rsid w:val="003557E9"/>
    <w:rsid w:val="00355822"/>
    <w:rsid w:val="00355A5E"/>
    <w:rsid w:val="00355CAB"/>
    <w:rsid w:val="00355E12"/>
    <w:rsid w:val="0035624D"/>
    <w:rsid w:val="00356537"/>
    <w:rsid w:val="003567E2"/>
    <w:rsid w:val="0035713A"/>
    <w:rsid w:val="003575BC"/>
    <w:rsid w:val="0035782C"/>
    <w:rsid w:val="003578C3"/>
    <w:rsid w:val="00357B09"/>
    <w:rsid w:val="003603EB"/>
    <w:rsid w:val="003605E7"/>
    <w:rsid w:val="003608F8"/>
    <w:rsid w:val="00360CCC"/>
    <w:rsid w:val="0036112E"/>
    <w:rsid w:val="0036176D"/>
    <w:rsid w:val="00361A6E"/>
    <w:rsid w:val="00361BB5"/>
    <w:rsid w:val="00361C70"/>
    <w:rsid w:val="00361D81"/>
    <w:rsid w:val="0036278B"/>
    <w:rsid w:val="00362CC5"/>
    <w:rsid w:val="00362EF6"/>
    <w:rsid w:val="0036304D"/>
    <w:rsid w:val="003630BF"/>
    <w:rsid w:val="0036348B"/>
    <w:rsid w:val="003634B3"/>
    <w:rsid w:val="00363C3C"/>
    <w:rsid w:val="00364373"/>
    <w:rsid w:val="0036449D"/>
    <w:rsid w:val="00364833"/>
    <w:rsid w:val="00364C07"/>
    <w:rsid w:val="00365452"/>
    <w:rsid w:val="0036548A"/>
    <w:rsid w:val="00365502"/>
    <w:rsid w:val="003659DB"/>
    <w:rsid w:val="003659EF"/>
    <w:rsid w:val="00365A65"/>
    <w:rsid w:val="00365B8A"/>
    <w:rsid w:val="00365DB3"/>
    <w:rsid w:val="00365FBD"/>
    <w:rsid w:val="003662A0"/>
    <w:rsid w:val="00366544"/>
    <w:rsid w:val="0036673A"/>
    <w:rsid w:val="003667EB"/>
    <w:rsid w:val="00366C07"/>
    <w:rsid w:val="0036736E"/>
    <w:rsid w:val="003678B1"/>
    <w:rsid w:val="00367B53"/>
    <w:rsid w:val="00367C0E"/>
    <w:rsid w:val="0037024F"/>
    <w:rsid w:val="00370337"/>
    <w:rsid w:val="003704C4"/>
    <w:rsid w:val="00370729"/>
    <w:rsid w:val="00370930"/>
    <w:rsid w:val="00370A6B"/>
    <w:rsid w:val="00370ACF"/>
    <w:rsid w:val="00370BC2"/>
    <w:rsid w:val="00370C5E"/>
    <w:rsid w:val="00370DEB"/>
    <w:rsid w:val="0037121B"/>
    <w:rsid w:val="00371270"/>
    <w:rsid w:val="00371467"/>
    <w:rsid w:val="003714BD"/>
    <w:rsid w:val="00371589"/>
    <w:rsid w:val="00371890"/>
    <w:rsid w:val="003721D1"/>
    <w:rsid w:val="00372D61"/>
    <w:rsid w:val="00372EA1"/>
    <w:rsid w:val="0037308D"/>
    <w:rsid w:val="003732E9"/>
    <w:rsid w:val="003732FC"/>
    <w:rsid w:val="00373334"/>
    <w:rsid w:val="00373381"/>
    <w:rsid w:val="003735B7"/>
    <w:rsid w:val="003735D5"/>
    <w:rsid w:val="00373EF4"/>
    <w:rsid w:val="003744A7"/>
    <w:rsid w:val="003746E5"/>
    <w:rsid w:val="00374D86"/>
    <w:rsid w:val="00375000"/>
    <w:rsid w:val="0037508D"/>
    <w:rsid w:val="00375660"/>
    <w:rsid w:val="00375675"/>
    <w:rsid w:val="003759A1"/>
    <w:rsid w:val="00375CF0"/>
    <w:rsid w:val="00375E74"/>
    <w:rsid w:val="00375EA0"/>
    <w:rsid w:val="0037612B"/>
    <w:rsid w:val="003761DC"/>
    <w:rsid w:val="00376613"/>
    <w:rsid w:val="003766A8"/>
    <w:rsid w:val="00376A80"/>
    <w:rsid w:val="00377014"/>
    <w:rsid w:val="003771A3"/>
    <w:rsid w:val="00377532"/>
    <w:rsid w:val="00377C0C"/>
    <w:rsid w:val="0038033A"/>
    <w:rsid w:val="00380447"/>
    <w:rsid w:val="003805B0"/>
    <w:rsid w:val="003805D5"/>
    <w:rsid w:val="00380706"/>
    <w:rsid w:val="003808D8"/>
    <w:rsid w:val="003808EA"/>
    <w:rsid w:val="00380D1A"/>
    <w:rsid w:val="00381072"/>
    <w:rsid w:val="0038122F"/>
    <w:rsid w:val="0038130D"/>
    <w:rsid w:val="00381458"/>
    <w:rsid w:val="003814C0"/>
    <w:rsid w:val="0038191C"/>
    <w:rsid w:val="00381A40"/>
    <w:rsid w:val="00381CD2"/>
    <w:rsid w:val="00382369"/>
    <w:rsid w:val="00382767"/>
    <w:rsid w:val="00382966"/>
    <w:rsid w:val="00382FDC"/>
    <w:rsid w:val="0038354C"/>
    <w:rsid w:val="003835E9"/>
    <w:rsid w:val="00383879"/>
    <w:rsid w:val="003839C6"/>
    <w:rsid w:val="00383A6C"/>
    <w:rsid w:val="00383E2E"/>
    <w:rsid w:val="00384218"/>
    <w:rsid w:val="00384398"/>
    <w:rsid w:val="003848C3"/>
    <w:rsid w:val="00384A44"/>
    <w:rsid w:val="00384B45"/>
    <w:rsid w:val="00384D60"/>
    <w:rsid w:val="00385047"/>
    <w:rsid w:val="00385157"/>
    <w:rsid w:val="0038562F"/>
    <w:rsid w:val="003863C5"/>
    <w:rsid w:val="0038672F"/>
    <w:rsid w:val="00386862"/>
    <w:rsid w:val="00386E85"/>
    <w:rsid w:val="00387370"/>
    <w:rsid w:val="003876F6"/>
    <w:rsid w:val="00387A59"/>
    <w:rsid w:val="00390222"/>
    <w:rsid w:val="0039042A"/>
    <w:rsid w:val="0039057D"/>
    <w:rsid w:val="003907A6"/>
    <w:rsid w:val="00390C11"/>
    <w:rsid w:val="003912FA"/>
    <w:rsid w:val="00391347"/>
    <w:rsid w:val="0039161D"/>
    <w:rsid w:val="00391914"/>
    <w:rsid w:val="00392181"/>
    <w:rsid w:val="0039257C"/>
    <w:rsid w:val="0039260B"/>
    <w:rsid w:val="003928CD"/>
    <w:rsid w:val="00392B99"/>
    <w:rsid w:val="00393043"/>
    <w:rsid w:val="00393AA9"/>
    <w:rsid w:val="00393C2D"/>
    <w:rsid w:val="00393D31"/>
    <w:rsid w:val="003941DE"/>
    <w:rsid w:val="003948E6"/>
    <w:rsid w:val="00394B4B"/>
    <w:rsid w:val="00394C0A"/>
    <w:rsid w:val="00395064"/>
    <w:rsid w:val="003951F0"/>
    <w:rsid w:val="003951F3"/>
    <w:rsid w:val="00395776"/>
    <w:rsid w:val="003958B4"/>
    <w:rsid w:val="00395D82"/>
    <w:rsid w:val="00395F04"/>
    <w:rsid w:val="00396899"/>
    <w:rsid w:val="00396C5E"/>
    <w:rsid w:val="00396CC4"/>
    <w:rsid w:val="00396D37"/>
    <w:rsid w:val="00396D9E"/>
    <w:rsid w:val="00397166"/>
    <w:rsid w:val="00397274"/>
    <w:rsid w:val="0039729E"/>
    <w:rsid w:val="003972CB"/>
    <w:rsid w:val="00397BDC"/>
    <w:rsid w:val="00397FF7"/>
    <w:rsid w:val="003A04BC"/>
    <w:rsid w:val="003A0771"/>
    <w:rsid w:val="003A0B31"/>
    <w:rsid w:val="003A0C60"/>
    <w:rsid w:val="003A0EB2"/>
    <w:rsid w:val="003A1228"/>
    <w:rsid w:val="003A1298"/>
    <w:rsid w:val="003A168A"/>
    <w:rsid w:val="003A18C9"/>
    <w:rsid w:val="003A211C"/>
    <w:rsid w:val="003A2305"/>
    <w:rsid w:val="003A2654"/>
    <w:rsid w:val="003A29C5"/>
    <w:rsid w:val="003A2D39"/>
    <w:rsid w:val="003A30BF"/>
    <w:rsid w:val="003A360A"/>
    <w:rsid w:val="003A385A"/>
    <w:rsid w:val="003A392C"/>
    <w:rsid w:val="003A4183"/>
    <w:rsid w:val="003A4184"/>
    <w:rsid w:val="003A434A"/>
    <w:rsid w:val="003A45F2"/>
    <w:rsid w:val="003A46D1"/>
    <w:rsid w:val="003A4935"/>
    <w:rsid w:val="003A498E"/>
    <w:rsid w:val="003A49EE"/>
    <w:rsid w:val="003A4B72"/>
    <w:rsid w:val="003A4CE9"/>
    <w:rsid w:val="003A52A5"/>
    <w:rsid w:val="003A554E"/>
    <w:rsid w:val="003A64BC"/>
    <w:rsid w:val="003A670B"/>
    <w:rsid w:val="003A6D8D"/>
    <w:rsid w:val="003A745F"/>
    <w:rsid w:val="003A7948"/>
    <w:rsid w:val="003A7AB7"/>
    <w:rsid w:val="003A7D54"/>
    <w:rsid w:val="003B0010"/>
    <w:rsid w:val="003B0192"/>
    <w:rsid w:val="003B05BB"/>
    <w:rsid w:val="003B0A24"/>
    <w:rsid w:val="003B11B6"/>
    <w:rsid w:val="003B1583"/>
    <w:rsid w:val="003B1A59"/>
    <w:rsid w:val="003B1EDE"/>
    <w:rsid w:val="003B1F21"/>
    <w:rsid w:val="003B238D"/>
    <w:rsid w:val="003B2FA7"/>
    <w:rsid w:val="003B3258"/>
    <w:rsid w:val="003B38B5"/>
    <w:rsid w:val="003B39E5"/>
    <w:rsid w:val="003B3FED"/>
    <w:rsid w:val="003B44CF"/>
    <w:rsid w:val="003B4753"/>
    <w:rsid w:val="003B47B8"/>
    <w:rsid w:val="003B5058"/>
    <w:rsid w:val="003B525C"/>
    <w:rsid w:val="003B5417"/>
    <w:rsid w:val="003B5439"/>
    <w:rsid w:val="003B569D"/>
    <w:rsid w:val="003B5A9C"/>
    <w:rsid w:val="003B5B1F"/>
    <w:rsid w:val="003B5CBE"/>
    <w:rsid w:val="003B5DF3"/>
    <w:rsid w:val="003B5E40"/>
    <w:rsid w:val="003B5FAE"/>
    <w:rsid w:val="003B6251"/>
    <w:rsid w:val="003B6258"/>
    <w:rsid w:val="003B68A1"/>
    <w:rsid w:val="003B6A79"/>
    <w:rsid w:val="003B761B"/>
    <w:rsid w:val="003B7E08"/>
    <w:rsid w:val="003C05AC"/>
    <w:rsid w:val="003C068D"/>
    <w:rsid w:val="003C0DF1"/>
    <w:rsid w:val="003C10D5"/>
    <w:rsid w:val="003C1473"/>
    <w:rsid w:val="003C1B28"/>
    <w:rsid w:val="003C1DED"/>
    <w:rsid w:val="003C252B"/>
    <w:rsid w:val="003C26E3"/>
    <w:rsid w:val="003C28B6"/>
    <w:rsid w:val="003C31CB"/>
    <w:rsid w:val="003C34A2"/>
    <w:rsid w:val="003C3AA9"/>
    <w:rsid w:val="003C3B66"/>
    <w:rsid w:val="003C42C9"/>
    <w:rsid w:val="003C4608"/>
    <w:rsid w:val="003C4888"/>
    <w:rsid w:val="003C55B7"/>
    <w:rsid w:val="003C5ADE"/>
    <w:rsid w:val="003C6700"/>
    <w:rsid w:val="003C67A5"/>
    <w:rsid w:val="003C6F47"/>
    <w:rsid w:val="003C6FB9"/>
    <w:rsid w:val="003C704E"/>
    <w:rsid w:val="003C747A"/>
    <w:rsid w:val="003C767C"/>
    <w:rsid w:val="003C7AAA"/>
    <w:rsid w:val="003C7AE6"/>
    <w:rsid w:val="003C7BFE"/>
    <w:rsid w:val="003D04FF"/>
    <w:rsid w:val="003D0597"/>
    <w:rsid w:val="003D05B7"/>
    <w:rsid w:val="003D0A23"/>
    <w:rsid w:val="003D0B87"/>
    <w:rsid w:val="003D0E9C"/>
    <w:rsid w:val="003D0F11"/>
    <w:rsid w:val="003D1005"/>
    <w:rsid w:val="003D1095"/>
    <w:rsid w:val="003D10CD"/>
    <w:rsid w:val="003D1155"/>
    <w:rsid w:val="003D1283"/>
    <w:rsid w:val="003D1546"/>
    <w:rsid w:val="003D16C7"/>
    <w:rsid w:val="003D17A7"/>
    <w:rsid w:val="003D184F"/>
    <w:rsid w:val="003D1D2A"/>
    <w:rsid w:val="003D1E85"/>
    <w:rsid w:val="003D23FC"/>
    <w:rsid w:val="003D2ACF"/>
    <w:rsid w:val="003D2C47"/>
    <w:rsid w:val="003D2FCC"/>
    <w:rsid w:val="003D35D5"/>
    <w:rsid w:val="003D3849"/>
    <w:rsid w:val="003D3AD4"/>
    <w:rsid w:val="003D3EEE"/>
    <w:rsid w:val="003D3F59"/>
    <w:rsid w:val="003D49FD"/>
    <w:rsid w:val="003D4F1C"/>
    <w:rsid w:val="003D4F37"/>
    <w:rsid w:val="003D5BC9"/>
    <w:rsid w:val="003D637B"/>
    <w:rsid w:val="003D6675"/>
    <w:rsid w:val="003D66E3"/>
    <w:rsid w:val="003D6C80"/>
    <w:rsid w:val="003D7305"/>
    <w:rsid w:val="003D73FE"/>
    <w:rsid w:val="003D76B5"/>
    <w:rsid w:val="003D78FF"/>
    <w:rsid w:val="003E0112"/>
    <w:rsid w:val="003E019F"/>
    <w:rsid w:val="003E056F"/>
    <w:rsid w:val="003E0C44"/>
    <w:rsid w:val="003E176E"/>
    <w:rsid w:val="003E183F"/>
    <w:rsid w:val="003E1C67"/>
    <w:rsid w:val="003E23E1"/>
    <w:rsid w:val="003E2609"/>
    <w:rsid w:val="003E2C96"/>
    <w:rsid w:val="003E33A0"/>
    <w:rsid w:val="003E377D"/>
    <w:rsid w:val="003E41DF"/>
    <w:rsid w:val="003E4466"/>
    <w:rsid w:val="003E44BD"/>
    <w:rsid w:val="003E452C"/>
    <w:rsid w:val="003E46EF"/>
    <w:rsid w:val="003E4BC6"/>
    <w:rsid w:val="003E4F75"/>
    <w:rsid w:val="003E4FCB"/>
    <w:rsid w:val="003E5247"/>
    <w:rsid w:val="003E574A"/>
    <w:rsid w:val="003E5851"/>
    <w:rsid w:val="003E59EC"/>
    <w:rsid w:val="003E5AA7"/>
    <w:rsid w:val="003E5AFC"/>
    <w:rsid w:val="003E5CA4"/>
    <w:rsid w:val="003E5FB3"/>
    <w:rsid w:val="003E676A"/>
    <w:rsid w:val="003E6AE0"/>
    <w:rsid w:val="003E6CAC"/>
    <w:rsid w:val="003E77D0"/>
    <w:rsid w:val="003E7833"/>
    <w:rsid w:val="003E7FE7"/>
    <w:rsid w:val="003F039B"/>
    <w:rsid w:val="003F0A3C"/>
    <w:rsid w:val="003F0E9D"/>
    <w:rsid w:val="003F14E8"/>
    <w:rsid w:val="003F1831"/>
    <w:rsid w:val="003F1A9B"/>
    <w:rsid w:val="003F209D"/>
    <w:rsid w:val="003F20D8"/>
    <w:rsid w:val="003F26AA"/>
    <w:rsid w:val="003F2E7E"/>
    <w:rsid w:val="003F2EA7"/>
    <w:rsid w:val="003F3181"/>
    <w:rsid w:val="003F31DB"/>
    <w:rsid w:val="003F358B"/>
    <w:rsid w:val="003F39F9"/>
    <w:rsid w:val="003F3B05"/>
    <w:rsid w:val="003F3B6A"/>
    <w:rsid w:val="003F3C72"/>
    <w:rsid w:val="003F4930"/>
    <w:rsid w:val="003F4F35"/>
    <w:rsid w:val="003F4FF4"/>
    <w:rsid w:val="003F5283"/>
    <w:rsid w:val="003F590E"/>
    <w:rsid w:val="003F5EC6"/>
    <w:rsid w:val="003F5EF0"/>
    <w:rsid w:val="003F60A6"/>
    <w:rsid w:val="003F6377"/>
    <w:rsid w:val="003F63D9"/>
    <w:rsid w:val="003F6606"/>
    <w:rsid w:val="003F68FA"/>
    <w:rsid w:val="003F6F55"/>
    <w:rsid w:val="003F714E"/>
    <w:rsid w:val="003F73DF"/>
    <w:rsid w:val="003F7D18"/>
    <w:rsid w:val="003F7DB2"/>
    <w:rsid w:val="00400963"/>
    <w:rsid w:val="00400EB9"/>
    <w:rsid w:val="00401202"/>
    <w:rsid w:val="004012CF"/>
    <w:rsid w:val="00401FE0"/>
    <w:rsid w:val="00402D3E"/>
    <w:rsid w:val="0040383D"/>
    <w:rsid w:val="004043F7"/>
    <w:rsid w:val="004047CA"/>
    <w:rsid w:val="00404874"/>
    <w:rsid w:val="00404995"/>
    <w:rsid w:val="00404D2B"/>
    <w:rsid w:val="00404F92"/>
    <w:rsid w:val="004052EA"/>
    <w:rsid w:val="0040560A"/>
    <w:rsid w:val="004058A6"/>
    <w:rsid w:val="00405958"/>
    <w:rsid w:val="00406315"/>
    <w:rsid w:val="00406601"/>
    <w:rsid w:val="0040683F"/>
    <w:rsid w:val="00406983"/>
    <w:rsid w:val="00406FCF"/>
    <w:rsid w:val="00407A2A"/>
    <w:rsid w:val="00407AFD"/>
    <w:rsid w:val="00410649"/>
    <w:rsid w:val="00410802"/>
    <w:rsid w:val="00410C85"/>
    <w:rsid w:val="0041121F"/>
    <w:rsid w:val="00411227"/>
    <w:rsid w:val="004113B2"/>
    <w:rsid w:val="00411521"/>
    <w:rsid w:val="00411550"/>
    <w:rsid w:val="004115E0"/>
    <w:rsid w:val="00411888"/>
    <w:rsid w:val="00411CE9"/>
    <w:rsid w:val="00411D50"/>
    <w:rsid w:val="00412575"/>
    <w:rsid w:val="0041261B"/>
    <w:rsid w:val="00412769"/>
    <w:rsid w:val="00412905"/>
    <w:rsid w:val="00412A50"/>
    <w:rsid w:val="00412D90"/>
    <w:rsid w:val="00412FAC"/>
    <w:rsid w:val="004132EB"/>
    <w:rsid w:val="00413323"/>
    <w:rsid w:val="00413419"/>
    <w:rsid w:val="00413445"/>
    <w:rsid w:val="004135A7"/>
    <w:rsid w:val="00413D95"/>
    <w:rsid w:val="004140C5"/>
    <w:rsid w:val="00414A29"/>
    <w:rsid w:val="00414A8D"/>
    <w:rsid w:val="00414D1F"/>
    <w:rsid w:val="00414F80"/>
    <w:rsid w:val="00415026"/>
    <w:rsid w:val="0041538C"/>
    <w:rsid w:val="00415E52"/>
    <w:rsid w:val="00415EDE"/>
    <w:rsid w:val="00415F1D"/>
    <w:rsid w:val="00415F5C"/>
    <w:rsid w:val="00416493"/>
    <w:rsid w:val="00416963"/>
    <w:rsid w:val="00416B6C"/>
    <w:rsid w:val="00416BD8"/>
    <w:rsid w:val="00417139"/>
    <w:rsid w:val="004173E0"/>
    <w:rsid w:val="00417648"/>
    <w:rsid w:val="00417DD6"/>
    <w:rsid w:val="00417E6D"/>
    <w:rsid w:val="00420036"/>
    <w:rsid w:val="00420037"/>
    <w:rsid w:val="004205A2"/>
    <w:rsid w:val="0042062D"/>
    <w:rsid w:val="004207CA"/>
    <w:rsid w:val="00420967"/>
    <w:rsid w:val="00420A2E"/>
    <w:rsid w:val="00420C6B"/>
    <w:rsid w:val="00421315"/>
    <w:rsid w:val="00421CCA"/>
    <w:rsid w:val="00422136"/>
    <w:rsid w:val="004227E4"/>
    <w:rsid w:val="0042332E"/>
    <w:rsid w:val="00423E62"/>
    <w:rsid w:val="00424C50"/>
    <w:rsid w:val="0042558F"/>
    <w:rsid w:val="00425648"/>
    <w:rsid w:val="004257A4"/>
    <w:rsid w:val="00425C01"/>
    <w:rsid w:val="00425DE8"/>
    <w:rsid w:val="00425E1A"/>
    <w:rsid w:val="00426286"/>
    <w:rsid w:val="00426336"/>
    <w:rsid w:val="004266AE"/>
    <w:rsid w:val="004269AE"/>
    <w:rsid w:val="00426A37"/>
    <w:rsid w:val="00426CBF"/>
    <w:rsid w:val="00426D5A"/>
    <w:rsid w:val="00426E0D"/>
    <w:rsid w:val="004270DD"/>
    <w:rsid w:val="004275C0"/>
    <w:rsid w:val="00427850"/>
    <w:rsid w:val="0042799E"/>
    <w:rsid w:val="00427F1B"/>
    <w:rsid w:val="004306F4"/>
    <w:rsid w:val="00430949"/>
    <w:rsid w:val="00430CCD"/>
    <w:rsid w:val="00430F9E"/>
    <w:rsid w:val="00431226"/>
    <w:rsid w:val="00431714"/>
    <w:rsid w:val="00432055"/>
    <w:rsid w:val="00432288"/>
    <w:rsid w:val="0043264C"/>
    <w:rsid w:val="00433156"/>
    <w:rsid w:val="0043315A"/>
    <w:rsid w:val="00433220"/>
    <w:rsid w:val="004334E4"/>
    <w:rsid w:val="004338D3"/>
    <w:rsid w:val="00433C61"/>
    <w:rsid w:val="00433CFD"/>
    <w:rsid w:val="00434450"/>
    <w:rsid w:val="00434989"/>
    <w:rsid w:val="00434A77"/>
    <w:rsid w:val="004355E2"/>
    <w:rsid w:val="0043601D"/>
    <w:rsid w:val="00436279"/>
    <w:rsid w:val="00436824"/>
    <w:rsid w:val="00436C5C"/>
    <w:rsid w:val="00436CFF"/>
    <w:rsid w:val="00436E85"/>
    <w:rsid w:val="00436EB2"/>
    <w:rsid w:val="004373A8"/>
    <w:rsid w:val="004374FC"/>
    <w:rsid w:val="00437760"/>
    <w:rsid w:val="004378A0"/>
    <w:rsid w:val="00437A7F"/>
    <w:rsid w:val="00437D61"/>
    <w:rsid w:val="00437E1E"/>
    <w:rsid w:val="00440749"/>
    <w:rsid w:val="00441002"/>
    <w:rsid w:val="0044130D"/>
    <w:rsid w:val="004417A5"/>
    <w:rsid w:val="00441DC2"/>
    <w:rsid w:val="00441E8A"/>
    <w:rsid w:val="004421CF"/>
    <w:rsid w:val="00442250"/>
    <w:rsid w:val="00442578"/>
    <w:rsid w:val="00442B6B"/>
    <w:rsid w:val="00442BC1"/>
    <w:rsid w:val="00442D3E"/>
    <w:rsid w:val="004430F6"/>
    <w:rsid w:val="004437DC"/>
    <w:rsid w:val="004439B5"/>
    <w:rsid w:val="00443CEA"/>
    <w:rsid w:val="00443F9F"/>
    <w:rsid w:val="0044430D"/>
    <w:rsid w:val="00444F1D"/>
    <w:rsid w:val="00444F52"/>
    <w:rsid w:val="004451DD"/>
    <w:rsid w:val="0044544C"/>
    <w:rsid w:val="00445A68"/>
    <w:rsid w:val="00445C72"/>
    <w:rsid w:val="00445E6B"/>
    <w:rsid w:val="00445F8D"/>
    <w:rsid w:val="0044628D"/>
    <w:rsid w:val="00446594"/>
    <w:rsid w:val="00446F05"/>
    <w:rsid w:val="00446F25"/>
    <w:rsid w:val="004470C7"/>
    <w:rsid w:val="0044712F"/>
    <w:rsid w:val="00447781"/>
    <w:rsid w:val="00447D6D"/>
    <w:rsid w:val="004503B6"/>
    <w:rsid w:val="004503D0"/>
    <w:rsid w:val="004508F2"/>
    <w:rsid w:val="00450AA8"/>
    <w:rsid w:val="00451004"/>
    <w:rsid w:val="004512D6"/>
    <w:rsid w:val="004515F2"/>
    <w:rsid w:val="00451A1F"/>
    <w:rsid w:val="00451D76"/>
    <w:rsid w:val="00452E23"/>
    <w:rsid w:val="00452E6B"/>
    <w:rsid w:val="0045300F"/>
    <w:rsid w:val="004532CE"/>
    <w:rsid w:val="004536B8"/>
    <w:rsid w:val="004539C4"/>
    <w:rsid w:val="00453A61"/>
    <w:rsid w:val="004540E2"/>
    <w:rsid w:val="00454676"/>
    <w:rsid w:val="0045467B"/>
    <w:rsid w:val="00454F7A"/>
    <w:rsid w:val="00455195"/>
    <w:rsid w:val="004551A2"/>
    <w:rsid w:val="004555F1"/>
    <w:rsid w:val="004555F3"/>
    <w:rsid w:val="004559AB"/>
    <w:rsid w:val="00455D5E"/>
    <w:rsid w:val="0045647A"/>
    <w:rsid w:val="0045683C"/>
    <w:rsid w:val="00456F58"/>
    <w:rsid w:val="00456FC3"/>
    <w:rsid w:val="004571AA"/>
    <w:rsid w:val="00457AD4"/>
    <w:rsid w:val="00457B01"/>
    <w:rsid w:val="00457B19"/>
    <w:rsid w:val="00457DA0"/>
    <w:rsid w:val="004600A8"/>
    <w:rsid w:val="0046026D"/>
    <w:rsid w:val="0046047D"/>
    <w:rsid w:val="00460964"/>
    <w:rsid w:val="00460AE9"/>
    <w:rsid w:val="00460EE5"/>
    <w:rsid w:val="00461262"/>
    <w:rsid w:val="00461AFC"/>
    <w:rsid w:val="00461BA0"/>
    <w:rsid w:val="004620B1"/>
    <w:rsid w:val="0046226B"/>
    <w:rsid w:val="004622E5"/>
    <w:rsid w:val="00462FCB"/>
    <w:rsid w:val="00463AC0"/>
    <w:rsid w:val="00463DC6"/>
    <w:rsid w:val="00463E10"/>
    <w:rsid w:val="004642A3"/>
    <w:rsid w:val="004642D3"/>
    <w:rsid w:val="00464631"/>
    <w:rsid w:val="00464D6A"/>
    <w:rsid w:val="004651C2"/>
    <w:rsid w:val="00465324"/>
    <w:rsid w:val="00465369"/>
    <w:rsid w:val="00465680"/>
    <w:rsid w:val="00465EA2"/>
    <w:rsid w:val="00465FBF"/>
    <w:rsid w:val="004666A9"/>
    <w:rsid w:val="00466745"/>
    <w:rsid w:val="004677D0"/>
    <w:rsid w:val="00467AC7"/>
    <w:rsid w:val="00467CC2"/>
    <w:rsid w:val="00467FCF"/>
    <w:rsid w:val="00470107"/>
    <w:rsid w:val="004701D7"/>
    <w:rsid w:val="004704F9"/>
    <w:rsid w:val="004706BD"/>
    <w:rsid w:val="004708CF"/>
    <w:rsid w:val="0047110D"/>
    <w:rsid w:val="00471132"/>
    <w:rsid w:val="0047167F"/>
    <w:rsid w:val="004717B4"/>
    <w:rsid w:val="0047186E"/>
    <w:rsid w:val="0047219A"/>
    <w:rsid w:val="00472804"/>
    <w:rsid w:val="00472847"/>
    <w:rsid w:val="00472979"/>
    <w:rsid w:val="00472B87"/>
    <w:rsid w:val="004734CD"/>
    <w:rsid w:val="00473506"/>
    <w:rsid w:val="00473715"/>
    <w:rsid w:val="00473BF3"/>
    <w:rsid w:val="00473EAD"/>
    <w:rsid w:val="00473F0C"/>
    <w:rsid w:val="00473FD6"/>
    <w:rsid w:val="004742F7"/>
    <w:rsid w:val="00474718"/>
    <w:rsid w:val="004748C6"/>
    <w:rsid w:val="00474CCC"/>
    <w:rsid w:val="00474D4B"/>
    <w:rsid w:val="00475139"/>
    <w:rsid w:val="00475172"/>
    <w:rsid w:val="00475837"/>
    <w:rsid w:val="00475AC8"/>
    <w:rsid w:val="00475B95"/>
    <w:rsid w:val="0047634F"/>
    <w:rsid w:val="004765FB"/>
    <w:rsid w:val="00476648"/>
    <w:rsid w:val="0047681E"/>
    <w:rsid w:val="00476867"/>
    <w:rsid w:val="00476F9F"/>
    <w:rsid w:val="00477362"/>
    <w:rsid w:val="0047744F"/>
    <w:rsid w:val="004776BD"/>
    <w:rsid w:val="00477887"/>
    <w:rsid w:val="00477BCD"/>
    <w:rsid w:val="00477C51"/>
    <w:rsid w:val="00477C8A"/>
    <w:rsid w:val="00481024"/>
    <w:rsid w:val="004813C2"/>
    <w:rsid w:val="004815E7"/>
    <w:rsid w:val="0048163F"/>
    <w:rsid w:val="004816C7"/>
    <w:rsid w:val="0048189C"/>
    <w:rsid w:val="00481A89"/>
    <w:rsid w:val="00481ADC"/>
    <w:rsid w:val="00481CF2"/>
    <w:rsid w:val="00481E0E"/>
    <w:rsid w:val="00481EC4"/>
    <w:rsid w:val="00482270"/>
    <w:rsid w:val="00482346"/>
    <w:rsid w:val="004823E8"/>
    <w:rsid w:val="00482760"/>
    <w:rsid w:val="00482953"/>
    <w:rsid w:val="004833CB"/>
    <w:rsid w:val="004833DF"/>
    <w:rsid w:val="0048369A"/>
    <w:rsid w:val="00483703"/>
    <w:rsid w:val="00483747"/>
    <w:rsid w:val="00483E99"/>
    <w:rsid w:val="0048409A"/>
    <w:rsid w:val="004841F1"/>
    <w:rsid w:val="00484B26"/>
    <w:rsid w:val="00485107"/>
    <w:rsid w:val="0048538B"/>
    <w:rsid w:val="004857C7"/>
    <w:rsid w:val="004857F7"/>
    <w:rsid w:val="00485D88"/>
    <w:rsid w:val="00486376"/>
    <w:rsid w:val="004863C0"/>
    <w:rsid w:val="004863E4"/>
    <w:rsid w:val="00486766"/>
    <w:rsid w:val="00486897"/>
    <w:rsid w:val="004868B6"/>
    <w:rsid w:val="00486B9F"/>
    <w:rsid w:val="00486EBD"/>
    <w:rsid w:val="00486F96"/>
    <w:rsid w:val="0048748C"/>
    <w:rsid w:val="004878B9"/>
    <w:rsid w:val="004878D6"/>
    <w:rsid w:val="0048797C"/>
    <w:rsid w:val="00487AF9"/>
    <w:rsid w:val="00490117"/>
    <w:rsid w:val="004901D9"/>
    <w:rsid w:val="00490539"/>
    <w:rsid w:val="004909FC"/>
    <w:rsid w:val="00490E7E"/>
    <w:rsid w:val="00490EF5"/>
    <w:rsid w:val="004910C6"/>
    <w:rsid w:val="004913E4"/>
    <w:rsid w:val="00491717"/>
    <w:rsid w:val="00491984"/>
    <w:rsid w:val="00491C1F"/>
    <w:rsid w:val="00491E9B"/>
    <w:rsid w:val="00492123"/>
    <w:rsid w:val="004923AF"/>
    <w:rsid w:val="004923BA"/>
    <w:rsid w:val="00492606"/>
    <w:rsid w:val="00492A06"/>
    <w:rsid w:val="00492B39"/>
    <w:rsid w:val="00492DC6"/>
    <w:rsid w:val="00493083"/>
    <w:rsid w:val="0049320A"/>
    <w:rsid w:val="00493651"/>
    <w:rsid w:val="004936ED"/>
    <w:rsid w:val="00493B50"/>
    <w:rsid w:val="00493C30"/>
    <w:rsid w:val="00493D28"/>
    <w:rsid w:val="00493DDB"/>
    <w:rsid w:val="00493DF3"/>
    <w:rsid w:val="0049401E"/>
    <w:rsid w:val="0049465A"/>
    <w:rsid w:val="004951E8"/>
    <w:rsid w:val="004958C8"/>
    <w:rsid w:val="004959A4"/>
    <w:rsid w:val="00495C82"/>
    <w:rsid w:val="00495CE0"/>
    <w:rsid w:val="00495DE8"/>
    <w:rsid w:val="00495E4E"/>
    <w:rsid w:val="004961D2"/>
    <w:rsid w:val="00496449"/>
    <w:rsid w:val="00496733"/>
    <w:rsid w:val="00496AAC"/>
    <w:rsid w:val="00496CE1"/>
    <w:rsid w:val="00497668"/>
    <w:rsid w:val="00497836"/>
    <w:rsid w:val="00497873"/>
    <w:rsid w:val="00497A18"/>
    <w:rsid w:val="00497E11"/>
    <w:rsid w:val="004A02AC"/>
    <w:rsid w:val="004A042A"/>
    <w:rsid w:val="004A0580"/>
    <w:rsid w:val="004A0B9B"/>
    <w:rsid w:val="004A1022"/>
    <w:rsid w:val="004A19FD"/>
    <w:rsid w:val="004A2659"/>
    <w:rsid w:val="004A3319"/>
    <w:rsid w:val="004A34C4"/>
    <w:rsid w:val="004A3687"/>
    <w:rsid w:val="004A38C9"/>
    <w:rsid w:val="004A3BAC"/>
    <w:rsid w:val="004A3EC2"/>
    <w:rsid w:val="004A4145"/>
    <w:rsid w:val="004A4C3D"/>
    <w:rsid w:val="004A4CE0"/>
    <w:rsid w:val="004A4D70"/>
    <w:rsid w:val="004A4FA9"/>
    <w:rsid w:val="004A5A0F"/>
    <w:rsid w:val="004A5AFD"/>
    <w:rsid w:val="004A5B24"/>
    <w:rsid w:val="004A5C55"/>
    <w:rsid w:val="004A5EA2"/>
    <w:rsid w:val="004A605B"/>
    <w:rsid w:val="004A6B0B"/>
    <w:rsid w:val="004A6CBD"/>
    <w:rsid w:val="004A7029"/>
    <w:rsid w:val="004A7B5F"/>
    <w:rsid w:val="004A7E09"/>
    <w:rsid w:val="004A7E48"/>
    <w:rsid w:val="004A7FE1"/>
    <w:rsid w:val="004B01B7"/>
    <w:rsid w:val="004B049F"/>
    <w:rsid w:val="004B0638"/>
    <w:rsid w:val="004B08D7"/>
    <w:rsid w:val="004B09BD"/>
    <w:rsid w:val="004B0CBC"/>
    <w:rsid w:val="004B0CEE"/>
    <w:rsid w:val="004B0F74"/>
    <w:rsid w:val="004B14E0"/>
    <w:rsid w:val="004B1533"/>
    <w:rsid w:val="004B163A"/>
    <w:rsid w:val="004B18CA"/>
    <w:rsid w:val="004B1A85"/>
    <w:rsid w:val="004B1D7D"/>
    <w:rsid w:val="004B1D88"/>
    <w:rsid w:val="004B266F"/>
    <w:rsid w:val="004B279E"/>
    <w:rsid w:val="004B2E37"/>
    <w:rsid w:val="004B2F33"/>
    <w:rsid w:val="004B30CD"/>
    <w:rsid w:val="004B3209"/>
    <w:rsid w:val="004B3511"/>
    <w:rsid w:val="004B3555"/>
    <w:rsid w:val="004B368E"/>
    <w:rsid w:val="004B3899"/>
    <w:rsid w:val="004B3C6D"/>
    <w:rsid w:val="004B3CDB"/>
    <w:rsid w:val="004B4250"/>
    <w:rsid w:val="004B44A5"/>
    <w:rsid w:val="004B4870"/>
    <w:rsid w:val="004B4B29"/>
    <w:rsid w:val="004B4DF6"/>
    <w:rsid w:val="004B5636"/>
    <w:rsid w:val="004B56C3"/>
    <w:rsid w:val="004B6152"/>
    <w:rsid w:val="004B61D5"/>
    <w:rsid w:val="004B631F"/>
    <w:rsid w:val="004B6347"/>
    <w:rsid w:val="004B6843"/>
    <w:rsid w:val="004B6C6E"/>
    <w:rsid w:val="004B7939"/>
    <w:rsid w:val="004B7AA6"/>
    <w:rsid w:val="004B7F8A"/>
    <w:rsid w:val="004C0036"/>
    <w:rsid w:val="004C0647"/>
    <w:rsid w:val="004C0CB9"/>
    <w:rsid w:val="004C0D88"/>
    <w:rsid w:val="004C0F56"/>
    <w:rsid w:val="004C161A"/>
    <w:rsid w:val="004C16B4"/>
    <w:rsid w:val="004C172F"/>
    <w:rsid w:val="004C1A5C"/>
    <w:rsid w:val="004C1D46"/>
    <w:rsid w:val="004C1DEA"/>
    <w:rsid w:val="004C20DA"/>
    <w:rsid w:val="004C2148"/>
    <w:rsid w:val="004C22FA"/>
    <w:rsid w:val="004C23C6"/>
    <w:rsid w:val="004C2467"/>
    <w:rsid w:val="004C2C32"/>
    <w:rsid w:val="004C2EB1"/>
    <w:rsid w:val="004C2EF9"/>
    <w:rsid w:val="004C2F04"/>
    <w:rsid w:val="004C36B8"/>
    <w:rsid w:val="004C387C"/>
    <w:rsid w:val="004C3B43"/>
    <w:rsid w:val="004C4230"/>
    <w:rsid w:val="004C44B5"/>
    <w:rsid w:val="004C4C51"/>
    <w:rsid w:val="004C4D5E"/>
    <w:rsid w:val="004C4F4A"/>
    <w:rsid w:val="004C5524"/>
    <w:rsid w:val="004C5AC0"/>
    <w:rsid w:val="004C5CE8"/>
    <w:rsid w:val="004C6062"/>
    <w:rsid w:val="004C61D7"/>
    <w:rsid w:val="004C6CA4"/>
    <w:rsid w:val="004C6F51"/>
    <w:rsid w:val="004C784D"/>
    <w:rsid w:val="004C7929"/>
    <w:rsid w:val="004D03D6"/>
    <w:rsid w:val="004D0E3C"/>
    <w:rsid w:val="004D1393"/>
    <w:rsid w:val="004D1432"/>
    <w:rsid w:val="004D15FA"/>
    <w:rsid w:val="004D1891"/>
    <w:rsid w:val="004D1B15"/>
    <w:rsid w:val="004D2530"/>
    <w:rsid w:val="004D27ED"/>
    <w:rsid w:val="004D2C06"/>
    <w:rsid w:val="004D2C1E"/>
    <w:rsid w:val="004D2F65"/>
    <w:rsid w:val="004D3AA0"/>
    <w:rsid w:val="004D40E6"/>
    <w:rsid w:val="004D41DD"/>
    <w:rsid w:val="004D4512"/>
    <w:rsid w:val="004D4B17"/>
    <w:rsid w:val="004D4C9D"/>
    <w:rsid w:val="004D4CE8"/>
    <w:rsid w:val="004D4E2C"/>
    <w:rsid w:val="004D4F30"/>
    <w:rsid w:val="004D539B"/>
    <w:rsid w:val="004D54DB"/>
    <w:rsid w:val="004D579E"/>
    <w:rsid w:val="004D57F1"/>
    <w:rsid w:val="004D5B1A"/>
    <w:rsid w:val="004D5F39"/>
    <w:rsid w:val="004D6151"/>
    <w:rsid w:val="004D6524"/>
    <w:rsid w:val="004D67EF"/>
    <w:rsid w:val="004D6862"/>
    <w:rsid w:val="004D6C7A"/>
    <w:rsid w:val="004D6F06"/>
    <w:rsid w:val="004D6F0A"/>
    <w:rsid w:val="004D70CE"/>
    <w:rsid w:val="004D7230"/>
    <w:rsid w:val="004D767D"/>
    <w:rsid w:val="004D7D27"/>
    <w:rsid w:val="004E0115"/>
    <w:rsid w:val="004E02C3"/>
    <w:rsid w:val="004E0779"/>
    <w:rsid w:val="004E0793"/>
    <w:rsid w:val="004E0868"/>
    <w:rsid w:val="004E0B3F"/>
    <w:rsid w:val="004E0BC9"/>
    <w:rsid w:val="004E0CCE"/>
    <w:rsid w:val="004E12B9"/>
    <w:rsid w:val="004E1355"/>
    <w:rsid w:val="004E17DC"/>
    <w:rsid w:val="004E1B8F"/>
    <w:rsid w:val="004E1BEB"/>
    <w:rsid w:val="004E1D23"/>
    <w:rsid w:val="004E1F52"/>
    <w:rsid w:val="004E214F"/>
    <w:rsid w:val="004E24C8"/>
    <w:rsid w:val="004E2B57"/>
    <w:rsid w:val="004E2FB9"/>
    <w:rsid w:val="004E3466"/>
    <w:rsid w:val="004E3555"/>
    <w:rsid w:val="004E3650"/>
    <w:rsid w:val="004E3940"/>
    <w:rsid w:val="004E3AA4"/>
    <w:rsid w:val="004E3D3C"/>
    <w:rsid w:val="004E3E0B"/>
    <w:rsid w:val="004E3FDC"/>
    <w:rsid w:val="004E42D4"/>
    <w:rsid w:val="004E4546"/>
    <w:rsid w:val="004E484E"/>
    <w:rsid w:val="004E4899"/>
    <w:rsid w:val="004E4934"/>
    <w:rsid w:val="004E4B10"/>
    <w:rsid w:val="004E4BAB"/>
    <w:rsid w:val="004E4CA9"/>
    <w:rsid w:val="004E5256"/>
    <w:rsid w:val="004E561A"/>
    <w:rsid w:val="004E57E4"/>
    <w:rsid w:val="004E58CA"/>
    <w:rsid w:val="004E5D76"/>
    <w:rsid w:val="004E612D"/>
    <w:rsid w:val="004E6421"/>
    <w:rsid w:val="004E6744"/>
    <w:rsid w:val="004E67D4"/>
    <w:rsid w:val="004E699B"/>
    <w:rsid w:val="004E6A2D"/>
    <w:rsid w:val="004E6CA9"/>
    <w:rsid w:val="004E6D47"/>
    <w:rsid w:val="004E6DC4"/>
    <w:rsid w:val="004E6F4F"/>
    <w:rsid w:val="004E7A43"/>
    <w:rsid w:val="004F0685"/>
    <w:rsid w:val="004F093B"/>
    <w:rsid w:val="004F0CE8"/>
    <w:rsid w:val="004F0DDA"/>
    <w:rsid w:val="004F105F"/>
    <w:rsid w:val="004F1121"/>
    <w:rsid w:val="004F1654"/>
    <w:rsid w:val="004F1FE5"/>
    <w:rsid w:val="004F2276"/>
    <w:rsid w:val="004F22B4"/>
    <w:rsid w:val="004F2317"/>
    <w:rsid w:val="004F2473"/>
    <w:rsid w:val="004F2783"/>
    <w:rsid w:val="004F284D"/>
    <w:rsid w:val="004F2FB2"/>
    <w:rsid w:val="004F30CC"/>
    <w:rsid w:val="004F3268"/>
    <w:rsid w:val="004F33D7"/>
    <w:rsid w:val="004F363E"/>
    <w:rsid w:val="004F38E5"/>
    <w:rsid w:val="004F3B5F"/>
    <w:rsid w:val="004F3FA3"/>
    <w:rsid w:val="004F409A"/>
    <w:rsid w:val="004F41C9"/>
    <w:rsid w:val="004F43F4"/>
    <w:rsid w:val="004F4789"/>
    <w:rsid w:val="004F4858"/>
    <w:rsid w:val="004F48B3"/>
    <w:rsid w:val="004F48EA"/>
    <w:rsid w:val="004F49C4"/>
    <w:rsid w:val="004F4C96"/>
    <w:rsid w:val="004F4F78"/>
    <w:rsid w:val="004F5C1E"/>
    <w:rsid w:val="004F5FF5"/>
    <w:rsid w:val="004F6E4F"/>
    <w:rsid w:val="004F7520"/>
    <w:rsid w:val="004F761C"/>
    <w:rsid w:val="004F7655"/>
    <w:rsid w:val="004F7849"/>
    <w:rsid w:val="004F7AD9"/>
    <w:rsid w:val="004F7C34"/>
    <w:rsid w:val="004F7C78"/>
    <w:rsid w:val="004F7D42"/>
    <w:rsid w:val="004F7FD7"/>
    <w:rsid w:val="00500233"/>
    <w:rsid w:val="005002FB"/>
    <w:rsid w:val="00500496"/>
    <w:rsid w:val="005008DD"/>
    <w:rsid w:val="00500BEC"/>
    <w:rsid w:val="00501010"/>
    <w:rsid w:val="00501242"/>
    <w:rsid w:val="00501875"/>
    <w:rsid w:val="00501AD1"/>
    <w:rsid w:val="00501B2C"/>
    <w:rsid w:val="00501B8D"/>
    <w:rsid w:val="00503289"/>
    <w:rsid w:val="00503718"/>
    <w:rsid w:val="0050393B"/>
    <w:rsid w:val="00503A97"/>
    <w:rsid w:val="00503ABB"/>
    <w:rsid w:val="00503B14"/>
    <w:rsid w:val="00503E85"/>
    <w:rsid w:val="0050420A"/>
    <w:rsid w:val="00504839"/>
    <w:rsid w:val="005048E9"/>
    <w:rsid w:val="00504B04"/>
    <w:rsid w:val="00504F03"/>
    <w:rsid w:val="0050518F"/>
    <w:rsid w:val="005055D9"/>
    <w:rsid w:val="005058BB"/>
    <w:rsid w:val="00505909"/>
    <w:rsid w:val="00506462"/>
    <w:rsid w:val="0050650C"/>
    <w:rsid w:val="005067BD"/>
    <w:rsid w:val="00506AB5"/>
    <w:rsid w:val="00506EAA"/>
    <w:rsid w:val="00507172"/>
    <w:rsid w:val="0050719D"/>
    <w:rsid w:val="005073B2"/>
    <w:rsid w:val="005078DF"/>
    <w:rsid w:val="00507C31"/>
    <w:rsid w:val="005109DF"/>
    <w:rsid w:val="0051103E"/>
    <w:rsid w:val="00511BF1"/>
    <w:rsid w:val="00511CED"/>
    <w:rsid w:val="00511DF7"/>
    <w:rsid w:val="00512805"/>
    <w:rsid w:val="00512C50"/>
    <w:rsid w:val="00512C88"/>
    <w:rsid w:val="00512DE0"/>
    <w:rsid w:val="00513C6A"/>
    <w:rsid w:val="00513CA5"/>
    <w:rsid w:val="00513D35"/>
    <w:rsid w:val="0051489C"/>
    <w:rsid w:val="00514ADF"/>
    <w:rsid w:val="00514C9A"/>
    <w:rsid w:val="00514CB9"/>
    <w:rsid w:val="00514F6C"/>
    <w:rsid w:val="00515254"/>
    <w:rsid w:val="005155DB"/>
    <w:rsid w:val="00515628"/>
    <w:rsid w:val="00515855"/>
    <w:rsid w:val="00515D44"/>
    <w:rsid w:val="00516013"/>
    <w:rsid w:val="00516051"/>
    <w:rsid w:val="0051631F"/>
    <w:rsid w:val="00516F6B"/>
    <w:rsid w:val="00517194"/>
    <w:rsid w:val="00517389"/>
    <w:rsid w:val="005176E9"/>
    <w:rsid w:val="00517746"/>
    <w:rsid w:val="00520186"/>
    <w:rsid w:val="005202E0"/>
    <w:rsid w:val="00520408"/>
    <w:rsid w:val="00520633"/>
    <w:rsid w:val="005207B5"/>
    <w:rsid w:val="00520C3A"/>
    <w:rsid w:val="00520FEB"/>
    <w:rsid w:val="00521185"/>
    <w:rsid w:val="0052169C"/>
    <w:rsid w:val="005218B5"/>
    <w:rsid w:val="00521BCD"/>
    <w:rsid w:val="00521D21"/>
    <w:rsid w:val="00522155"/>
    <w:rsid w:val="00522955"/>
    <w:rsid w:val="00522D2C"/>
    <w:rsid w:val="00523669"/>
    <w:rsid w:val="00523C22"/>
    <w:rsid w:val="00523E84"/>
    <w:rsid w:val="005242BB"/>
    <w:rsid w:val="005249C2"/>
    <w:rsid w:val="00525367"/>
    <w:rsid w:val="005255AE"/>
    <w:rsid w:val="00525989"/>
    <w:rsid w:val="00525B13"/>
    <w:rsid w:val="00526476"/>
    <w:rsid w:val="00526909"/>
    <w:rsid w:val="00526D8A"/>
    <w:rsid w:val="005279D3"/>
    <w:rsid w:val="005300CF"/>
    <w:rsid w:val="005301B7"/>
    <w:rsid w:val="005301D0"/>
    <w:rsid w:val="0053044E"/>
    <w:rsid w:val="00530474"/>
    <w:rsid w:val="005308CE"/>
    <w:rsid w:val="00530A5F"/>
    <w:rsid w:val="00530B3C"/>
    <w:rsid w:val="00531865"/>
    <w:rsid w:val="00531B21"/>
    <w:rsid w:val="00531B87"/>
    <w:rsid w:val="005320C1"/>
    <w:rsid w:val="005324BB"/>
    <w:rsid w:val="005324F1"/>
    <w:rsid w:val="0053261C"/>
    <w:rsid w:val="00532930"/>
    <w:rsid w:val="0053295D"/>
    <w:rsid w:val="00532FB3"/>
    <w:rsid w:val="0053333D"/>
    <w:rsid w:val="00533508"/>
    <w:rsid w:val="00533806"/>
    <w:rsid w:val="005339CC"/>
    <w:rsid w:val="00533A55"/>
    <w:rsid w:val="00533AA3"/>
    <w:rsid w:val="00533D12"/>
    <w:rsid w:val="005340FD"/>
    <w:rsid w:val="005344B7"/>
    <w:rsid w:val="00534539"/>
    <w:rsid w:val="0053486E"/>
    <w:rsid w:val="00534BA0"/>
    <w:rsid w:val="005350B7"/>
    <w:rsid w:val="005351D6"/>
    <w:rsid w:val="00535325"/>
    <w:rsid w:val="005355DC"/>
    <w:rsid w:val="00535735"/>
    <w:rsid w:val="005357A1"/>
    <w:rsid w:val="005357CA"/>
    <w:rsid w:val="00535C00"/>
    <w:rsid w:val="00535E2C"/>
    <w:rsid w:val="005363C6"/>
    <w:rsid w:val="00536614"/>
    <w:rsid w:val="00536B1E"/>
    <w:rsid w:val="00536DBD"/>
    <w:rsid w:val="0053741A"/>
    <w:rsid w:val="005376A8"/>
    <w:rsid w:val="00537BE7"/>
    <w:rsid w:val="00537EA6"/>
    <w:rsid w:val="005400DD"/>
    <w:rsid w:val="005406F7"/>
    <w:rsid w:val="00540C4E"/>
    <w:rsid w:val="00540EB5"/>
    <w:rsid w:val="00540F8C"/>
    <w:rsid w:val="00541A31"/>
    <w:rsid w:val="0054254D"/>
    <w:rsid w:val="00542591"/>
    <w:rsid w:val="00542627"/>
    <w:rsid w:val="00542892"/>
    <w:rsid w:val="00542C0D"/>
    <w:rsid w:val="00542C37"/>
    <w:rsid w:val="00542EBF"/>
    <w:rsid w:val="00542EF8"/>
    <w:rsid w:val="005433C3"/>
    <w:rsid w:val="00543583"/>
    <w:rsid w:val="005435C1"/>
    <w:rsid w:val="005436F7"/>
    <w:rsid w:val="0054381C"/>
    <w:rsid w:val="00543BE6"/>
    <w:rsid w:val="00543D82"/>
    <w:rsid w:val="00544002"/>
    <w:rsid w:val="00544536"/>
    <w:rsid w:val="00544A07"/>
    <w:rsid w:val="00544B8E"/>
    <w:rsid w:val="00544C45"/>
    <w:rsid w:val="00545176"/>
    <w:rsid w:val="0054544F"/>
    <w:rsid w:val="00545548"/>
    <w:rsid w:val="005457EF"/>
    <w:rsid w:val="00545C22"/>
    <w:rsid w:val="00545E38"/>
    <w:rsid w:val="00545EED"/>
    <w:rsid w:val="005462DB"/>
    <w:rsid w:val="00546628"/>
    <w:rsid w:val="005467AC"/>
    <w:rsid w:val="00546D9F"/>
    <w:rsid w:val="00546F46"/>
    <w:rsid w:val="00546F60"/>
    <w:rsid w:val="005470A0"/>
    <w:rsid w:val="00547447"/>
    <w:rsid w:val="00547899"/>
    <w:rsid w:val="005502B3"/>
    <w:rsid w:val="00550CD3"/>
    <w:rsid w:val="00550EC4"/>
    <w:rsid w:val="00550F99"/>
    <w:rsid w:val="0055114F"/>
    <w:rsid w:val="00551884"/>
    <w:rsid w:val="005520E3"/>
    <w:rsid w:val="0055243B"/>
    <w:rsid w:val="0055245F"/>
    <w:rsid w:val="005525A6"/>
    <w:rsid w:val="00552A61"/>
    <w:rsid w:val="00552B61"/>
    <w:rsid w:val="00552D81"/>
    <w:rsid w:val="00553158"/>
    <w:rsid w:val="005536D7"/>
    <w:rsid w:val="00553947"/>
    <w:rsid w:val="00553A04"/>
    <w:rsid w:val="00553A14"/>
    <w:rsid w:val="00553AAE"/>
    <w:rsid w:val="00553F99"/>
    <w:rsid w:val="00554790"/>
    <w:rsid w:val="00554BB4"/>
    <w:rsid w:val="00554F13"/>
    <w:rsid w:val="005556C9"/>
    <w:rsid w:val="00555E40"/>
    <w:rsid w:val="00555EF0"/>
    <w:rsid w:val="0055603C"/>
    <w:rsid w:val="00556202"/>
    <w:rsid w:val="005562D7"/>
    <w:rsid w:val="00556734"/>
    <w:rsid w:val="00556982"/>
    <w:rsid w:val="00556B04"/>
    <w:rsid w:val="0055733E"/>
    <w:rsid w:val="005573E8"/>
    <w:rsid w:val="005576D3"/>
    <w:rsid w:val="00557AD3"/>
    <w:rsid w:val="00557B7C"/>
    <w:rsid w:val="00557C0C"/>
    <w:rsid w:val="00560316"/>
    <w:rsid w:val="00560570"/>
    <w:rsid w:val="00560B04"/>
    <w:rsid w:val="005611DB"/>
    <w:rsid w:val="005614A0"/>
    <w:rsid w:val="005614C1"/>
    <w:rsid w:val="005616FF"/>
    <w:rsid w:val="00561CC8"/>
    <w:rsid w:val="00561CCC"/>
    <w:rsid w:val="00561E4D"/>
    <w:rsid w:val="00562129"/>
    <w:rsid w:val="00562347"/>
    <w:rsid w:val="0056245C"/>
    <w:rsid w:val="00562532"/>
    <w:rsid w:val="005626ED"/>
    <w:rsid w:val="00562891"/>
    <w:rsid w:val="005628D8"/>
    <w:rsid w:val="00562954"/>
    <w:rsid w:val="00562B3C"/>
    <w:rsid w:val="00563650"/>
    <w:rsid w:val="00563B26"/>
    <w:rsid w:val="00564289"/>
    <w:rsid w:val="0056473D"/>
    <w:rsid w:val="0056480F"/>
    <w:rsid w:val="005650F9"/>
    <w:rsid w:val="00565275"/>
    <w:rsid w:val="00565424"/>
    <w:rsid w:val="00565C63"/>
    <w:rsid w:val="00565DEC"/>
    <w:rsid w:val="00565E5E"/>
    <w:rsid w:val="0056631A"/>
    <w:rsid w:val="005663C1"/>
    <w:rsid w:val="00566623"/>
    <w:rsid w:val="005667A8"/>
    <w:rsid w:val="00566825"/>
    <w:rsid w:val="005668E0"/>
    <w:rsid w:val="005678A4"/>
    <w:rsid w:val="00567971"/>
    <w:rsid w:val="00567C08"/>
    <w:rsid w:val="00567DA1"/>
    <w:rsid w:val="00567E99"/>
    <w:rsid w:val="00567FBB"/>
    <w:rsid w:val="005700DC"/>
    <w:rsid w:val="00570357"/>
    <w:rsid w:val="00570528"/>
    <w:rsid w:val="00570532"/>
    <w:rsid w:val="00570719"/>
    <w:rsid w:val="005709EF"/>
    <w:rsid w:val="00570EA6"/>
    <w:rsid w:val="0057116C"/>
    <w:rsid w:val="005711C6"/>
    <w:rsid w:val="005713CE"/>
    <w:rsid w:val="00571B75"/>
    <w:rsid w:val="00571C49"/>
    <w:rsid w:val="00571D36"/>
    <w:rsid w:val="00571E54"/>
    <w:rsid w:val="0057202F"/>
    <w:rsid w:val="00572927"/>
    <w:rsid w:val="005729D3"/>
    <w:rsid w:val="00572B8C"/>
    <w:rsid w:val="0057317F"/>
    <w:rsid w:val="00573873"/>
    <w:rsid w:val="005738CA"/>
    <w:rsid w:val="0057399C"/>
    <w:rsid w:val="00573A33"/>
    <w:rsid w:val="00573A43"/>
    <w:rsid w:val="005740CF"/>
    <w:rsid w:val="00574120"/>
    <w:rsid w:val="005743AE"/>
    <w:rsid w:val="00574508"/>
    <w:rsid w:val="0057477D"/>
    <w:rsid w:val="00574ED7"/>
    <w:rsid w:val="005751AC"/>
    <w:rsid w:val="00575AC2"/>
    <w:rsid w:val="00575CA0"/>
    <w:rsid w:val="00575EB0"/>
    <w:rsid w:val="0057653E"/>
    <w:rsid w:val="00576F11"/>
    <w:rsid w:val="0057743E"/>
    <w:rsid w:val="00577485"/>
    <w:rsid w:val="00577795"/>
    <w:rsid w:val="00577E3C"/>
    <w:rsid w:val="005803BE"/>
    <w:rsid w:val="005803FF"/>
    <w:rsid w:val="00580BC8"/>
    <w:rsid w:val="00581413"/>
    <w:rsid w:val="005816C5"/>
    <w:rsid w:val="00581852"/>
    <w:rsid w:val="00581AE5"/>
    <w:rsid w:val="00581C81"/>
    <w:rsid w:val="005822CC"/>
    <w:rsid w:val="00582ADC"/>
    <w:rsid w:val="00582B11"/>
    <w:rsid w:val="00582E85"/>
    <w:rsid w:val="005833B8"/>
    <w:rsid w:val="0058344E"/>
    <w:rsid w:val="00583530"/>
    <w:rsid w:val="005835A9"/>
    <w:rsid w:val="00583A4A"/>
    <w:rsid w:val="005840EA"/>
    <w:rsid w:val="00584A8A"/>
    <w:rsid w:val="00584B88"/>
    <w:rsid w:val="00584CAA"/>
    <w:rsid w:val="00584DEF"/>
    <w:rsid w:val="0058543B"/>
    <w:rsid w:val="00585687"/>
    <w:rsid w:val="00585CF8"/>
    <w:rsid w:val="00585DBD"/>
    <w:rsid w:val="00586161"/>
    <w:rsid w:val="00586765"/>
    <w:rsid w:val="00586902"/>
    <w:rsid w:val="00586986"/>
    <w:rsid w:val="00586990"/>
    <w:rsid w:val="00586DB6"/>
    <w:rsid w:val="00586DC6"/>
    <w:rsid w:val="00586FCB"/>
    <w:rsid w:val="0058726A"/>
    <w:rsid w:val="0058759A"/>
    <w:rsid w:val="00587704"/>
    <w:rsid w:val="005878FA"/>
    <w:rsid w:val="0058790E"/>
    <w:rsid w:val="00587B23"/>
    <w:rsid w:val="00590699"/>
    <w:rsid w:val="005908D8"/>
    <w:rsid w:val="00590DD4"/>
    <w:rsid w:val="005912A3"/>
    <w:rsid w:val="0059152A"/>
    <w:rsid w:val="005917D1"/>
    <w:rsid w:val="00591D1D"/>
    <w:rsid w:val="0059234C"/>
    <w:rsid w:val="00592AA1"/>
    <w:rsid w:val="00592D81"/>
    <w:rsid w:val="00592F0D"/>
    <w:rsid w:val="005931D1"/>
    <w:rsid w:val="00593460"/>
    <w:rsid w:val="00593527"/>
    <w:rsid w:val="00593C35"/>
    <w:rsid w:val="00593E89"/>
    <w:rsid w:val="00593FE6"/>
    <w:rsid w:val="005941DC"/>
    <w:rsid w:val="005941E9"/>
    <w:rsid w:val="005942B0"/>
    <w:rsid w:val="0059436B"/>
    <w:rsid w:val="005949E1"/>
    <w:rsid w:val="00594ADC"/>
    <w:rsid w:val="00595531"/>
    <w:rsid w:val="00595615"/>
    <w:rsid w:val="0059598E"/>
    <w:rsid w:val="00595F19"/>
    <w:rsid w:val="005960A6"/>
    <w:rsid w:val="0059612A"/>
    <w:rsid w:val="0059634D"/>
    <w:rsid w:val="005964A3"/>
    <w:rsid w:val="005969A4"/>
    <w:rsid w:val="00596CF0"/>
    <w:rsid w:val="00596DDE"/>
    <w:rsid w:val="00596EA8"/>
    <w:rsid w:val="00596FF8"/>
    <w:rsid w:val="0059738E"/>
    <w:rsid w:val="005973E0"/>
    <w:rsid w:val="00597914"/>
    <w:rsid w:val="00597BE8"/>
    <w:rsid w:val="00597D59"/>
    <w:rsid w:val="00597D8A"/>
    <w:rsid w:val="005A0277"/>
    <w:rsid w:val="005A0511"/>
    <w:rsid w:val="005A1242"/>
    <w:rsid w:val="005A1E90"/>
    <w:rsid w:val="005A21BE"/>
    <w:rsid w:val="005A22DB"/>
    <w:rsid w:val="005A2305"/>
    <w:rsid w:val="005A248C"/>
    <w:rsid w:val="005A271C"/>
    <w:rsid w:val="005A2D59"/>
    <w:rsid w:val="005A3131"/>
    <w:rsid w:val="005A3155"/>
    <w:rsid w:val="005A3509"/>
    <w:rsid w:val="005A35EC"/>
    <w:rsid w:val="005A4071"/>
    <w:rsid w:val="005A4104"/>
    <w:rsid w:val="005A5A72"/>
    <w:rsid w:val="005A5D02"/>
    <w:rsid w:val="005A6080"/>
    <w:rsid w:val="005A629C"/>
    <w:rsid w:val="005A62B8"/>
    <w:rsid w:val="005A6C37"/>
    <w:rsid w:val="005A7064"/>
    <w:rsid w:val="005A780C"/>
    <w:rsid w:val="005A7E12"/>
    <w:rsid w:val="005A7E38"/>
    <w:rsid w:val="005B040F"/>
    <w:rsid w:val="005B065E"/>
    <w:rsid w:val="005B0AA3"/>
    <w:rsid w:val="005B194D"/>
    <w:rsid w:val="005B19A0"/>
    <w:rsid w:val="005B1BEB"/>
    <w:rsid w:val="005B1E21"/>
    <w:rsid w:val="005B22D4"/>
    <w:rsid w:val="005B299E"/>
    <w:rsid w:val="005B2B4B"/>
    <w:rsid w:val="005B3A91"/>
    <w:rsid w:val="005B3B33"/>
    <w:rsid w:val="005B3B3B"/>
    <w:rsid w:val="005B3BA9"/>
    <w:rsid w:val="005B3F35"/>
    <w:rsid w:val="005B4501"/>
    <w:rsid w:val="005B4E91"/>
    <w:rsid w:val="005B4F4D"/>
    <w:rsid w:val="005B520F"/>
    <w:rsid w:val="005B5364"/>
    <w:rsid w:val="005B5383"/>
    <w:rsid w:val="005B56D0"/>
    <w:rsid w:val="005B5A40"/>
    <w:rsid w:val="005B5D6D"/>
    <w:rsid w:val="005B5F8C"/>
    <w:rsid w:val="005B62AD"/>
    <w:rsid w:val="005B63DF"/>
    <w:rsid w:val="005B6B27"/>
    <w:rsid w:val="005B6CC0"/>
    <w:rsid w:val="005B74DE"/>
    <w:rsid w:val="005B760D"/>
    <w:rsid w:val="005B7CB8"/>
    <w:rsid w:val="005B7F69"/>
    <w:rsid w:val="005C0434"/>
    <w:rsid w:val="005C0527"/>
    <w:rsid w:val="005C0731"/>
    <w:rsid w:val="005C0900"/>
    <w:rsid w:val="005C1003"/>
    <w:rsid w:val="005C154B"/>
    <w:rsid w:val="005C17C7"/>
    <w:rsid w:val="005C192B"/>
    <w:rsid w:val="005C1947"/>
    <w:rsid w:val="005C20C2"/>
    <w:rsid w:val="005C21F6"/>
    <w:rsid w:val="005C232C"/>
    <w:rsid w:val="005C2354"/>
    <w:rsid w:val="005C23A8"/>
    <w:rsid w:val="005C390D"/>
    <w:rsid w:val="005C3BBB"/>
    <w:rsid w:val="005C41A4"/>
    <w:rsid w:val="005C464F"/>
    <w:rsid w:val="005C4705"/>
    <w:rsid w:val="005C5172"/>
    <w:rsid w:val="005C5359"/>
    <w:rsid w:val="005C54BA"/>
    <w:rsid w:val="005C5781"/>
    <w:rsid w:val="005C5BBA"/>
    <w:rsid w:val="005C5E8E"/>
    <w:rsid w:val="005C6386"/>
    <w:rsid w:val="005C6530"/>
    <w:rsid w:val="005C6654"/>
    <w:rsid w:val="005C68F5"/>
    <w:rsid w:val="005C6938"/>
    <w:rsid w:val="005C6B71"/>
    <w:rsid w:val="005C6BC8"/>
    <w:rsid w:val="005C6C53"/>
    <w:rsid w:val="005C72AF"/>
    <w:rsid w:val="005C7337"/>
    <w:rsid w:val="005C739B"/>
    <w:rsid w:val="005C73E4"/>
    <w:rsid w:val="005C7BC2"/>
    <w:rsid w:val="005D0541"/>
    <w:rsid w:val="005D0B1C"/>
    <w:rsid w:val="005D0B49"/>
    <w:rsid w:val="005D0B5E"/>
    <w:rsid w:val="005D1151"/>
    <w:rsid w:val="005D2277"/>
    <w:rsid w:val="005D243C"/>
    <w:rsid w:val="005D253F"/>
    <w:rsid w:val="005D288F"/>
    <w:rsid w:val="005D2F16"/>
    <w:rsid w:val="005D311B"/>
    <w:rsid w:val="005D357E"/>
    <w:rsid w:val="005D3B63"/>
    <w:rsid w:val="005D3CED"/>
    <w:rsid w:val="005D3EBF"/>
    <w:rsid w:val="005D427D"/>
    <w:rsid w:val="005D45AF"/>
    <w:rsid w:val="005D4640"/>
    <w:rsid w:val="005D46F0"/>
    <w:rsid w:val="005D4ADE"/>
    <w:rsid w:val="005D4ECC"/>
    <w:rsid w:val="005D4F99"/>
    <w:rsid w:val="005D5166"/>
    <w:rsid w:val="005D51B3"/>
    <w:rsid w:val="005D5605"/>
    <w:rsid w:val="005D5698"/>
    <w:rsid w:val="005D5A87"/>
    <w:rsid w:val="005D5DEF"/>
    <w:rsid w:val="005D6D93"/>
    <w:rsid w:val="005D6F5E"/>
    <w:rsid w:val="005D775D"/>
    <w:rsid w:val="005D784E"/>
    <w:rsid w:val="005D7937"/>
    <w:rsid w:val="005D7FD3"/>
    <w:rsid w:val="005E0119"/>
    <w:rsid w:val="005E0400"/>
    <w:rsid w:val="005E0465"/>
    <w:rsid w:val="005E0631"/>
    <w:rsid w:val="005E064F"/>
    <w:rsid w:val="005E0F33"/>
    <w:rsid w:val="005E1172"/>
    <w:rsid w:val="005E130F"/>
    <w:rsid w:val="005E162D"/>
    <w:rsid w:val="005E1803"/>
    <w:rsid w:val="005E1817"/>
    <w:rsid w:val="005E1F68"/>
    <w:rsid w:val="005E2183"/>
    <w:rsid w:val="005E26BC"/>
    <w:rsid w:val="005E2FBF"/>
    <w:rsid w:val="005E318E"/>
    <w:rsid w:val="005E32AF"/>
    <w:rsid w:val="005E3720"/>
    <w:rsid w:val="005E38B6"/>
    <w:rsid w:val="005E391C"/>
    <w:rsid w:val="005E3972"/>
    <w:rsid w:val="005E3B32"/>
    <w:rsid w:val="005E3D3B"/>
    <w:rsid w:val="005E40B6"/>
    <w:rsid w:val="005E42C0"/>
    <w:rsid w:val="005E4545"/>
    <w:rsid w:val="005E4D73"/>
    <w:rsid w:val="005E4E13"/>
    <w:rsid w:val="005E4EE0"/>
    <w:rsid w:val="005E4FB1"/>
    <w:rsid w:val="005E51A0"/>
    <w:rsid w:val="005E5387"/>
    <w:rsid w:val="005E540A"/>
    <w:rsid w:val="005E55E4"/>
    <w:rsid w:val="005E575D"/>
    <w:rsid w:val="005E5E5B"/>
    <w:rsid w:val="005E6329"/>
    <w:rsid w:val="005E6DDD"/>
    <w:rsid w:val="005E7089"/>
    <w:rsid w:val="005E7339"/>
    <w:rsid w:val="005E78CC"/>
    <w:rsid w:val="005E7952"/>
    <w:rsid w:val="005E798F"/>
    <w:rsid w:val="005E7A5A"/>
    <w:rsid w:val="005F027F"/>
    <w:rsid w:val="005F054B"/>
    <w:rsid w:val="005F0D0C"/>
    <w:rsid w:val="005F0D4A"/>
    <w:rsid w:val="005F0DC0"/>
    <w:rsid w:val="005F1532"/>
    <w:rsid w:val="005F197F"/>
    <w:rsid w:val="005F1B31"/>
    <w:rsid w:val="005F1DA3"/>
    <w:rsid w:val="005F1F82"/>
    <w:rsid w:val="005F22CB"/>
    <w:rsid w:val="005F2D46"/>
    <w:rsid w:val="005F2D5F"/>
    <w:rsid w:val="005F3164"/>
    <w:rsid w:val="005F326F"/>
    <w:rsid w:val="005F3550"/>
    <w:rsid w:val="005F3828"/>
    <w:rsid w:val="005F3886"/>
    <w:rsid w:val="005F3DA1"/>
    <w:rsid w:val="005F3E4D"/>
    <w:rsid w:val="005F3EED"/>
    <w:rsid w:val="005F431A"/>
    <w:rsid w:val="005F4D17"/>
    <w:rsid w:val="005F4F46"/>
    <w:rsid w:val="005F51C7"/>
    <w:rsid w:val="005F5539"/>
    <w:rsid w:val="005F569F"/>
    <w:rsid w:val="005F5BAC"/>
    <w:rsid w:val="005F61D5"/>
    <w:rsid w:val="005F6639"/>
    <w:rsid w:val="005F671D"/>
    <w:rsid w:val="005F7251"/>
    <w:rsid w:val="005F72A0"/>
    <w:rsid w:val="005F7D57"/>
    <w:rsid w:val="005F7ED4"/>
    <w:rsid w:val="0060000A"/>
    <w:rsid w:val="006000EB"/>
    <w:rsid w:val="0060066E"/>
    <w:rsid w:val="00600E75"/>
    <w:rsid w:val="00600F1D"/>
    <w:rsid w:val="00600F50"/>
    <w:rsid w:val="006017A5"/>
    <w:rsid w:val="00601904"/>
    <w:rsid w:val="00601C10"/>
    <w:rsid w:val="00601EDD"/>
    <w:rsid w:val="00601F4A"/>
    <w:rsid w:val="00602123"/>
    <w:rsid w:val="0060233F"/>
    <w:rsid w:val="006024EB"/>
    <w:rsid w:val="0060280E"/>
    <w:rsid w:val="00602A52"/>
    <w:rsid w:val="00602B9F"/>
    <w:rsid w:val="00602ECF"/>
    <w:rsid w:val="00602FCB"/>
    <w:rsid w:val="006031E3"/>
    <w:rsid w:val="0060337B"/>
    <w:rsid w:val="006035DF"/>
    <w:rsid w:val="0060389D"/>
    <w:rsid w:val="00603F01"/>
    <w:rsid w:val="00603F90"/>
    <w:rsid w:val="006044AA"/>
    <w:rsid w:val="0060477B"/>
    <w:rsid w:val="00604821"/>
    <w:rsid w:val="00604D7D"/>
    <w:rsid w:val="006053DB"/>
    <w:rsid w:val="006055C5"/>
    <w:rsid w:val="00605650"/>
    <w:rsid w:val="0060565B"/>
    <w:rsid w:val="0060580E"/>
    <w:rsid w:val="006059A5"/>
    <w:rsid w:val="00605B5B"/>
    <w:rsid w:val="0060628B"/>
    <w:rsid w:val="00606B63"/>
    <w:rsid w:val="00607398"/>
    <w:rsid w:val="00607415"/>
    <w:rsid w:val="00607832"/>
    <w:rsid w:val="006079DE"/>
    <w:rsid w:val="00610105"/>
    <w:rsid w:val="00610486"/>
    <w:rsid w:val="00610543"/>
    <w:rsid w:val="0061081D"/>
    <w:rsid w:val="00610CA1"/>
    <w:rsid w:val="00610CCB"/>
    <w:rsid w:val="00610E3A"/>
    <w:rsid w:val="00611101"/>
    <w:rsid w:val="00611199"/>
    <w:rsid w:val="00612253"/>
    <w:rsid w:val="00612292"/>
    <w:rsid w:val="00612AFF"/>
    <w:rsid w:val="00612FC8"/>
    <w:rsid w:val="00613039"/>
    <w:rsid w:val="0061304C"/>
    <w:rsid w:val="00613104"/>
    <w:rsid w:val="006133A2"/>
    <w:rsid w:val="00613C2B"/>
    <w:rsid w:val="00613DA9"/>
    <w:rsid w:val="00613E07"/>
    <w:rsid w:val="00613E9D"/>
    <w:rsid w:val="006140F5"/>
    <w:rsid w:val="0061430D"/>
    <w:rsid w:val="0061432B"/>
    <w:rsid w:val="006144FD"/>
    <w:rsid w:val="00614713"/>
    <w:rsid w:val="00614A64"/>
    <w:rsid w:val="00614AE5"/>
    <w:rsid w:val="00615448"/>
    <w:rsid w:val="006159A8"/>
    <w:rsid w:val="00615F62"/>
    <w:rsid w:val="006162EE"/>
    <w:rsid w:val="00616866"/>
    <w:rsid w:val="00616D6D"/>
    <w:rsid w:val="0061702C"/>
    <w:rsid w:val="0061759E"/>
    <w:rsid w:val="00617A33"/>
    <w:rsid w:val="0062048B"/>
    <w:rsid w:val="00620998"/>
    <w:rsid w:val="0062112C"/>
    <w:rsid w:val="0062151A"/>
    <w:rsid w:val="00621527"/>
    <w:rsid w:val="006216FC"/>
    <w:rsid w:val="00621BAF"/>
    <w:rsid w:val="00621CA5"/>
    <w:rsid w:val="00621DC9"/>
    <w:rsid w:val="00621F52"/>
    <w:rsid w:val="00622454"/>
    <w:rsid w:val="00622455"/>
    <w:rsid w:val="0062285F"/>
    <w:rsid w:val="0062312C"/>
    <w:rsid w:val="0062314B"/>
    <w:rsid w:val="006236F9"/>
    <w:rsid w:val="006237CB"/>
    <w:rsid w:val="00623997"/>
    <w:rsid w:val="006242C3"/>
    <w:rsid w:val="0062431F"/>
    <w:rsid w:val="006248E4"/>
    <w:rsid w:val="00624A80"/>
    <w:rsid w:val="00624FCC"/>
    <w:rsid w:val="006254C2"/>
    <w:rsid w:val="006255A5"/>
    <w:rsid w:val="00625ABE"/>
    <w:rsid w:val="00626A1E"/>
    <w:rsid w:val="00626DB0"/>
    <w:rsid w:val="0062741A"/>
    <w:rsid w:val="00627517"/>
    <w:rsid w:val="00627980"/>
    <w:rsid w:val="00630624"/>
    <w:rsid w:val="0063087C"/>
    <w:rsid w:val="00630A75"/>
    <w:rsid w:val="00630AEA"/>
    <w:rsid w:val="00631514"/>
    <w:rsid w:val="006315E9"/>
    <w:rsid w:val="00631B0F"/>
    <w:rsid w:val="00631B79"/>
    <w:rsid w:val="00631C29"/>
    <w:rsid w:val="00631EA5"/>
    <w:rsid w:val="00631FD1"/>
    <w:rsid w:val="0063228F"/>
    <w:rsid w:val="006322EC"/>
    <w:rsid w:val="00632537"/>
    <w:rsid w:val="006328AB"/>
    <w:rsid w:val="006329FC"/>
    <w:rsid w:val="00632A86"/>
    <w:rsid w:val="00632BDC"/>
    <w:rsid w:val="00632C2F"/>
    <w:rsid w:val="00632E18"/>
    <w:rsid w:val="006335ED"/>
    <w:rsid w:val="00633CDC"/>
    <w:rsid w:val="00633ED4"/>
    <w:rsid w:val="00633FA1"/>
    <w:rsid w:val="00633FAB"/>
    <w:rsid w:val="00634599"/>
    <w:rsid w:val="006345EC"/>
    <w:rsid w:val="00634750"/>
    <w:rsid w:val="00634CB3"/>
    <w:rsid w:val="00634FEE"/>
    <w:rsid w:val="00635485"/>
    <w:rsid w:val="006354E7"/>
    <w:rsid w:val="00635842"/>
    <w:rsid w:val="00635A03"/>
    <w:rsid w:val="00635CE4"/>
    <w:rsid w:val="006366DC"/>
    <w:rsid w:val="00636CE6"/>
    <w:rsid w:val="00636EE0"/>
    <w:rsid w:val="00636F5B"/>
    <w:rsid w:val="0063763C"/>
    <w:rsid w:val="0063799C"/>
    <w:rsid w:val="006379AB"/>
    <w:rsid w:val="00637E64"/>
    <w:rsid w:val="00637E7E"/>
    <w:rsid w:val="00640119"/>
    <w:rsid w:val="00640133"/>
    <w:rsid w:val="00640275"/>
    <w:rsid w:val="00640369"/>
    <w:rsid w:val="00640372"/>
    <w:rsid w:val="0064040B"/>
    <w:rsid w:val="006407A1"/>
    <w:rsid w:val="00640861"/>
    <w:rsid w:val="006408CF"/>
    <w:rsid w:val="006408F0"/>
    <w:rsid w:val="006408FE"/>
    <w:rsid w:val="00640E1F"/>
    <w:rsid w:val="006413AA"/>
    <w:rsid w:val="006415E6"/>
    <w:rsid w:val="00641670"/>
    <w:rsid w:val="0064173C"/>
    <w:rsid w:val="006417F7"/>
    <w:rsid w:val="006419E3"/>
    <w:rsid w:val="00641A1F"/>
    <w:rsid w:val="00642127"/>
    <w:rsid w:val="00642277"/>
    <w:rsid w:val="00642515"/>
    <w:rsid w:val="006427C4"/>
    <w:rsid w:val="00642931"/>
    <w:rsid w:val="00642C11"/>
    <w:rsid w:val="00642D0F"/>
    <w:rsid w:val="00642EB2"/>
    <w:rsid w:val="006434A5"/>
    <w:rsid w:val="006436AE"/>
    <w:rsid w:val="00643C4B"/>
    <w:rsid w:val="0064403B"/>
    <w:rsid w:val="0064431B"/>
    <w:rsid w:val="0064496B"/>
    <w:rsid w:val="00644A43"/>
    <w:rsid w:val="006452EB"/>
    <w:rsid w:val="00645371"/>
    <w:rsid w:val="0064581F"/>
    <w:rsid w:val="00645C23"/>
    <w:rsid w:val="00645D5B"/>
    <w:rsid w:val="00646318"/>
    <w:rsid w:val="00646337"/>
    <w:rsid w:val="0064655C"/>
    <w:rsid w:val="0064699E"/>
    <w:rsid w:val="00646B75"/>
    <w:rsid w:val="00646C68"/>
    <w:rsid w:val="00646E39"/>
    <w:rsid w:val="00647D70"/>
    <w:rsid w:val="00650058"/>
    <w:rsid w:val="00650172"/>
    <w:rsid w:val="0065033A"/>
    <w:rsid w:val="006509D4"/>
    <w:rsid w:val="00650D85"/>
    <w:rsid w:val="00650E71"/>
    <w:rsid w:val="00651443"/>
    <w:rsid w:val="00651755"/>
    <w:rsid w:val="0065176A"/>
    <w:rsid w:val="00651CB5"/>
    <w:rsid w:val="0065213E"/>
    <w:rsid w:val="00652BB3"/>
    <w:rsid w:val="00652BBE"/>
    <w:rsid w:val="006536A4"/>
    <w:rsid w:val="00653B34"/>
    <w:rsid w:val="00653B72"/>
    <w:rsid w:val="00654184"/>
    <w:rsid w:val="00654A25"/>
    <w:rsid w:val="00654A58"/>
    <w:rsid w:val="00654A74"/>
    <w:rsid w:val="006552EA"/>
    <w:rsid w:val="00655459"/>
    <w:rsid w:val="00655569"/>
    <w:rsid w:val="00655814"/>
    <w:rsid w:val="00655E80"/>
    <w:rsid w:val="00656030"/>
    <w:rsid w:val="006561A3"/>
    <w:rsid w:val="00656AF1"/>
    <w:rsid w:val="00656FEC"/>
    <w:rsid w:val="006570E1"/>
    <w:rsid w:val="0065769A"/>
    <w:rsid w:val="00657796"/>
    <w:rsid w:val="00657E9B"/>
    <w:rsid w:val="006602BA"/>
    <w:rsid w:val="00660502"/>
    <w:rsid w:val="006606D7"/>
    <w:rsid w:val="00660C35"/>
    <w:rsid w:val="00660C43"/>
    <w:rsid w:val="00661696"/>
    <w:rsid w:val="0066173A"/>
    <w:rsid w:val="00661E10"/>
    <w:rsid w:val="006623E4"/>
    <w:rsid w:val="0066255B"/>
    <w:rsid w:val="0066264E"/>
    <w:rsid w:val="006628C5"/>
    <w:rsid w:val="00662D45"/>
    <w:rsid w:val="00662EFA"/>
    <w:rsid w:val="00663268"/>
    <w:rsid w:val="0066355B"/>
    <w:rsid w:val="00663AB0"/>
    <w:rsid w:val="00663B6D"/>
    <w:rsid w:val="00663C49"/>
    <w:rsid w:val="00663D6C"/>
    <w:rsid w:val="00663FF5"/>
    <w:rsid w:val="006640B3"/>
    <w:rsid w:val="006649A9"/>
    <w:rsid w:val="00664D6D"/>
    <w:rsid w:val="00665003"/>
    <w:rsid w:val="00665418"/>
    <w:rsid w:val="0066549E"/>
    <w:rsid w:val="00665F96"/>
    <w:rsid w:val="0066630A"/>
    <w:rsid w:val="00666338"/>
    <w:rsid w:val="006667A5"/>
    <w:rsid w:val="00666BCF"/>
    <w:rsid w:val="00666C62"/>
    <w:rsid w:val="00666C6F"/>
    <w:rsid w:val="0066720E"/>
    <w:rsid w:val="0066763F"/>
    <w:rsid w:val="00667AA7"/>
    <w:rsid w:val="00667DC8"/>
    <w:rsid w:val="00670331"/>
    <w:rsid w:val="00670BD4"/>
    <w:rsid w:val="00670CBF"/>
    <w:rsid w:val="00670DCA"/>
    <w:rsid w:val="00671812"/>
    <w:rsid w:val="006718F9"/>
    <w:rsid w:val="0067252D"/>
    <w:rsid w:val="00672BB5"/>
    <w:rsid w:val="00672DB9"/>
    <w:rsid w:val="00673090"/>
    <w:rsid w:val="00673210"/>
    <w:rsid w:val="00673BA0"/>
    <w:rsid w:val="00673BD1"/>
    <w:rsid w:val="006751E0"/>
    <w:rsid w:val="00675296"/>
    <w:rsid w:val="006753ED"/>
    <w:rsid w:val="0067576D"/>
    <w:rsid w:val="00675AB5"/>
    <w:rsid w:val="00675D29"/>
    <w:rsid w:val="00675DAE"/>
    <w:rsid w:val="00676773"/>
    <w:rsid w:val="00676C03"/>
    <w:rsid w:val="00676EE4"/>
    <w:rsid w:val="0067726C"/>
    <w:rsid w:val="00677311"/>
    <w:rsid w:val="00677322"/>
    <w:rsid w:val="00677938"/>
    <w:rsid w:val="006804B1"/>
    <w:rsid w:val="00680534"/>
    <w:rsid w:val="00680E3C"/>
    <w:rsid w:val="00681526"/>
    <w:rsid w:val="0068154F"/>
    <w:rsid w:val="00681D51"/>
    <w:rsid w:val="00682006"/>
    <w:rsid w:val="0068260F"/>
    <w:rsid w:val="00682B55"/>
    <w:rsid w:val="00682E02"/>
    <w:rsid w:val="00682FC1"/>
    <w:rsid w:val="00683104"/>
    <w:rsid w:val="006831B5"/>
    <w:rsid w:val="006833DE"/>
    <w:rsid w:val="006837CA"/>
    <w:rsid w:val="00683826"/>
    <w:rsid w:val="006838A0"/>
    <w:rsid w:val="00683927"/>
    <w:rsid w:val="00683AED"/>
    <w:rsid w:val="00684485"/>
    <w:rsid w:val="00684A4B"/>
    <w:rsid w:val="006850F2"/>
    <w:rsid w:val="00685287"/>
    <w:rsid w:val="0068572F"/>
    <w:rsid w:val="006857E6"/>
    <w:rsid w:val="0068583A"/>
    <w:rsid w:val="00685BF3"/>
    <w:rsid w:val="00685F3B"/>
    <w:rsid w:val="00686661"/>
    <w:rsid w:val="006869CC"/>
    <w:rsid w:val="00686BCD"/>
    <w:rsid w:val="00686BD3"/>
    <w:rsid w:val="00687656"/>
    <w:rsid w:val="0068765F"/>
    <w:rsid w:val="006906A2"/>
    <w:rsid w:val="00690C69"/>
    <w:rsid w:val="00691321"/>
    <w:rsid w:val="0069139D"/>
    <w:rsid w:val="00691586"/>
    <w:rsid w:val="0069192B"/>
    <w:rsid w:val="00691A15"/>
    <w:rsid w:val="00691D63"/>
    <w:rsid w:val="00691F22"/>
    <w:rsid w:val="006921AA"/>
    <w:rsid w:val="0069263D"/>
    <w:rsid w:val="0069284B"/>
    <w:rsid w:val="00692C0E"/>
    <w:rsid w:val="0069337B"/>
    <w:rsid w:val="00693AC2"/>
    <w:rsid w:val="00693B6E"/>
    <w:rsid w:val="00693CE6"/>
    <w:rsid w:val="00693E42"/>
    <w:rsid w:val="00693F5F"/>
    <w:rsid w:val="0069423D"/>
    <w:rsid w:val="006942B1"/>
    <w:rsid w:val="006944AD"/>
    <w:rsid w:val="00694761"/>
    <w:rsid w:val="0069496E"/>
    <w:rsid w:val="0069509C"/>
    <w:rsid w:val="0069548B"/>
    <w:rsid w:val="006955C0"/>
    <w:rsid w:val="00695A9C"/>
    <w:rsid w:val="00695C41"/>
    <w:rsid w:val="00695D3D"/>
    <w:rsid w:val="0069603E"/>
    <w:rsid w:val="00696076"/>
    <w:rsid w:val="0069616B"/>
    <w:rsid w:val="006962A1"/>
    <w:rsid w:val="0069639A"/>
    <w:rsid w:val="00696518"/>
    <w:rsid w:val="006967A2"/>
    <w:rsid w:val="00696FC9"/>
    <w:rsid w:val="00697C2E"/>
    <w:rsid w:val="00697D5D"/>
    <w:rsid w:val="006A041E"/>
    <w:rsid w:val="006A056F"/>
    <w:rsid w:val="006A0C40"/>
    <w:rsid w:val="006A0D08"/>
    <w:rsid w:val="006A0DD5"/>
    <w:rsid w:val="006A0DF8"/>
    <w:rsid w:val="006A0EDC"/>
    <w:rsid w:val="006A0F34"/>
    <w:rsid w:val="006A0FFD"/>
    <w:rsid w:val="006A16A1"/>
    <w:rsid w:val="006A172F"/>
    <w:rsid w:val="006A1D08"/>
    <w:rsid w:val="006A1F7E"/>
    <w:rsid w:val="006A2684"/>
    <w:rsid w:val="006A2A8D"/>
    <w:rsid w:val="006A2C32"/>
    <w:rsid w:val="006A2D19"/>
    <w:rsid w:val="006A2ED0"/>
    <w:rsid w:val="006A3033"/>
    <w:rsid w:val="006A31A3"/>
    <w:rsid w:val="006A3A67"/>
    <w:rsid w:val="006A3AD2"/>
    <w:rsid w:val="006A40ED"/>
    <w:rsid w:val="006A4AD5"/>
    <w:rsid w:val="006A4C60"/>
    <w:rsid w:val="006A4DC4"/>
    <w:rsid w:val="006A4E14"/>
    <w:rsid w:val="006A4FEC"/>
    <w:rsid w:val="006A51A3"/>
    <w:rsid w:val="006A52CA"/>
    <w:rsid w:val="006A6195"/>
    <w:rsid w:val="006A6284"/>
    <w:rsid w:val="006A6609"/>
    <w:rsid w:val="006A6627"/>
    <w:rsid w:val="006A676F"/>
    <w:rsid w:val="006A6A2A"/>
    <w:rsid w:val="006A7458"/>
    <w:rsid w:val="006A7695"/>
    <w:rsid w:val="006A7CFA"/>
    <w:rsid w:val="006A7ECC"/>
    <w:rsid w:val="006B04FD"/>
    <w:rsid w:val="006B0892"/>
    <w:rsid w:val="006B090D"/>
    <w:rsid w:val="006B0A2D"/>
    <w:rsid w:val="006B0BEC"/>
    <w:rsid w:val="006B0C92"/>
    <w:rsid w:val="006B10F9"/>
    <w:rsid w:val="006B136F"/>
    <w:rsid w:val="006B1F81"/>
    <w:rsid w:val="006B2325"/>
    <w:rsid w:val="006B23E5"/>
    <w:rsid w:val="006B2721"/>
    <w:rsid w:val="006B27D8"/>
    <w:rsid w:val="006B2BFE"/>
    <w:rsid w:val="006B33B8"/>
    <w:rsid w:val="006B38D3"/>
    <w:rsid w:val="006B3CF7"/>
    <w:rsid w:val="006B419D"/>
    <w:rsid w:val="006B4250"/>
    <w:rsid w:val="006B459E"/>
    <w:rsid w:val="006B45FF"/>
    <w:rsid w:val="006B4640"/>
    <w:rsid w:val="006B4706"/>
    <w:rsid w:val="006B48DA"/>
    <w:rsid w:val="006B4D96"/>
    <w:rsid w:val="006B4E99"/>
    <w:rsid w:val="006B55B8"/>
    <w:rsid w:val="006B57AD"/>
    <w:rsid w:val="006B5BBC"/>
    <w:rsid w:val="006B5CD8"/>
    <w:rsid w:val="006B604D"/>
    <w:rsid w:val="006B6191"/>
    <w:rsid w:val="006B6741"/>
    <w:rsid w:val="006B67ED"/>
    <w:rsid w:val="006B70D1"/>
    <w:rsid w:val="006B75A1"/>
    <w:rsid w:val="006B7A74"/>
    <w:rsid w:val="006C0324"/>
    <w:rsid w:val="006C0465"/>
    <w:rsid w:val="006C058A"/>
    <w:rsid w:val="006C074E"/>
    <w:rsid w:val="006C0AEF"/>
    <w:rsid w:val="006C1217"/>
    <w:rsid w:val="006C13C8"/>
    <w:rsid w:val="006C1FE8"/>
    <w:rsid w:val="006C24F0"/>
    <w:rsid w:val="006C2D2B"/>
    <w:rsid w:val="006C2FA8"/>
    <w:rsid w:val="006C31D6"/>
    <w:rsid w:val="006C3365"/>
    <w:rsid w:val="006C33DE"/>
    <w:rsid w:val="006C3B64"/>
    <w:rsid w:val="006C3B8F"/>
    <w:rsid w:val="006C3BF9"/>
    <w:rsid w:val="006C404F"/>
    <w:rsid w:val="006C42B4"/>
    <w:rsid w:val="006C4474"/>
    <w:rsid w:val="006C474D"/>
    <w:rsid w:val="006C4B7A"/>
    <w:rsid w:val="006C4C1C"/>
    <w:rsid w:val="006C4FF8"/>
    <w:rsid w:val="006C5107"/>
    <w:rsid w:val="006C5253"/>
    <w:rsid w:val="006C588B"/>
    <w:rsid w:val="006C593C"/>
    <w:rsid w:val="006C5D6B"/>
    <w:rsid w:val="006C5DB1"/>
    <w:rsid w:val="006C5EC8"/>
    <w:rsid w:val="006C6632"/>
    <w:rsid w:val="006C663A"/>
    <w:rsid w:val="006C685F"/>
    <w:rsid w:val="006C6F36"/>
    <w:rsid w:val="006C773B"/>
    <w:rsid w:val="006C775C"/>
    <w:rsid w:val="006C7A54"/>
    <w:rsid w:val="006C7C14"/>
    <w:rsid w:val="006C7EB8"/>
    <w:rsid w:val="006C7F49"/>
    <w:rsid w:val="006C7F6F"/>
    <w:rsid w:val="006D00E0"/>
    <w:rsid w:val="006D0572"/>
    <w:rsid w:val="006D0D20"/>
    <w:rsid w:val="006D0D7C"/>
    <w:rsid w:val="006D0D8D"/>
    <w:rsid w:val="006D12FC"/>
    <w:rsid w:val="006D136E"/>
    <w:rsid w:val="006D1509"/>
    <w:rsid w:val="006D21B7"/>
    <w:rsid w:val="006D25CD"/>
    <w:rsid w:val="006D2697"/>
    <w:rsid w:val="006D2844"/>
    <w:rsid w:val="006D2E03"/>
    <w:rsid w:val="006D2E28"/>
    <w:rsid w:val="006D2E5E"/>
    <w:rsid w:val="006D3814"/>
    <w:rsid w:val="006D39F3"/>
    <w:rsid w:val="006D3B99"/>
    <w:rsid w:val="006D3EBE"/>
    <w:rsid w:val="006D453E"/>
    <w:rsid w:val="006D45FC"/>
    <w:rsid w:val="006D4720"/>
    <w:rsid w:val="006D499F"/>
    <w:rsid w:val="006D4BC9"/>
    <w:rsid w:val="006D4F09"/>
    <w:rsid w:val="006D50D0"/>
    <w:rsid w:val="006D5310"/>
    <w:rsid w:val="006D57C7"/>
    <w:rsid w:val="006D5A8C"/>
    <w:rsid w:val="006D6491"/>
    <w:rsid w:val="006D6B91"/>
    <w:rsid w:val="006D6F18"/>
    <w:rsid w:val="006D6FF0"/>
    <w:rsid w:val="006D7C23"/>
    <w:rsid w:val="006E00F0"/>
    <w:rsid w:val="006E0846"/>
    <w:rsid w:val="006E0D27"/>
    <w:rsid w:val="006E0DAC"/>
    <w:rsid w:val="006E0DB1"/>
    <w:rsid w:val="006E0FE9"/>
    <w:rsid w:val="006E1580"/>
    <w:rsid w:val="006E1664"/>
    <w:rsid w:val="006E172B"/>
    <w:rsid w:val="006E17BD"/>
    <w:rsid w:val="006E18BF"/>
    <w:rsid w:val="006E1EDF"/>
    <w:rsid w:val="006E1F7E"/>
    <w:rsid w:val="006E2038"/>
    <w:rsid w:val="006E2128"/>
    <w:rsid w:val="006E2213"/>
    <w:rsid w:val="006E25E4"/>
    <w:rsid w:val="006E28CB"/>
    <w:rsid w:val="006E28D9"/>
    <w:rsid w:val="006E2DD8"/>
    <w:rsid w:val="006E300B"/>
    <w:rsid w:val="006E3190"/>
    <w:rsid w:val="006E3588"/>
    <w:rsid w:val="006E361F"/>
    <w:rsid w:val="006E39B7"/>
    <w:rsid w:val="006E3AFE"/>
    <w:rsid w:val="006E3C37"/>
    <w:rsid w:val="006E3EA6"/>
    <w:rsid w:val="006E4080"/>
    <w:rsid w:val="006E46C3"/>
    <w:rsid w:val="006E48D2"/>
    <w:rsid w:val="006E4ED6"/>
    <w:rsid w:val="006E5371"/>
    <w:rsid w:val="006E5FB5"/>
    <w:rsid w:val="006E64E2"/>
    <w:rsid w:val="006E6655"/>
    <w:rsid w:val="006E67F6"/>
    <w:rsid w:val="006E6828"/>
    <w:rsid w:val="006E6B30"/>
    <w:rsid w:val="006E6F54"/>
    <w:rsid w:val="006E71D2"/>
    <w:rsid w:val="006E71DD"/>
    <w:rsid w:val="006E737A"/>
    <w:rsid w:val="006E74D8"/>
    <w:rsid w:val="006F0011"/>
    <w:rsid w:val="006F013E"/>
    <w:rsid w:val="006F0227"/>
    <w:rsid w:val="006F0841"/>
    <w:rsid w:val="006F1680"/>
    <w:rsid w:val="006F1B03"/>
    <w:rsid w:val="006F1C3B"/>
    <w:rsid w:val="006F1C69"/>
    <w:rsid w:val="006F1ECA"/>
    <w:rsid w:val="006F2349"/>
    <w:rsid w:val="006F2606"/>
    <w:rsid w:val="006F285F"/>
    <w:rsid w:val="006F2E1A"/>
    <w:rsid w:val="006F30AD"/>
    <w:rsid w:val="006F30B6"/>
    <w:rsid w:val="006F3165"/>
    <w:rsid w:val="006F330E"/>
    <w:rsid w:val="006F33B8"/>
    <w:rsid w:val="006F36B1"/>
    <w:rsid w:val="006F395B"/>
    <w:rsid w:val="006F396C"/>
    <w:rsid w:val="006F4009"/>
    <w:rsid w:val="006F46E9"/>
    <w:rsid w:val="006F471B"/>
    <w:rsid w:val="006F4954"/>
    <w:rsid w:val="006F4B6F"/>
    <w:rsid w:val="006F5079"/>
    <w:rsid w:val="006F5231"/>
    <w:rsid w:val="006F53F9"/>
    <w:rsid w:val="006F5498"/>
    <w:rsid w:val="006F54E1"/>
    <w:rsid w:val="006F5DFA"/>
    <w:rsid w:val="006F6C98"/>
    <w:rsid w:val="006F6F2C"/>
    <w:rsid w:val="006F6FFD"/>
    <w:rsid w:val="006F7A22"/>
    <w:rsid w:val="006F7F99"/>
    <w:rsid w:val="007001BC"/>
    <w:rsid w:val="00700424"/>
    <w:rsid w:val="00700740"/>
    <w:rsid w:val="00700769"/>
    <w:rsid w:val="0070079F"/>
    <w:rsid w:val="0070087B"/>
    <w:rsid w:val="00700D42"/>
    <w:rsid w:val="00700E76"/>
    <w:rsid w:val="00701055"/>
    <w:rsid w:val="00701067"/>
    <w:rsid w:val="00701090"/>
    <w:rsid w:val="007011E0"/>
    <w:rsid w:val="0070130C"/>
    <w:rsid w:val="007016FE"/>
    <w:rsid w:val="0070170B"/>
    <w:rsid w:val="00702224"/>
    <w:rsid w:val="0070268C"/>
    <w:rsid w:val="00702839"/>
    <w:rsid w:val="00702A9A"/>
    <w:rsid w:val="00702E3D"/>
    <w:rsid w:val="00702E88"/>
    <w:rsid w:val="00703140"/>
    <w:rsid w:val="0070392A"/>
    <w:rsid w:val="00703B72"/>
    <w:rsid w:val="00703D01"/>
    <w:rsid w:val="007042D6"/>
    <w:rsid w:val="0070449E"/>
    <w:rsid w:val="00704774"/>
    <w:rsid w:val="00704B0A"/>
    <w:rsid w:val="00704FB0"/>
    <w:rsid w:val="0070509C"/>
    <w:rsid w:val="00705130"/>
    <w:rsid w:val="0070537D"/>
    <w:rsid w:val="007053D8"/>
    <w:rsid w:val="00705599"/>
    <w:rsid w:val="00705835"/>
    <w:rsid w:val="00705868"/>
    <w:rsid w:val="00705ABC"/>
    <w:rsid w:val="00705C19"/>
    <w:rsid w:val="00705CAC"/>
    <w:rsid w:val="007060D4"/>
    <w:rsid w:val="0070658E"/>
    <w:rsid w:val="00706694"/>
    <w:rsid w:val="007066CC"/>
    <w:rsid w:val="00706D16"/>
    <w:rsid w:val="00706F6A"/>
    <w:rsid w:val="007070A0"/>
    <w:rsid w:val="00707329"/>
    <w:rsid w:val="00707AF0"/>
    <w:rsid w:val="00707B12"/>
    <w:rsid w:val="00707ED2"/>
    <w:rsid w:val="007102CB"/>
    <w:rsid w:val="00710667"/>
    <w:rsid w:val="00711167"/>
    <w:rsid w:val="0071117B"/>
    <w:rsid w:val="0071167D"/>
    <w:rsid w:val="007117DA"/>
    <w:rsid w:val="00711825"/>
    <w:rsid w:val="00711AAE"/>
    <w:rsid w:val="00711EDA"/>
    <w:rsid w:val="00712437"/>
    <w:rsid w:val="007129F1"/>
    <w:rsid w:val="00712AE2"/>
    <w:rsid w:val="00712C7D"/>
    <w:rsid w:val="00712E3B"/>
    <w:rsid w:val="00713B4A"/>
    <w:rsid w:val="00713CB1"/>
    <w:rsid w:val="007141F3"/>
    <w:rsid w:val="00714307"/>
    <w:rsid w:val="007143A7"/>
    <w:rsid w:val="0071463E"/>
    <w:rsid w:val="007149AE"/>
    <w:rsid w:val="007152D4"/>
    <w:rsid w:val="00715407"/>
    <w:rsid w:val="00715487"/>
    <w:rsid w:val="007155BB"/>
    <w:rsid w:val="007157D0"/>
    <w:rsid w:val="00715A95"/>
    <w:rsid w:val="00715B88"/>
    <w:rsid w:val="00715F69"/>
    <w:rsid w:val="007160A6"/>
    <w:rsid w:val="00716296"/>
    <w:rsid w:val="00716512"/>
    <w:rsid w:val="007166A0"/>
    <w:rsid w:val="00716AAB"/>
    <w:rsid w:val="00716F54"/>
    <w:rsid w:val="007171E0"/>
    <w:rsid w:val="00717232"/>
    <w:rsid w:val="0071768B"/>
    <w:rsid w:val="0071784E"/>
    <w:rsid w:val="00717B11"/>
    <w:rsid w:val="00717D8D"/>
    <w:rsid w:val="00720A2E"/>
    <w:rsid w:val="0072127D"/>
    <w:rsid w:val="007213DF"/>
    <w:rsid w:val="00721EB7"/>
    <w:rsid w:val="00722054"/>
    <w:rsid w:val="0072208B"/>
    <w:rsid w:val="0072225D"/>
    <w:rsid w:val="007225C1"/>
    <w:rsid w:val="00722663"/>
    <w:rsid w:val="007228EC"/>
    <w:rsid w:val="00722ADC"/>
    <w:rsid w:val="0072337F"/>
    <w:rsid w:val="00723A77"/>
    <w:rsid w:val="00723E5D"/>
    <w:rsid w:val="00724176"/>
    <w:rsid w:val="00724202"/>
    <w:rsid w:val="007246BD"/>
    <w:rsid w:val="00724723"/>
    <w:rsid w:val="00724801"/>
    <w:rsid w:val="00724938"/>
    <w:rsid w:val="00724E2A"/>
    <w:rsid w:val="00724FAB"/>
    <w:rsid w:val="007251EF"/>
    <w:rsid w:val="0072535B"/>
    <w:rsid w:val="0072543E"/>
    <w:rsid w:val="0072573C"/>
    <w:rsid w:val="00725A15"/>
    <w:rsid w:val="00726409"/>
    <w:rsid w:val="0072670D"/>
    <w:rsid w:val="007268A3"/>
    <w:rsid w:val="0072699F"/>
    <w:rsid w:val="00726C05"/>
    <w:rsid w:val="0072724D"/>
    <w:rsid w:val="00727699"/>
    <w:rsid w:val="00727712"/>
    <w:rsid w:val="00727A78"/>
    <w:rsid w:val="00730B21"/>
    <w:rsid w:val="00730CF1"/>
    <w:rsid w:val="00731105"/>
    <w:rsid w:val="007313ED"/>
    <w:rsid w:val="0073160A"/>
    <w:rsid w:val="007316AE"/>
    <w:rsid w:val="00731A2B"/>
    <w:rsid w:val="0073211F"/>
    <w:rsid w:val="00732C00"/>
    <w:rsid w:val="0073310A"/>
    <w:rsid w:val="00733163"/>
    <w:rsid w:val="007337A9"/>
    <w:rsid w:val="00733A9B"/>
    <w:rsid w:val="00733B18"/>
    <w:rsid w:val="00734535"/>
    <w:rsid w:val="0073499F"/>
    <w:rsid w:val="00734C99"/>
    <w:rsid w:val="00734E12"/>
    <w:rsid w:val="00734F4E"/>
    <w:rsid w:val="0073506C"/>
    <w:rsid w:val="007351A7"/>
    <w:rsid w:val="00735970"/>
    <w:rsid w:val="00735B9F"/>
    <w:rsid w:val="00735F91"/>
    <w:rsid w:val="00736615"/>
    <w:rsid w:val="00736B66"/>
    <w:rsid w:val="00736EED"/>
    <w:rsid w:val="0073708B"/>
    <w:rsid w:val="00737211"/>
    <w:rsid w:val="00737422"/>
    <w:rsid w:val="00737558"/>
    <w:rsid w:val="007375E5"/>
    <w:rsid w:val="00737621"/>
    <w:rsid w:val="007376CC"/>
    <w:rsid w:val="00737F7D"/>
    <w:rsid w:val="0073BB60"/>
    <w:rsid w:val="00740282"/>
    <w:rsid w:val="00740318"/>
    <w:rsid w:val="00740596"/>
    <w:rsid w:val="007405EA"/>
    <w:rsid w:val="00740662"/>
    <w:rsid w:val="0074067E"/>
    <w:rsid w:val="007407AA"/>
    <w:rsid w:val="00740A0E"/>
    <w:rsid w:val="00740B74"/>
    <w:rsid w:val="00741037"/>
    <w:rsid w:val="007412D8"/>
    <w:rsid w:val="0074150D"/>
    <w:rsid w:val="007415EA"/>
    <w:rsid w:val="0074180F"/>
    <w:rsid w:val="00741883"/>
    <w:rsid w:val="00741974"/>
    <w:rsid w:val="00741C3E"/>
    <w:rsid w:val="00741CC6"/>
    <w:rsid w:val="0074215B"/>
    <w:rsid w:val="0074218F"/>
    <w:rsid w:val="00742268"/>
    <w:rsid w:val="00742551"/>
    <w:rsid w:val="0074262A"/>
    <w:rsid w:val="00742915"/>
    <w:rsid w:val="00742A3D"/>
    <w:rsid w:val="007431F9"/>
    <w:rsid w:val="0074360F"/>
    <w:rsid w:val="00743931"/>
    <w:rsid w:val="00743C8A"/>
    <w:rsid w:val="00743C8B"/>
    <w:rsid w:val="00743EA5"/>
    <w:rsid w:val="00743FF5"/>
    <w:rsid w:val="00744320"/>
    <w:rsid w:val="00744445"/>
    <w:rsid w:val="00744495"/>
    <w:rsid w:val="00744735"/>
    <w:rsid w:val="00744BD4"/>
    <w:rsid w:val="007450E4"/>
    <w:rsid w:val="007451A3"/>
    <w:rsid w:val="0074549D"/>
    <w:rsid w:val="0074567A"/>
    <w:rsid w:val="00745EC3"/>
    <w:rsid w:val="00745ECC"/>
    <w:rsid w:val="0074628E"/>
    <w:rsid w:val="007463B2"/>
    <w:rsid w:val="007463D2"/>
    <w:rsid w:val="00746507"/>
    <w:rsid w:val="00746A1F"/>
    <w:rsid w:val="00746B68"/>
    <w:rsid w:val="00746FA2"/>
    <w:rsid w:val="007470D5"/>
    <w:rsid w:val="007477C9"/>
    <w:rsid w:val="0074780B"/>
    <w:rsid w:val="00747E7F"/>
    <w:rsid w:val="00750CA1"/>
    <w:rsid w:val="00750E6C"/>
    <w:rsid w:val="007519DA"/>
    <w:rsid w:val="00751E7F"/>
    <w:rsid w:val="00751ED4"/>
    <w:rsid w:val="007522EA"/>
    <w:rsid w:val="007525A4"/>
    <w:rsid w:val="0075261C"/>
    <w:rsid w:val="00752BA0"/>
    <w:rsid w:val="00752BF2"/>
    <w:rsid w:val="00752D29"/>
    <w:rsid w:val="00752D91"/>
    <w:rsid w:val="00753A85"/>
    <w:rsid w:val="00753BD2"/>
    <w:rsid w:val="00753D26"/>
    <w:rsid w:val="00753F86"/>
    <w:rsid w:val="00754617"/>
    <w:rsid w:val="007546B1"/>
    <w:rsid w:val="00754D55"/>
    <w:rsid w:val="007551A4"/>
    <w:rsid w:val="0075559D"/>
    <w:rsid w:val="00756063"/>
    <w:rsid w:val="007560CE"/>
    <w:rsid w:val="00756275"/>
    <w:rsid w:val="007564EB"/>
    <w:rsid w:val="0075666D"/>
    <w:rsid w:val="00756C52"/>
    <w:rsid w:val="00756CD0"/>
    <w:rsid w:val="00757239"/>
    <w:rsid w:val="007574DE"/>
    <w:rsid w:val="0075770E"/>
    <w:rsid w:val="007577AC"/>
    <w:rsid w:val="00757B5F"/>
    <w:rsid w:val="00757F6E"/>
    <w:rsid w:val="00760DE0"/>
    <w:rsid w:val="00761050"/>
    <w:rsid w:val="00761316"/>
    <w:rsid w:val="00761481"/>
    <w:rsid w:val="00761595"/>
    <w:rsid w:val="007615FB"/>
    <w:rsid w:val="00761775"/>
    <w:rsid w:val="0076198E"/>
    <w:rsid w:val="00761BA0"/>
    <w:rsid w:val="00761E8A"/>
    <w:rsid w:val="00762035"/>
    <w:rsid w:val="0076226C"/>
    <w:rsid w:val="00762283"/>
    <w:rsid w:val="00762555"/>
    <w:rsid w:val="0076296A"/>
    <w:rsid w:val="007629D6"/>
    <w:rsid w:val="007630A9"/>
    <w:rsid w:val="00763205"/>
    <w:rsid w:val="007635EA"/>
    <w:rsid w:val="0076377C"/>
    <w:rsid w:val="007638DB"/>
    <w:rsid w:val="00763E06"/>
    <w:rsid w:val="0076433B"/>
    <w:rsid w:val="00764591"/>
    <w:rsid w:val="0076492D"/>
    <w:rsid w:val="00764B6A"/>
    <w:rsid w:val="00764BF5"/>
    <w:rsid w:val="00764D6F"/>
    <w:rsid w:val="00764EE0"/>
    <w:rsid w:val="00764F42"/>
    <w:rsid w:val="00765C38"/>
    <w:rsid w:val="00765ED2"/>
    <w:rsid w:val="00766178"/>
    <w:rsid w:val="00766430"/>
    <w:rsid w:val="00766776"/>
    <w:rsid w:val="00766992"/>
    <w:rsid w:val="00766C3D"/>
    <w:rsid w:val="00767000"/>
    <w:rsid w:val="007672B8"/>
    <w:rsid w:val="0076739F"/>
    <w:rsid w:val="00767AAC"/>
    <w:rsid w:val="00767BB2"/>
    <w:rsid w:val="007708BC"/>
    <w:rsid w:val="00770D7D"/>
    <w:rsid w:val="00770FAD"/>
    <w:rsid w:val="0077158D"/>
    <w:rsid w:val="00771A74"/>
    <w:rsid w:val="00771AB5"/>
    <w:rsid w:val="00771C2C"/>
    <w:rsid w:val="00771D29"/>
    <w:rsid w:val="007721EF"/>
    <w:rsid w:val="0077225B"/>
    <w:rsid w:val="00772288"/>
    <w:rsid w:val="0077253B"/>
    <w:rsid w:val="00772C1F"/>
    <w:rsid w:val="00772E43"/>
    <w:rsid w:val="007730DA"/>
    <w:rsid w:val="00773156"/>
    <w:rsid w:val="00773436"/>
    <w:rsid w:val="00773A1B"/>
    <w:rsid w:val="00774079"/>
    <w:rsid w:val="00774239"/>
    <w:rsid w:val="00774624"/>
    <w:rsid w:val="00774C51"/>
    <w:rsid w:val="00775406"/>
    <w:rsid w:val="007757A1"/>
    <w:rsid w:val="00775919"/>
    <w:rsid w:val="00776016"/>
    <w:rsid w:val="007762BF"/>
    <w:rsid w:val="007765D9"/>
    <w:rsid w:val="00776600"/>
    <w:rsid w:val="00776969"/>
    <w:rsid w:val="0077723A"/>
    <w:rsid w:val="00777354"/>
    <w:rsid w:val="0077750A"/>
    <w:rsid w:val="00777B03"/>
    <w:rsid w:val="00777B59"/>
    <w:rsid w:val="0078062A"/>
    <w:rsid w:val="007806C2"/>
    <w:rsid w:val="0078080C"/>
    <w:rsid w:val="00780932"/>
    <w:rsid w:val="0078124D"/>
    <w:rsid w:val="0078164E"/>
    <w:rsid w:val="00781893"/>
    <w:rsid w:val="00781A34"/>
    <w:rsid w:val="00781D42"/>
    <w:rsid w:val="00781D91"/>
    <w:rsid w:val="00781F1E"/>
    <w:rsid w:val="00782026"/>
    <w:rsid w:val="00782194"/>
    <w:rsid w:val="00783146"/>
    <w:rsid w:val="00783155"/>
    <w:rsid w:val="00783527"/>
    <w:rsid w:val="007840BE"/>
    <w:rsid w:val="007844E6"/>
    <w:rsid w:val="007849B2"/>
    <w:rsid w:val="00784BAD"/>
    <w:rsid w:val="00784BE6"/>
    <w:rsid w:val="00785630"/>
    <w:rsid w:val="007862FC"/>
    <w:rsid w:val="00786374"/>
    <w:rsid w:val="0078748B"/>
    <w:rsid w:val="007876C3"/>
    <w:rsid w:val="00787B1C"/>
    <w:rsid w:val="00787C03"/>
    <w:rsid w:val="00787EB3"/>
    <w:rsid w:val="007906BE"/>
    <w:rsid w:val="007907FB"/>
    <w:rsid w:val="00790AF2"/>
    <w:rsid w:val="00790FCE"/>
    <w:rsid w:val="00791869"/>
    <w:rsid w:val="00791D29"/>
    <w:rsid w:val="00791FBD"/>
    <w:rsid w:val="0079216C"/>
    <w:rsid w:val="007927FF"/>
    <w:rsid w:val="0079294D"/>
    <w:rsid w:val="0079296E"/>
    <w:rsid w:val="00792DA6"/>
    <w:rsid w:val="007932D0"/>
    <w:rsid w:val="007932DE"/>
    <w:rsid w:val="007937A5"/>
    <w:rsid w:val="00793BB2"/>
    <w:rsid w:val="00793CED"/>
    <w:rsid w:val="00793E2E"/>
    <w:rsid w:val="00794546"/>
    <w:rsid w:val="007950D7"/>
    <w:rsid w:val="00795104"/>
    <w:rsid w:val="007952FB"/>
    <w:rsid w:val="007953C5"/>
    <w:rsid w:val="007954FB"/>
    <w:rsid w:val="00795C86"/>
    <w:rsid w:val="0079605F"/>
    <w:rsid w:val="007966DC"/>
    <w:rsid w:val="00796928"/>
    <w:rsid w:val="00796F2E"/>
    <w:rsid w:val="00796F60"/>
    <w:rsid w:val="007971CC"/>
    <w:rsid w:val="00797B95"/>
    <w:rsid w:val="00797C1B"/>
    <w:rsid w:val="00797FCB"/>
    <w:rsid w:val="007A01EA"/>
    <w:rsid w:val="007A04D4"/>
    <w:rsid w:val="007A0607"/>
    <w:rsid w:val="007A0F76"/>
    <w:rsid w:val="007A10B9"/>
    <w:rsid w:val="007A10E6"/>
    <w:rsid w:val="007A1181"/>
    <w:rsid w:val="007A19E3"/>
    <w:rsid w:val="007A1A97"/>
    <w:rsid w:val="007A22E9"/>
    <w:rsid w:val="007A2346"/>
    <w:rsid w:val="007A279A"/>
    <w:rsid w:val="007A2863"/>
    <w:rsid w:val="007A2940"/>
    <w:rsid w:val="007A34CF"/>
    <w:rsid w:val="007A3830"/>
    <w:rsid w:val="007A3B29"/>
    <w:rsid w:val="007A3B31"/>
    <w:rsid w:val="007A473D"/>
    <w:rsid w:val="007A4AA2"/>
    <w:rsid w:val="007A4CAB"/>
    <w:rsid w:val="007A4E33"/>
    <w:rsid w:val="007A5163"/>
    <w:rsid w:val="007A5272"/>
    <w:rsid w:val="007A5627"/>
    <w:rsid w:val="007A5847"/>
    <w:rsid w:val="007A58F5"/>
    <w:rsid w:val="007A5A30"/>
    <w:rsid w:val="007A67AD"/>
    <w:rsid w:val="007A6850"/>
    <w:rsid w:val="007A6D60"/>
    <w:rsid w:val="007A6D7F"/>
    <w:rsid w:val="007A6FA1"/>
    <w:rsid w:val="007A7050"/>
    <w:rsid w:val="007A71DC"/>
    <w:rsid w:val="007A7455"/>
    <w:rsid w:val="007A7775"/>
    <w:rsid w:val="007A77C1"/>
    <w:rsid w:val="007A7BA3"/>
    <w:rsid w:val="007B036C"/>
    <w:rsid w:val="007B07AC"/>
    <w:rsid w:val="007B0D3D"/>
    <w:rsid w:val="007B118A"/>
    <w:rsid w:val="007B123C"/>
    <w:rsid w:val="007B12DA"/>
    <w:rsid w:val="007B12DC"/>
    <w:rsid w:val="007B1498"/>
    <w:rsid w:val="007B1F78"/>
    <w:rsid w:val="007B23A2"/>
    <w:rsid w:val="007B2473"/>
    <w:rsid w:val="007B297C"/>
    <w:rsid w:val="007B2A02"/>
    <w:rsid w:val="007B2A7B"/>
    <w:rsid w:val="007B2CB6"/>
    <w:rsid w:val="007B2DBC"/>
    <w:rsid w:val="007B3035"/>
    <w:rsid w:val="007B3110"/>
    <w:rsid w:val="007B45CD"/>
    <w:rsid w:val="007B4B10"/>
    <w:rsid w:val="007B4B61"/>
    <w:rsid w:val="007B4F83"/>
    <w:rsid w:val="007B511E"/>
    <w:rsid w:val="007B56AA"/>
    <w:rsid w:val="007B56BA"/>
    <w:rsid w:val="007B5B6C"/>
    <w:rsid w:val="007B6D46"/>
    <w:rsid w:val="007B6F98"/>
    <w:rsid w:val="007B7390"/>
    <w:rsid w:val="007B7B36"/>
    <w:rsid w:val="007B7BAB"/>
    <w:rsid w:val="007B7D8E"/>
    <w:rsid w:val="007C009E"/>
    <w:rsid w:val="007C00BD"/>
    <w:rsid w:val="007C0127"/>
    <w:rsid w:val="007C02EF"/>
    <w:rsid w:val="007C030F"/>
    <w:rsid w:val="007C0697"/>
    <w:rsid w:val="007C09CA"/>
    <w:rsid w:val="007C0B76"/>
    <w:rsid w:val="007C0BF5"/>
    <w:rsid w:val="007C189B"/>
    <w:rsid w:val="007C1B2B"/>
    <w:rsid w:val="007C2160"/>
    <w:rsid w:val="007C2955"/>
    <w:rsid w:val="007C298D"/>
    <w:rsid w:val="007C2FCF"/>
    <w:rsid w:val="007C30E8"/>
    <w:rsid w:val="007C32FB"/>
    <w:rsid w:val="007C36E4"/>
    <w:rsid w:val="007C378C"/>
    <w:rsid w:val="007C399D"/>
    <w:rsid w:val="007C4182"/>
    <w:rsid w:val="007C439E"/>
    <w:rsid w:val="007C44FF"/>
    <w:rsid w:val="007C4AF6"/>
    <w:rsid w:val="007C52A6"/>
    <w:rsid w:val="007C5513"/>
    <w:rsid w:val="007C5A5F"/>
    <w:rsid w:val="007C65B4"/>
    <w:rsid w:val="007C67E1"/>
    <w:rsid w:val="007C6B95"/>
    <w:rsid w:val="007C6DC4"/>
    <w:rsid w:val="007C7028"/>
    <w:rsid w:val="007C70FD"/>
    <w:rsid w:val="007C7317"/>
    <w:rsid w:val="007C7434"/>
    <w:rsid w:val="007C7456"/>
    <w:rsid w:val="007C7713"/>
    <w:rsid w:val="007D03A7"/>
    <w:rsid w:val="007D0676"/>
    <w:rsid w:val="007D06E6"/>
    <w:rsid w:val="007D0827"/>
    <w:rsid w:val="007D0A62"/>
    <w:rsid w:val="007D0F02"/>
    <w:rsid w:val="007D1644"/>
    <w:rsid w:val="007D1A9D"/>
    <w:rsid w:val="007D1D78"/>
    <w:rsid w:val="007D22BC"/>
    <w:rsid w:val="007D2549"/>
    <w:rsid w:val="007D2574"/>
    <w:rsid w:val="007D2606"/>
    <w:rsid w:val="007D2795"/>
    <w:rsid w:val="007D2C2E"/>
    <w:rsid w:val="007D3151"/>
    <w:rsid w:val="007D395E"/>
    <w:rsid w:val="007D4146"/>
    <w:rsid w:val="007D42FF"/>
    <w:rsid w:val="007D4B40"/>
    <w:rsid w:val="007D4E3F"/>
    <w:rsid w:val="007D590A"/>
    <w:rsid w:val="007D5B98"/>
    <w:rsid w:val="007D5DF3"/>
    <w:rsid w:val="007D5EEC"/>
    <w:rsid w:val="007D5EEF"/>
    <w:rsid w:val="007D64D6"/>
    <w:rsid w:val="007D665F"/>
    <w:rsid w:val="007D66A8"/>
    <w:rsid w:val="007D6733"/>
    <w:rsid w:val="007D708C"/>
    <w:rsid w:val="007D7883"/>
    <w:rsid w:val="007D79AA"/>
    <w:rsid w:val="007D7A5A"/>
    <w:rsid w:val="007D7BB1"/>
    <w:rsid w:val="007E0168"/>
    <w:rsid w:val="007E03BE"/>
    <w:rsid w:val="007E08DB"/>
    <w:rsid w:val="007E0C97"/>
    <w:rsid w:val="007E0E0D"/>
    <w:rsid w:val="007E1AC3"/>
    <w:rsid w:val="007E1D27"/>
    <w:rsid w:val="007E20CB"/>
    <w:rsid w:val="007E23D2"/>
    <w:rsid w:val="007E25DF"/>
    <w:rsid w:val="007E26DF"/>
    <w:rsid w:val="007E2737"/>
    <w:rsid w:val="007E2E37"/>
    <w:rsid w:val="007E2F04"/>
    <w:rsid w:val="007E3355"/>
    <w:rsid w:val="007E35C1"/>
    <w:rsid w:val="007E3A65"/>
    <w:rsid w:val="007E3BA9"/>
    <w:rsid w:val="007E3D66"/>
    <w:rsid w:val="007E4007"/>
    <w:rsid w:val="007E4160"/>
    <w:rsid w:val="007E4467"/>
    <w:rsid w:val="007E4744"/>
    <w:rsid w:val="007E4A75"/>
    <w:rsid w:val="007E4B5B"/>
    <w:rsid w:val="007E55B1"/>
    <w:rsid w:val="007E5644"/>
    <w:rsid w:val="007E5A72"/>
    <w:rsid w:val="007E61D9"/>
    <w:rsid w:val="007E6D10"/>
    <w:rsid w:val="007E6DDD"/>
    <w:rsid w:val="007E7CF6"/>
    <w:rsid w:val="007E7F02"/>
    <w:rsid w:val="007E7FA2"/>
    <w:rsid w:val="007F007D"/>
    <w:rsid w:val="007F0D36"/>
    <w:rsid w:val="007F1293"/>
    <w:rsid w:val="007F1812"/>
    <w:rsid w:val="007F1861"/>
    <w:rsid w:val="007F1ADA"/>
    <w:rsid w:val="007F1C40"/>
    <w:rsid w:val="007F213E"/>
    <w:rsid w:val="007F2364"/>
    <w:rsid w:val="007F2849"/>
    <w:rsid w:val="007F2A40"/>
    <w:rsid w:val="007F2B84"/>
    <w:rsid w:val="007F3300"/>
    <w:rsid w:val="007F353A"/>
    <w:rsid w:val="007F37C5"/>
    <w:rsid w:val="007F3952"/>
    <w:rsid w:val="007F39BF"/>
    <w:rsid w:val="007F3A28"/>
    <w:rsid w:val="007F3A6B"/>
    <w:rsid w:val="007F3C58"/>
    <w:rsid w:val="007F4326"/>
    <w:rsid w:val="007F4545"/>
    <w:rsid w:val="007F45C1"/>
    <w:rsid w:val="007F4E01"/>
    <w:rsid w:val="007F5D62"/>
    <w:rsid w:val="007F5E5F"/>
    <w:rsid w:val="007F697E"/>
    <w:rsid w:val="007F6F6E"/>
    <w:rsid w:val="007F70EE"/>
    <w:rsid w:val="007F7531"/>
    <w:rsid w:val="007F78AE"/>
    <w:rsid w:val="007F7BA8"/>
    <w:rsid w:val="007F7F7C"/>
    <w:rsid w:val="00800358"/>
    <w:rsid w:val="0080112D"/>
    <w:rsid w:val="00801646"/>
    <w:rsid w:val="0080164F"/>
    <w:rsid w:val="008016AF"/>
    <w:rsid w:val="00801AA4"/>
    <w:rsid w:val="008028E3"/>
    <w:rsid w:val="00802E83"/>
    <w:rsid w:val="00802EDB"/>
    <w:rsid w:val="00803522"/>
    <w:rsid w:val="00803582"/>
    <w:rsid w:val="00803759"/>
    <w:rsid w:val="0080408B"/>
    <w:rsid w:val="008043D2"/>
    <w:rsid w:val="00804410"/>
    <w:rsid w:val="00804475"/>
    <w:rsid w:val="00804622"/>
    <w:rsid w:val="00804785"/>
    <w:rsid w:val="0080490B"/>
    <w:rsid w:val="00804C86"/>
    <w:rsid w:val="00804EB0"/>
    <w:rsid w:val="0080509B"/>
    <w:rsid w:val="0080510F"/>
    <w:rsid w:val="008051DD"/>
    <w:rsid w:val="00805371"/>
    <w:rsid w:val="008058BC"/>
    <w:rsid w:val="008059A9"/>
    <w:rsid w:val="00806FEE"/>
    <w:rsid w:val="008074D2"/>
    <w:rsid w:val="00807561"/>
    <w:rsid w:val="00807994"/>
    <w:rsid w:val="00807A15"/>
    <w:rsid w:val="00807DAE"/>
    <w:rsid w:val="00810103"/>
    <w:rsid w:val="0081025C"/>
    <w:rsid w:val="00810797"/>
    <w:rsid w:val="00810FBE"/>
    <w:rsid w:val="008110A3"/>
    <w:rsid w:val="008110FB"/>
    <w:rsid w:val="0081162B"/>
    <w:rsid w:val="00811B9E"/>
    <w:rsid w:val="00811CF1"/>
    <w:rsid w:val="008123F5"/>
    <w:rsid w:val="008124D2"/>
    <w:rsid w:val="00812501"/>
    <w:rsid w:val="0081272D"/>
    <w:rsid w:val="00812BC1"/>
    <w:rsid w:val="00812CEE"/>
    <w:rsid w:val="0081383A"/>
    <w:rsid w:val="00813872"/>
    <w:rsid w:val="008138DB"/>
    <w:rsid w:val="00813A71"/>
    <w:rsid w:val="008146CE"/>
    <w:rsid w:val="00814701"/>
    <w:rsid w:val="00814853"/>
    <w:rsid w:val="00814D1E"/>
    <w:rsid w:val="0081507B"/>
    <w:rsid w:val="008150FC"/>
    <w:rsid w:val="0081514B"/>
    <w:rsid w:val="00815B02"/>
    <w:rsid w:val="00815D28"/>
    <w:rsid w:val="00815D35"/>
    <w:rsid w:val="00816BD8"/>
    <w:rsid w:val="008170A9"/>
    <w:rsid w:val="008174C1"/>
    <w:rsid w:val="008174C9"/>
    <w:rsid w:val="00817589"/>
    <w:rsid w:val="00817821"/>
    <w:rsid w:val="0081799F"/>
    <w:rsid w:val="008179FF"/>
    <w:rsid w:val="00817B28"/>
    <w:rsid w:val="0082039E"/>
    <w:rsid w:val="00820603"/>
    <w:rsid w:val="0082060A"/>
    <w:rsid w:val="00820654"/>
    <w:rsid w:val="0082124F"/>
    <w:rsid w:val="00821436"/>
    <w:rsid w:val="00821440"/>
    <w:rsid w:val="008216B9"/>
    <w:rsid w:val="00821B91"/>
    <w:rsid w:val="0082203C"/>
    <w:rsid w:val="00822139"/>
    <w:rsid w:val="008223B2"/>
    <w:rsid w:val="008228A4"/>
    <w:rsid w:val="008229A9"/>
    <w:rsid w:val="00822C20"/>
    <w:rsid w:val="00823F17"/>
    <w:rsid w:val="008245EC"/>
    <w:rsid w:val="00824C10"/>
    <w:rsid w:val="00824F53"/>
    <w:rsid w:val="00825120"/>
    <w:rsid w:val="008251F7"/>
    <w:rsid w:val="008259A4"/>
    <w:rsid w:val="00825D4D"/>
    <w:rsid w:val="00826059"/>
    <w:rsid w:val="00826443"/>
    <w:rsid w:val="00826739"/>
    <w:rsid w:val="0082674E"/>
    <w:rsid w:val="00826B0E"/>
    <w:rsid w:val="00826CDF"/>
    <w:rsid w:val="008272D3"/>
    <w:rsid w:val="008274D6"/>
    <w:rsid w:val="0082765C"/>
    <w:rsid w:val="0082766A"/>
    <w:rsid w:val="00827695"/>
    <w:rsid w:val="0082787B"/>
    <w:rsid w:val="00827EED"/>
    <w:rsid w:val="00830441"/>
    <w:rsid w:val="0083064E"/>
    <w:rsid w:val="008309E0"/>
    <w:rsid w:val="00830AD2"/>
    <w:rsid w:val="00830D62"/>
    <w:rsid w:val="00830F21"/>
    <w:rsid w:val="008314D8"/>
    <w:rsid w:val="00831733"/>
    <w:rsid w:val="00831B98"/>
    <w:rsid w:val="00831DC3"/>
    <w:rsid w:val="00832459"/>
    <w:rsid w:val="00832622"/>
    <w:rsid w:val="00832739"/>
    <w:rsid w:val="0083288C"/>
    <w:rsid w:val="00832AB6"/>
    <w:rsid w:val="00832F8A"/>
    <w:rsid w:val="00832FE4"/>
    <w:rsid w:val="008335DB"/>
    <w:rsid w:val="008336AC"/>
    <w:rsid w:val="008339DA"/>
    <w:rsid w:val="00833CD2"/>
    <w:rsid w:val="00833DB7"/>
    <w:rsid w:val="00833F0C"/>
    <w:rsid w:val="00834051"/>
    <w:rsid w:val="00834252"/>
    <w:rsid w:val="0083426E"/>
    <w:rsid w:val="00834352"/>
    <w:rsid w:val="00834A04"/>
    <w:rsid w:val="00834A71"/>
    <w:rsid w:val="0083536C"/>
    <w:rsid w:val="0083558B"/>
    <w:rsid w:val="00835596"/>
    <w:rsid w:val="0083563A"/>
    <w:rsid w:val="00836253"/>
    <w:rsid w:val="008362BC"/>
    <w:rsid w:val="008363D4"/>
    <w:rsid w:val="0083649D"/>
    <w:rsid w:val="008368B2"/>
    <w:rsid w:val="00836AF7"/>
    <w:rsid w:val="00836C5E"/>
    <w:rsid w:val="00837381"/>
    <w:rsid w:val="00837580"/>
    <w:rsid w:val="008377D3"/>
    <w:rsid w:val="00837A23"/>
    <w:rsid w:val="00837AF3"/>
    <w:rsid w:val="00837BEF"/>
    <w:rsid w:val="00840210"/>
    <w:rsid w:val="008408B9"/>
    <w:rsid w:val="008408F6"/>
    <w:rsid w:val="008409AF"/>
    <w:rsid w:val="00840CAA"/>
    <w:rsid w:val="00840D0E"/>
    <w:rsid w:val="00840DEA"/>
    <w:rsid w:val="00841815"/>
    <w:rsid w:val="00841887"/>
    <w:rsid w:val="00841904"/>
    <w:rsid w:val="0084194E"/>
    <w:rsid w:val="00842150"/>
    <w:rsid w:val="00842893"/>
    <w:rsid w:val="008428E3"/>
    <w:rsid w:val="0084297B"/>
    <w:rsid w:val="00842D30"/>
    <w:rsid w:val="00842D61"/>
    <w:rsid w:val="00842DF2"/>
    <w:rsid w:val="0084309A"/>
    <w:rsid w:val="008432E6"/>
    <w:rsid w:val="008432F8"/>
    <w:rsid w:val="008434B9"/>
    <w:rsid w:val="0084352B"/>
    <w:rsid w:val="00843761"/>
    <w:rsid w:val="008437DB"/>
    <w:rsid w:val="00843902"/>
    <w:rsid w:val="00843D2A"/>
    <w:rsid w:val="00843D66"/>
    <w:rsid w:val="00843E67"/>
    <w:rsid w:val="00844021"/>
    <w:rsid w:val="00844260"/>
    <w:rsid w:val="00844966"/>
    <w:rsid w:val="008449AB"/>
    <w:rsid w:val="00844A09"/>
    <w:rsid w:val="00844EDF"/>
    <w:rsid w:val="0084516D"/>
    <w:rsid w:val="0084519B"/>
    <w:rsid w:val="00845347"/>
    <w:rsid w:val="00845600"/>
    <w:rsid w:val="008458F7"/>
    <w:rsid w:val="00845A69"/>
    <w:rsid w:val="00845A77"/>
    <w:rsid w:val="00845C15"/>
    <w:rsid w:val="0084617D"/>
    <w:rsid w:val="008465D0"/>
    <w:rsid w:val="00846795"/>
    <w:rsid w:val="0084688A"/>
    <w:rsid w:val="00846B59"/>
    <w:rsid w:val="008470CA"/>
    <w:rsid w:val="0084724B"/>
    <w:rsid w:val="00847AD0"/>
    <w:rsid w:val="00847C96"/>
    <w:rsid w:val="0085049A"/>
    <w:rsid w:val="00850954"/>
    <w:rsid w:val="00851180"/>
    <w:rsid w:val="008524DB"/>
    <w:rsid w:val="008527E0"/>
    <w:rsid w:val="00852838"/>
    <w:rsid w:val="00852B80"/>
    <w:rsid w:val="00852CB6"/>
    <w:rsid w:val="00852ECB"/>
    <w:rsid w:val="008530F9"/>
    <w:rsid w:val="008535E2"/>
    <w:rsid w:val="0085373D"/>
    <w:rsid w:val="00853C5F"/>
    <w:rsid w:val="00853F11"/>
    <w:rsid w:val="00854518"/>
    <w:rsid w:val="008548EA"/>
    <w:rsid w:val="00855153"/>
    <w:rsid w:val="008553F9"/>
    <w:rsid w:val="008554A6"/>
    <w:rsid w:val="00855564"/>
    <w:rsid w:val="00855B4D"/>
    <w:rsid w:val="00855BD7"/>
    <w:rsid w:val="00855D01"/>
    <w:rsid w:val="00855FE2"/>
    <w:rsid w:val="0085643A"/>
    <w:rsid w:val="008566E9"/>
    <w:rsid w:val="00856C95"/>
    <w:rsid w:val="00856DEC"/>
    <w:rsid w:val="00856E0E"/>
    <w:rsid w:val="00857138"/>
    <w:rsid w:val="00857167"/>
    <w:rsid w:val="00857209"/>
    <w:rsid w:val="008573D2"/>
    <w:rsid w:val="00857566"/>
    <w:rsid w:val="0085777A"/>
    <w:rsid w:val="00857832"/>
    <w:rsid w:val="0085796C"/>
    <w:rsid w:val="00857A8E"/>
    <w:rsid w:val="00857C48"/>
    <w:rsid w:val="00857D3D"/>
    <w:rsid w:val="00857D91"/>
    <w:rsid w:val="00857FD0"/>
    <w:rsid w:val="0086009A"/>
    <w:rsid w:val="008601A2"/>
    <w:rsid w:val="008607C7"/>
    <w:rsid w:val="00860C23"/>
    <w:rsid w:val="00860E35"/>
    <w:rsid w:val="008610ED"/>
    <w:rsid w:val="00861154"/>
    <w:rsid w:val="008611AF"/>
    <w:rsid w:val="008615C4"/>
    <w:rsid w:val="00861610"/>
    <w:rsid w:val="008617DA"/>
    <w:rsid w:val="00861FF3"/>
    <w:rsid w:val="008620F0"/>
    <w:rsid w:val="008622CB"/>
    <w:rsid w:val="008622E2"/>
    <w:rsid w:val="008624DE"/>
    <w:rsid w:val="00862862"/>
    <w:rsid w:val="008628BB"/>
    <w:rsid w:val="00862A1A"/>
    <w:rsid w:val="00862BCD"/>
    <w:rsid w:val="00862BDC"/>
    <w:rsid w:val="00862E07"/>
    <w:rsid w:val="008637A5"/>
    <w:rsid w:val="00863864"/>
    <w:rsid w:val="008643C5"/>
    <w:rsid w:val="0086463E"/>
    <w:rsid w:val="0086526D"/>
    <w:rsid w:val="00865448"/>
    <w:rsid w:val="008655EA"/>
    <w:rsid w:val="00865A67"/>
    <w:rsid w:val="00865C46"/>
    <w:rsid w:val="00865CCA"/>
    <w:rsid w:val="00865F75"/>
    <w:rsid w:val="00866099"/>
    <w:rsid w:val="0086655B"/>
    <w:rsid w:val="008666A2"/>
    <w:rsid w:val="00866EED"/>
    <w:rsid w:val="00866FE8"/>
    <w:rsid w:val="00867136"/>
    <w:rsid w:val="0086745E"/>
    <w:rsid w:val="0086748B"/>
    <w:rsid w:val="008674EA"/>
    <w:rsid w:val="008675E8"/>
    <w:rsid w:val="00867C4B"/>
    <w:rsid w:val="00867ED1"/>
    <w:rsid w:val="0087040B"/>
    <w:rsid w:val="0087040F"/>
    <w:rsid w:val="00870F1F"/>
    <w:rsid w:val="0087158C"/>
    <w:rsid w:val="008716E0"/>
    <w:rsid w:val="00871941"/>
    <w:rsid w:val="008719AC"/>
    <w:rsid w:val="00871AD6"/>
    <w:rsid w:val="00871C54"/>
    <w:rsid w:val="00871DC5"/>
    <w:rsid w:val="00871DF6"/>
    <w:rsid w:val="00871EDE"/>
    <w:rsid w:val="0087238D"/>
    <w:rsid w:val="00872449"/>
    <w:rsid w:val="0087287A"/>
    <w:rsid w:val="00872F3A"/>
    <w:rsid w:val="00873260"/>
    <w:rsid w:val="00873358"/>
    <w:rsid w:val="00873977"/>
    <w:rsid w:val="00873A3E"/>
    <w:rsid w:val="00873B3B"/>
    <w:rsid w:val="00873CA3"/>
    <w:rsid w:val="008742DD"/>
    <w:rsid w:val="0087488E"/>
    <w:rsid w:val="00874CDC"/>
    <w:rsid w:val="008756E6"/>
    <w:rsid w:val="008758C4"/>
    <w:rsid w:val="0087605B"/>
    <w:rsid w:val="00876347"/>
    <w:rsid w:val="00876643"/>
    <w:rsid w:val="008767D3"/>
    <w:rsid w:val="00876AA7"/>
    <w:rsid w:val="00876AD8"/>
    <w:rsid w:val="00877532"/>
    <w:rsid w:val="008775E0"/>
    <w:rsid w:val="00880794"/>
    <w:rsid w:val="00880805"/>
    <w:rsid w:val="00880837"/>
    <w:rsid w:val="00880DE5"/>
    <w:rsid w:val="00880EC1"/>
    <w:rsid w:val="00880F8D"/>
    <w:rsid w:val="00881015"/>
    <w:rsid w:val="008811B4"/>
    <w:rsid w:val="0088144F"/>
    <w:rsid w:val="008815FF"/>
    <w:rsid w:val="008817A5"/>
    <w:rsid w:val="00881887"/>
    <w:rsid w:val="008818D4"/>
    <w:rsid w:val="00881A5C"/>
    <w:rsid w:val="008826CE"/>
    <w:rsid w:val="00882DEF"/>
    <w:rsid w:val="00883634"/>
    <w:rsid w:val="00883D41"/>
    <w:rsid w:val="0088434A"/>
    <w:rsid w:val="0088455F"/>
    <w:rsid w:val="008845F4"/>
    <w:rsid w:val="0088474E"/>
    <w:rsid w:val="00884768"/>
    <w:rsid w:val="008848FF"/>
    <w:rsid w:val="00884EE7"/>
    <w:rsid w:val="0088535F"/>
    <w:rsid w:val="008855D2"/>
    <w:rsid w:val="00885C6C"/>
    <w:rsid w:val="00885EBE"/>
    <w:rsid w:val="0088618E"/>
    <w:rsid w:val="008862ED"/>
    <w:rsid w:val="00886663"/>
    <w:rsid w:val="00886A4F"/>
    <w:rsid w:val="00886AC8"/>
    <w:rsid w:val="00887322"/>
    <w:rsid w:val="00887594"/>
    <w:rsid w:val="008875F9"/>
    <w:rsid w:val="00887844"/>
    <w:rsid w:val="0088790C"/>
    <w:rsid w:val="00887926"/>
    <w:rsid w:val="008879BB"/>
    <w:rsid w:val="008879E0"/>
    <w:rsid w:val="00887BF9"/>
    <w:rsid w:val="00887CC4"/>
    <w:rsid w:val="00887DC5"/>
    <w:rsid w:val="0089058A"/>
    <w:rsid w:val="00890DCD"/>
    <w:rsid w:val="0089115D"/>
    <w:rsid w:val="008914DC"/>
    <w:rsid w:val="00891615"/>
    <w:rsid w:val="008918DA"/>
    <w:rsid w:val="00891BDB"/>
    <w:rsid w:val="00891CE9"/>
    <w:rsid w:val="00891E39"/>
    <w:rsid w:val="00892145"/>
    <w:rsid w:val="00892160"/>
    <w:rsid w:val="008922A9"/>
    <w:rsid w:val="00892657"/>
    <w:rsid w:val="00892985"/>
    <w:rsid w:val="00892CC7"/>
    <w:rsid w:val="00892DE9"/>
    <w:rsid w:val="00892DF6"/>
    <w:rsid w:val="008934C0"/>
    <w:rsid w:val="008934EA"/>
    <w:rsid w:val="00893CBF"/>
    <w:rsid w:val="00893EB7"/>
    <w:rsid w:val="00893F19"/>
    <w:rsid w:val="00894225"/>
    <w:rsid w:val="00894944"/>
    <w:rsid w:val="00894EA2"/>
    <w:rsid w:val="00895004"/>
    <w:rsid w:val="00895077"/>
    <w:rsid w:val="008951F4"/>
    <w:rsid w:val="008954C7"/>
    <w:rsid w:val="00895D6E"/>
    <w:rsid w:val="00896192"/>
    <w:rsid w:val="00896224"/>
    <w:rsid w:val="00896443"/>
    <w:rsid w:val="008978C1"/>
    <w:rsid w:val="0089797C"/>
    <w:rsid w:val="00897DDF"/>
    <w:rsid w:val="008A001C"/>
    <w:rsid w:val="008A02A5"/>
    <w:rsid w:val="008A07B2"/>
    <w:rsid w:val="008A0EE4"/>
    <w:rsid w:val="008A0FCA"/>
    <w:rsid w:val="008A14AE"/>
    <w:rsid w:val="008A1554"/>
    <w:rsid w:val="008A1753"/>
    <w:rsid w:val="008A290C"/>
    <w:rsid w:val="008A29D5"/>
    <w:rsid w:val="008A33B9"/>
    <w:rsid w:val="008A41B6"/>
    <w:rsid w:val="008A4467"/>
    <w:rsid w:val="008A4C7A"/>
    <w:rsid w:val="008A5686"/>
    <w:rsid w:val="008A58DD"/>
    <w:rsid w:val="008A58F5"/>
    <w:rsid w:val="008A5A06"/>
    <w:rsid w:val="008A5AB7"/>
    <w:rsid w:val="008A5DB9"/>
    <w:rsid w:val="008A614D"/>
    <w:rsid w:val="008A6327"/>
    <w:rsid w:val="008A63B7"/>
    <w:rsid w:val="008A65B8"/>
    <w:rsid w:val="008A69C2"/>
    <w:rsid w:val="008A6F23"/>
    <w:rsid w:val="008A727E"/>
    <w:rsid w:val="008A7727"/>
    <w:rsid w:val="008A77EC"/>
    <w:rsid w:val="008A7E83"/>
    <w:rsid w:val="008B010F"/>
    <w:rsid w:val="008B017B"/>
    <w:rsid w:val="008B0248"/>
    <w:rsid w:val="008B0617"/>
    <w:rsid w:val="008B0A78"/>
    <w:rsid w:val="008B0EAF"/>
    <w:rsid w:val="008B12BC"/>
    <w:rsid w:val="008B1CAB"/>
    <w:rsid w:val="008B26C9"/>
    <w:rsid w:val="008B2E58"/>
    <w:rsid w:val="008B31FA"/>
    <w:rsid w:val="008B354D"/>
    <w:rsid w:val="008B38CB"/>
    <w:rsid w:val="008B3AC1"/>
    <w:rsid w:val="008B3B38"/>
    <w:rsid w:val="008B3D89"/>
    <w:rsid w:val="008B3EC6"/>
    <w:rsid w:val="008B422B"/>
    <w:rsid w:val="008B428D"/>
    <w:rsid w:val="008B4444"/>
    <w:rsid w:val="008B457A"/>
    <w:rsid w:val="008B47A0"/>
    <w:rsid w:val="008B4E0F"/>
    <w:rsid w:val="008B55C6"/>
    <w:rsid w:val="008B55EB"/>
    <w:rsid w:val="008B5720"/>
    <w:rsid w:val="008B5BAA"/>
    <w:rsid w:val="008B62BE"/>
    <w:rsid w:val="008B656E"/>
    <w:rsid w:val="008B65FF"/>
    <w:rsid w:val="008B66AD"/>
    <w:rsid w:val="008B6B1A"/>
    <w:rsid w:val="008B6D6B"/>
    <w:rsid w:val="008B6DED"/>
    <w:rsid w:val="008B7014"/>
    <w:rsid w:val="008B7484"/>
    <w:rsid w:val="008B7624"/>
    <w:rsid w:val="008B7E87"/>
    <w:rsid w:val="008BAB1A"/>
    <w:rsid w:val="008C0106"/>
    <w:rsid w:val="008C01D0"/>
    <w:rsid w:val="008C05A5"/>
    <w:rsid w:val="008C07F1"/>
    <w:rsid w:val="008C09C1"/>
    <w:rsid w:val="008C0C18"/>
    <w:rsid w:val="008C0DA8"/>
    <w:rsid w:val="008C1181"/>
    <w:rsid w:val="008C14B5"/>
    <w:rsid w:val="008C189B"/>
    <w:rsid w:val="008C1947"/>
    <w:rsid w:val="008C1E75"/>
    <w:rsid w:val="008C237E"/>
    <w:rsid w:val="008C2387"/>
    <w:rsid w:val="008C2507"/>
    <w:rsid w:val="008C2573"/>
    <w:rsid w:val="008C2717"/>
    <w:rsid w:val="008C28EB"/>
    <w:rsid w:val="008C2AC4"/>
    <w:rsid w:val="008C2B00"/>
    <w:rsid w:val="008C2F8F"/>
    <w:rsid w:val="008C3341"/>
    <w:rsid w:val="008C3972"/>
    <w:rsid w:val="008C3FCC"/>
    <w:rsid w:val="008C42BA"/>
    <w:rsid w:val="008C4AA2"/>
    <w:rsid w:val="008C4CB4"/>
    <w:rsid w:val="008C55AF"/>
    <w:rsid w:val="008C5EDC"/>
    <w:rsid w:val="008C681E"/>
    <w:rsid w:val="008C6918"/>
    <w:rsid w:val="008C6F50"/>
    <w:rsid w:val="008C73DD"/>
    <w:rsid w:val="008C7598"/>
    <w:rsid w:val="008C78C9"/>
    <w:rsid w:val="008C7D46"/>
    <w:rsid w:val="008D0177"/>
    <w:rsid w:val="008D01FD"/>
    <w:rsid w:val="008D073C"/>
    <w:rsid w:val="008D089E"/>
    <w:rsid w:val="008D091D"/>
    <w:rsid w:val="008D0958"/>
    <w:rsid w:val="008D0E6A"/>
    <w:rsid w:val="008D0F67"/>
    <w:rsid w:val="008D0F68"/>
    <w:rsid w:val="008D1272"/>
    <w:rsid w:val="008D1288"/>
    <w:rsid w:val="008D1358"/>
    <w:rsid w:val="008D166D"/>
    <w:rsid w:val="008D256D"/>
    <w:rsid w:val="008D27A0"/>
    <w:rsid w:val="008D2BAD"/>
    <w:rsid w:val="008D3055"/>
    <w:rsid w:val="008D36AD"/>
    <w:rsid w:val="008D392C"/>
    <w:rsid w:val="008D418F"/>
    <w:rsid w:val="008D4643"/>
    <w:rsid w:val="008D4744"/>
    <w:rsid w:val="008D4B54"/>
    <w:rsid w:val="008D4F9C"/>
    <w:rsid w:val="008D50A3"/>
    <w:rsid w:val="008D562C"/>
    <w:rsid w:val="008D573D"/>
    <w:rsid w:val="008D57EC"/>
    <w:rsid w:val="008D5C27"/>
    <w:rsid w:val="008D5C79"/>
    <w:rsid w:val="008D6AD6"/>
    <w:rsid w:val="008D6B5F"/>
    <w:rsid w:val="008D6C78"/>
    <w:rsid w:val="008D72F8"/>
    <w:rsid w:val="008D73AE"/>
    <w:rsid w:val="008D7ACE"/>
    <w:rsid w:val="008D7DEF"/>
    <w:rsid w:val="008E068B"/>
    <w:rsid w:val="008E06EB"/>
    <w:rsid w:val="008E0B0B"/>
    <w:rsid w:val="008E0D29"/>
    <w:rsid w:val="008E0F94"/>
    <w:rsid w:val="008E1151"/>
    <w:rsid w:val="008E1612"/>
    <w:rsid w:val="008E169B"/>
    <w:rsid w:val="008E1743"/>
    <w:rsid w:val="008E1BE1"/>
    <w:rsid w:val="008E248E"/>
    <w:rsid w:val="008E2508"/>
    <w:rsid w:val="008E263C"/>
    <w:rsid w:val="008E27E5"/>
    <w:rsid w:val="008E29DC"/>
    <w:rsid w:val="008E2C56"/>
    <w:rsid w:val="008E333F"/>
    <w:rsid w:val="008E3725"/>
    <w:rsid w:val="008E3750"/>
    <w:rsid w:val="008E3795"/>
    <w:rsid w:val="008E3A5D"/>
    <w:rsid w:val="008E3B6A"/>
    <w:rsid w:val="008E3DFD"/>
    <w:rsid w:val="008E3F1F"/>
    <w:rsid w:val="008E4310"/>
    <w:rsid w:val="008E43C3"/>
    <w:rsid w:val="008E4A24"/>
    <w:rsid w:val="008E4E30"/>
    <w:rsid w:val="008E4F10"/>
    <w:rsid w:val="008E4F87"/>
    <w:rsid w:val="008E4FF6"/>
    <w:rsid w:val="008E55B7"/>
    <w:rsid w:val="008E5724"/>
    <w:rsid w:val="008E5775"/>
    <w:rsid w:val="008E577B"/>
    <w:rsid w:val="008E5B3A"/>
    <w:rsid w:val="008E5B65"/>
    <w:rsid w:val="008E6178"/>
    <w:rsid w:val="008E67D7"/>
    <w:rsid w:val="008E6FB8"/>
    <w:rsid w:val="008E6FF0"/>
    <w:rsid w:val="008E7621"/>
    <w:rsid w:val="008E7749"/>
    <w:rsid w:val="008E798C"/>
    <w:rsid w:val="008E7B5A"/>
    <w:rsid w:val="008E7FA7"/>
    <w:rsid w:val="008F001C"/>
    <w:rsid w:val="008F00C2"/>
    <w:rsid w:val="008F0168"/>
    <w:rsid w:val="008F031E"/>
    <w:rsid w:val="008F04DD"/>
    <w:rsid w:val="008F0CBE"/>
    <w:rsid w:val="008F134D"/>
    <w:rsid w:val="008F144E"/>
    <w:rsid w:val="008F15D6"/>
    <w:rsid w:val="008F1665"/>
    <w:rsid w:val="008F1694"/>
    <w:rsid w:val="008F1928"/>
    <w:rsid w:val="008F1A23"/>
    <w:rsid w:val="008F1FAF"/>
    <w:rsid w:val="008F28C6"/>
    <w:rsid w:val="008F29F9"/>
    <w:rsid w:val="008F3819"/>
    <w:rsid w:val="008F39A3"/>
    <w:rsid w:val="008F3CA5"/>
    <w:rsid w:val="008F40CD"/>
    <w:rsid w:val="008F4784"/>
    <w:rsid w:val="008F494C"/>
    <w:rsid w:val="008F4A8E"/>
    <w:rsid w:val="008F4D50"/>
    <w:rsid w:val="008F547F"/>
    <w:rsid w:val="008F54B6"/>
    <w:rsid w:val="008F5F96"/>
    <w:rsid w:val="008F60CA"/>
    <w:rsid w:val="008F6934"/>
    <w:rsid w:val="008F72E7"/>
    <w:rsid w:val="008F7566"/>
    <w:rsid w:val="008F7678"/>
    <w:rsid w:val="008F7693"/>
    <w:rsid w:val="008F76B7"/>
    <w:rsid w:val="008F779D"/>
    <w:rsid w:val="008F7B5C"/>
    <w:rsid w:val="009001C5"/>
    <w:rsid w:val="0090020C"/>
    <w:rsid w:val="00900A20"/>
    <w:rsid w:val="00900C49"/>
    <w:rsid w:val="00901530"/>
    <w:rsid w:val="0090191A"/>
    <w:rsid w:val="00901A4E"/>
    <w:rsid w:val="00901A75"/>
    <w:rsid w:val="00901B32"/>
    <w:rsid w:val="0090203A"/>
    <w:rsid w:val="0090218F"/>
    <w:rsid w:val="0090273B"/>
    <w:rsid w:val="009028C5"/>
    <w:rsid w:val="00902D74"/>
    <w:rsid w:val="0090349F"/>
    <w:rsid w:val="00903502"/>
    <w:rsid w:val="009040E7"/>
    <w:rsid w:val="0090465F"/>
    <w:rsid w:val="0090478C"/>
    <w:rsid w:val="009049A8"/>
    <w:rsid w:val="00905159"/>
    <w:rsid w:val="00905448"/>
    <w:rsid w:val="0090553A"/>
    <w:rsid w:val="009067B6"/>
    <w:rsid w:val="00906B13"/>
    <w:rsid w:val="00906D46"/>
    <w:rsid w:val="00906DCA"/>
    <w:rsid w:val="009074AC"/>
    <w:rsid w:val="00907680"/>
    <w:rsid w:val="00907EF4"/>
    <w:rsid w:val="00910169"/>
    <w:rsid w:val="00910D18"/>
    <w:rsid w:val="009113FA"/>
    <w:rsid w:val="0091146B"/>
    <w:rsid w:val="009114AB"/>
    <w:rsid w:val="009115FA"/>
    <w:rsid w:val="00911A68"/>
    <w:rsid w:val="00911CD1"/>
    <w:rsid w:val="00912122"/>
    <w:rsid w:val="0091235A"/>
    <w:rsid w:val="00912D64"/>
    <w:rsid w:val="00913A8C"/>
    <w:rsid w:val="00913F83"/>
    <w:rsid w:val="00914106"/>
    <w:rsid w:val="0091446C"/>
    <w:rsid w:val="0091483D"/>
    <w:rsid w:val="00914B47"/>
    <w:rsid w:val="00914F96"/>
    <w:rsid w:val="009156B8"/>
    <w:rsid w:val="00915921"/>
    <w:rsid w:val="00915BBB"/>
    <w:rsid w:val="00916008"/>
    <w:rsid w:val="0091602E"/>
    <w:rsid w:val="00916192"/>
    <w:rsid w:val="00916335"/>
    <w:rsid w:val="00916785"/>
    <w:rsid w:val="00916A6A"/>
    <w:rsid w:val="00916BB4"/>
    <w:rsid w:val="00916C38"/>
    <w:rsid w:val="00917951"/>
    <w:rsid w:val="00917AFF"/>
    <w:rsid w:val="00917C17"/>
    <w:rsid w:val="00917CC4"/>
    <w:rsid w:val="00917D29"/>
    <w:rsid w:val="00917F94"/>
    <w:rsid w:val="009203A2"/>
    <w:rsid w:val="00920473"/>
    <w:rsid w:val="0092098F"/>
    <w:rsid w:val="00920BCB"/>
    <w:rsid w:val="00921493"/>
    <w:rsid w:val="009216A9"/>
    <w:rsid w:val="0092179D"/>
    <w:rsid w:val="009219EA"/>
    <w:rsid w:val="00921CF7"/>
    <w:rsid w:val="00921D3E"/>
    <w:rsid w:val="00921E4F"/>
    <w:rsid w:val="00921F3F"/>
    <w:rsid w:val="00921FA5"/>
    <w:rsid w:val="009221C7"/>
    <w:rsid w:val="00922562"/>
    <w:rsid w:val="009225D2"/>
    <w:rsid w:val="009228C1"/>
    <w:rsid w:val="00922C9E"/>
    <w:rsid w:val="00922FB4"/>
    <w:rsid w:val="00922FE3"/>
    <w:rsid w:val="0092323A"/>
    <w:rsid w:val="00923618"/>
    <w:rsid w:val="00923EAB"/>
    <w:rsid w:val="00924723"/>
    <w:rsid w:val="0092501D"/>
    <w:rsid w:val="009256B2"/>
    <w:rsid w:val="0092580E"/>
    <w:rsid w:val="009258DE"/>
    <w:rsid w:val="00925B3C"/>
    <w:rsid w:val="0092651E"/>
    <w:rsid w:val="00926A95"/>
    <w:rsid w:val="00926E9D"/>
    <w:rsid w:val="0092703B"/>
    <w:rsid w:val="0092708F"/>
    <w:rsid w:val="009275E2"/>
    <w:rsid w:val="00927865"/>
    <w:rsid w:val="00927E1C"/>
    <w:rsid w:val="00930890"/>
    <w:rsid w:val="00931528"/>
    <w:rsid w:val="0093157F"/>
    <w:rsid w:val="009316DF"/>
    <w:rsid w:val="00931891"/>
    <w:rsid w:val="00931BDD"/>
    <w:rsid w:val="00931C9E"/>
    <w:rsid w:val="00932648"/>
    <w:rsid w:val="00932739"/>
    <w:rsid w:val="00932B3B"/>
    <w:rsid w:val="00932E5A"/>
    <w:rsid w:val="00932EE5"/>
    <w:rsid w:val="009332AE"/>
    <w:rsid w:val="00933AF0"/>
    <w:rsid w:val="00933B0F"/>
    <w:rsid w:val="0093428A"/>
    <w:rsid w:val="00934B3D"/>
    <w:rsid w:val="00935993"/>
    <w:rsid w:val="00935B52"/>
    <w:rsid w:val="00936132"/>
    <w:rsid w:val="0093640A"/>
    <w:rsid w:val="00936CF4"/>
    <w:rsid w:val="0093769A"/>
    <w:rsid w:val="00937759"/>
    <w:rsid w:val="00937B9C"/>
    <w:rsid w:val="00937BB2"/>
    <w:rsid w:val="00937C92"/>
    <w:rsid w:val="00937D78"/>
    <w:rsid w:val="0094011A"/>
    <w:rsid w:val="00940488"/>
    <w:rsid w:val="00940979"/>
    <w:rsid w:val="00940B5E"/>
    <w:rsid w:val="00940BFB"/>
    <w:rsid w:val="0094127F"/>
    <w:rsid w:val="00941C95"/>
    <w:rsid w:val="00941F1F"/>
    <w:rsid w:val="00941FDE"/>
    <w:rsid w:val="009420FF"/>
    <w:rsid w:val="009430AD"/>
    <w:rsid w:val="00943119"/>
    <w:rsid w:val="00943161"/>
    <w:rsid w:val="00943993"/>
    <w:rsid w:val="00943D21"/>
    <w:rsid w:val="00943F04"/>
    <w:rsid w:val="0094419B"/>
    <w:rsid w:val="00944B73"/>
    <w:rsid w:val="00944E4E"/>
    <w:rsid w:val="00945611"/>
    <w:rsid w:val="009457F4"/>
    <w:rsid w:val="009469CA"/>
    <w:rsid w:val="00946A03"/>
    <w:rsid w:val="00946F4F"/>
    <w:rsid w:val="00947A32"/>
    <w:rsid w:val="00947E3F"/>
    <w:rsid w:val="00947E44"/>
    <w:rsid w:val="00947ED6"/>
    <w:rsid w:val="009500E4"/>
    <w:rsid w:val="009506A7"/>
    <w:rsid w:val="009506B9"/>
    <w:rsid w:val="00950E20"/>
    <w:rsid w:val="009513B2"/>
    <w:rsid w:val="00951751"/>
    <w:rsid w:val="00951796"/>
    <w:rsid w:val="00951839"/>
    <w:rsid w:val="00951DAA"/>
    <w:rsid w:val="00951DAE"/>
    <w:rsid w:val="00951E7F"/>
    <w:rsid w:val="009521ED"/>
    <w:rsid w:val="009528D5"/>
    <w:rsid w:val="009529C5"/>
    <w:rsid w:val="00952B6B"/>
    <w:rsid w:val="00952E67"/>
    <w:rsid w:val="00953545"/>
    <w:rsid w:val="009537BD"/>
    <w:rsid w:val="00953A46"/>
    <w:rsid w:val="00953BE3"/>
    <w:rsid w:val="00953D97"/>
    <w:rsid w:val="00953EAF"/>
    <w:rsid w:val="009540A2"/>
    <w:rsid w:val="009541B6"/>
    <w:rsid w:val="009544B6"/>
    <w:rsid w:val="009546D7"/>
    <w:rsid w:val="00954ADF"/>
    <w:rsid w:val="00954B19"/>
    <w:rsid w:val="009553B5"/>
    <w:rsid w:val="009555D5"/>
    <w:rsid w:val="00955AAD"/>
    <w:rsid w:val="00955B67"/>
    <w:rsid w:val="00955D4F"/>
    <w:rsid w:val="0095622B"/>
    <w:rsid w:val="00956500"/>
    <w:rsid w:val="0095654C"/>
    <w:rsid w:val="00956DED"/>
    <w:rsid w:val="00956E49"/>
    <w:rsid w:val="00956E68"/>
    <w:rsid w:val="00957061"/>
    <w:rsid w:val="00957101"/>
    <w:rsid w:val="009571B0"/>
    <w:rsid w:val="0095720A"/>
    <w:rsid w:val="009579DB"/>
    <w:rsid w:val="00957D3F"/>
    <w:rsid w:val="00957F6E"/>
    <w:rsid w:val="00960105"/>
    <w:rsid w:val="00960159"/>
    <w:rsid w:val="0096083F"/>
    <w:rsid w:val="00960941"/>
    <w:rsid w:val="00960B63"/>
    <w:rsid w:val="00960DE5"/>
    <w:rsid w:val="009612F8"/>
    <w:rsid w:val="00961405"/>
    <w:rsid w:val="009617FC"/>
    <w:rsid w:val="00961C96"/>
    <w:rsid w:val="00961EED"/>
    <w:rsid w:val="00961F9F"/>
    <w:rsid w:val="009625F8"/>
    <w:rsid w:val="009627DE"/>
    <w:rsid w:val="00962A5F"/>
    <w:rsid w:val="00962B2E"/>
    <w:rsid w:val="00962CBF"/>
    <w:rsid w:val="00962E3A"/>
    <w:rsid w:val="00962F1F"/>
    <w:rsid w:val="0096318F"/>
    <w:rsid w:val="0096343F"/>
    <w:rsid w:val="0096378E"/>
    <w:rsid w:val="0096387F"/>
    <w:rsid w:val="00963B95"/>
    <w:rsid w:val="00963E18"/>
    <w:rsid w:val="00964073"/>
    <w:rsid w:val="009641DA"/>
    <w:rsid w:val="00964337"/>
    <w:rsid w:val="00964604"/>
    <w:rsid w:val="00964699"/>
    <w:rsid w:val="00964885"/>
    <w:rsid w:val="00964B1A"/>
    <w:rsid w:val="00964EBE"/>
    <w:rsid w:val="00965149"/>
    <w:rsid w:val="009653C9"/>
    <w:rsid w:val="00965866"/>
    <w:rsid w:val="00965DCA"/>
    <w:rsid w:val="00966077"/>
    <w:rsid w:val="00966136"/>
    <w:rsid w:val="00966403"/>
    <w:rsid w:val="009665A3"/>
    <w:rsid w:val="0096660E"/>
    <w:rsid w:val="009667D3"/>
    <w:rsid w:val="00966867"/>
    <w:rsid w:val="009669B9"/>
    <w:rsid w:val="00966A01"/>
    <w:rsid w:val="00966A37"/>
    <w:rsid w:val="00966BF6"/>
    <w:rsid w:val="00966C35"/>
    <w:rsid w:val="00966D15"/>
    <w:rsid w:val="00966DFA"/>
    <w:rsid w:val="00967B23"/>
    <w:rsid w:val="00967C41"/>
    <w:rsid w:val="00967D36"/>
    <w:rsid w:val="00967D5E"/>
    <w:rsid w:val="00967E02"/>
    <w:rsid w:val="009701A3"/>
    <w:rsid w:val="00970366"/>
    <w:rsid w:val="00970BE2"/>
    <w:rsid w:val="009714EB"/>
    <w:rsid w:val="00971716"/>
    <w:rsid w:val="00971873"/>
    <w:rsid w:val="0097187E"/>
    <w:rsid w:val="00971906"/>
    <w:rsid w:val="00972212"/>
    <w:rsid w:val="00972423"/>
    <w:rsid w:val="00972A94"/>
    <w:rsid w:val="00973C63"/>
    <w:rsid w:val="0097410B"/>
    <w:rsid w:val="009742B1"/>
    <w:rsid w:val="009744A6"/>
    <w:rsid w:val="00974623"/>
    <w:rsid w:val="00974E68"/>
    <w:rsid w:val="00974E6F"/>
    <w:rsid w:val="00974EA1"/>
    <w:rsid w:val="00974F15"/>
    <w:rsid w:val="00975374"/>
    <w:rsid w:val="00975609"/>
    <w:rsid w:val="0097584F"/>
    <w:rsid w:val="00975D81"/>
    <w:rsid w:val="00975E99"/>
    <w:rsid w:val="00975FFF"/>
    <w:rsid w:val="009762B9"/>
    <w:rsid w:val="009763D7"/>
    <w:rsid w:val="00976403"/>
    <w:rsid w:val="00976463"/>
    <w:rsid w:val="0097657B"/>
    <w:rsid w:val="0097678C"/>
    <w:rsid w:val="009767E1"/>
    <w:rsid w:val="00976C05"/>
    <w:rsid w:val="00976D16"/>
    <w:rsid w:val="009770D2"/>
    <w:rsid w:val="009774BA"/>
    <w:rsid w:val="00977AF7"/>
    <w:rsid w:val="00977C05"/>
    <w:rsid w:val="00977FED"/>
    <w:rsid w:val="00980B1F"/>
    <w:rsid w:val="00980C42"/>
    <w:rsid w:val="00980F2F"/>
    <w:rsid w:val="009814BC"/>
    <w:rsid w:val="009815D4"/>
    <w:rsid w:val="00981F2E"/>
    <w:rsid w:val="009826F9"/>
    <w:rsid w:val="00982C67"/>
    <w:rsid w:val="00982CB0"/>
    <w:rsid w:val="0098331B"/>
    <w:rsid w:val="009835B2"/>
    <w:rsid w:val="00983721"/>
    <w:rsid w:val="0098392A"/>
    <w:rsid w:val="00983C05"/>
    <w:rsid w:val="00983D01"/>
    <w:rsid w:val="00983D9E"/>
    <w:rsid w:val="00983DE2"/>
    <w:rsid w:val="0098417B"/>
    <w:rsid w:val="00984443"/>
    <w:rsid w:val="00984930"/>
    <w:rsid w:val="00984996"/>
    <w:rsid w:val="00984AB2"/>
    <w:rsid w:val="00985715"/>
    <w:rsid w:val="00985BB7"/>
    <w:rsid w:val="00985C6C"/>
    <w:rsid w:val="00986571"/>
    <w:rsid w:val="00986853"/>
    <w:rsid w:val="009869D4"/>
    <w:rsid w:val="00986A9C"/>
    <w:rsid w:val="00986BD7"/>
    <w:rsid w:val="009875C5"/>
    <w:rsid w:val="0098773F"/>
    <w:rsid w:val="00987AA3"/>
    <w:rsid w:val="00987CB6"/>
    <w:rsid w:val="009905B6"/>
    <w:rsid w:val="009907D3"/>
    <w:rsid w:val="00990B21"/>
    <w:rsid w:val="00990E4B"/>
    <w:rsid w:val="00991732"/>
    <w:rsid w:val="00991AE4"/>
    <w:rsid w:val="00991F35"/>
    <w:rsid w:val="009922CF"/>
    <w:rsid w:val="00992426"/>
    <w:rsid w:val="00992458"/>
    <w:rsid w:val="0099295D"/>
    <w:rsid w:val="009932F7"/>
    <w:rsid w:val="00993794"/>
    <w:rsid w:val="00993A0C"/>
    <w:rsid w:val="00993DBA"/>
    <w:rsid w:val="009940A4"/>
    <w:rsid w:val="00994496"/>
    <w:rsid w:val="0099467C"/>
    <w:rsid w:val="00994924"/>
    <w:rsid w:val="00994F17"/>
    <w:rsid w:val="00995035"/>
    <w:rsid w:val="0099524E"/>
    <w:rsid w:val="0099536B"/>
    <w:rsid w:val="009954E8"/>
    <w:rsid w:val="00995A27"/>
    <w:rsid w:val="00995C64"/>
    <w:rsid w:val="00996103"/>
    <w:rsid w:val="009961CD"/>
    <w:rsid w:val="0099638F"/>
    <w:rsid w:val="00996BDF"/>
    <w:rsid w:val="00997632"/>
    <w:rsid w:val="00997734"/>
    <w:rsid w:val="00997780"/>
    <w:rsid w:val="0099798C"/>
    <w:rsid w:val="00997BBF"/>
    <w:rsid w:val="00997F1C"/>
    <w:rsid w:val="009A00EE"/>
    <w:rsid w:val="009A07A2"/>
    <w:rsid w:val="009A0B84"/>
    <w:rsid w:val="009A0E23"/>
    <w:rsid w:val="009A0E68"/>
    <w:rsid w:val="009A1227"/>
    <w:rsid w:val="009A1D7F"/>
    <w:rsid w:val="009A1E7A"/>
    <w:rsid w:val="009A2544"/>
    <w:rsid w:val="009A2868"/>
    <w:rsid w:val="009A2896"/>
    <w:rsid w:val="009A2AB5"/>
    <w:rsid w:val="009A2D35"/>
    <w:rsid w:val="009A3057"/>
    <w:rsid w:val="009A31A6"/>
    <w:rsid w:val="009A3AF2"/>
    <w:rsid w:val="009A3ED1"/>
    <w:rsid w:val="009A4341"/>
    <w:rsid w:val="009A44E5"/>
    <w:rsid w:val="009A4608"/>
    <w:rsid w:val="009A462C"/>
    <w:rsid w:val="009A48C1"/>
    <w:rsid w:val="009A4C9F"/>
    <w:rsid w:val="009A518C"/>
    <w:rsid w:val="009A548A"/>
    <w:rsid w:val="009A5FEA"/>
    <w:rsid w:val="009A613C"/>
    <w:rsid w:val="009A62C6"/>
    <w:rsid w:val="009A66FB"/>
    <w:rsid w:val="009A6949"/>
    <w:rsid w:val="009A69CE"/>
    <w:rsid w:val="009A6D53"/>
    <w:rsid w:val="009A723E"/>
    <w:rsid w:val="009A768D"/>
    <w:rsid w:val="009A76D6"/>
    <w:rsid w:val="009A7796"/>
    <w:rsid w:val="009A7C4E"/>
    <w:rsid w:val="009A7C73"/>
    <w:rsid w:val="009B0573"/>
    <w:rsid w:val="009B05E8"/>
    <w:rsid w:val="009B06EB"/>
    <w:rsid w:val="009B083E"/>
    <w:rsid w:val="009B09F2"/>
    <w:rsid w:val="009B1702"/>
    <w:rsid w:val="009B190B"/>
    <w:rsid w:val="009B1CD4"/>
    <w:rsid w:val="009B1CFB"/>
    <w:rsid w:val="009B1F5E"/>
    <w:rsid w:val="009B2551"/>
    <w:rsid w:val="009B2687"/>
    <w:rsid w:val="009B30D4"/>
    <w:rsid w:val="009B35E5"/>
    <w:rsid w:val="009B3654"/>
    <w:rsid w:val="009B36BB"/>
    <w:rsid w:val="009B36DC"/>
    <w:rsid w:val="009B36EC"/>
    <w:rsid w:val="009B39BA"/>
    <w:rsid w:val="009B3C04"/>
    <w:rsid w:val="009B3DF8"/>
    <w:rsid w:val="009B42AE"/>
    <w:rsid w:val="009B430C"/>
    <w:rsid w:val="009B4321"/>
    <w:rsid w:val="009B438A"/>
    <w:rsid w:val="009B4991"/>
    <w:rsid w:val="009B54AB"/>
    <w:rsid w:val="009B598F"/>
    <w:rsid w:val="009B5B84"/>
    <w:rsid w:val="009B5D1D"/>
    <w:rsid w:val="009B6A79"/>
    <w:rsid w:val="009B6C13"/>
    <w:rsid w:val="009B722F"/>
    <w:rsid w:val="009B7369"/>
    <w:rsid w:val="009B786D"/>
    <w:rsid w:val="009B7CED"/>
    <w:rsid w:val="009B7E1E"/>
    <w:rsid w:val="009C05C0"/>
    <w:rsid w:val="009C0618"/>
    <w:rsid w:val="009C0715"/>
    <w:rsid w:val="009C0856"/>
    <w:rsid w:val="009C0C84"/>
    <w:rsid w:val="009C0E61"/>
    <w:rsid w:val="009C0F08"/>
    <w:rsid w:val="009C1331"/>
    <w:rsid w:val="009C1827"/>
    <w:rsid w:val="009C1AF7"/>
    <w:rsid w:val="009C2D2F"/>
    <w:rsid w:val="009C2F09"/>
    <w:rsid w:val="009C2FA5"/>
    <w:rsid w:val="009C3882"/>
    <w:rsid w:val="009C3A5D"/>
    <w:rsid w:val="009C3D7A"/>
    <w:rsid w:val="009C3DF7"/>
    <w:rsid w:val="009C3E2E"/>
    <w:rsid w:val="009C4073"/>
    <w:rsid w:val="009C430A"/>
    <w:rsid w:val="009C49BD"/>
    <w:rsid w:val="009C49E5"/>
    <w:rsid w:val="009C4DE4"/>
    <w:rsid w:val="009C5442"/>
    <w:rsid w:val="009C555A"/>
    <w:rsid w:val="009C5599"/>
    <w:rsid w:val="009C57B3"/>
    <w:rsid w:val="009C5963"/>
    <w:rsid w:val="009C5A22"/>
    <w:rsid w:val="009C5C37"/>
    <w:rsid w:val="009C639F"/>
    <w:rsid w:val="009C6767"/>
    <w:rsid w:val="009C6ACF"/>
    <w:rsid w:val="009C6BC1"/>
    <w:rsid w:val="009C6BED"/>
    <w:rsid w:val="009C6C4E"/>
    <w:rsid w:val="009C6D16"/>
    <w:rsid w:val="009C7E24"/>
    <w:rsid w:val="009C7E64"/>
    <w:rsid w:val="009C7FE5"/>
    <w:rsid w:val="009D016F"/>
    <w:rsid w:val="009D034D"/>
    <w:rsid w:val="009D03AF"/>
    <w:rsid w:val="009D0622"/>
    <w:rsid w:val="009D0628"/>
    <w:rsid w:val="009D0794"/>
    <w:rsid w:val="009D11D9"/>
    <w:rsid w:val="009D14C6"/>
    <w:rsid w:val="009D1796"/>
    <w:rsid w:val="009D17A3"/>
    <w:rsid w:val="009D18A3"/>
    <w:rsid w:val="009D1B32"/>
    <w:rsid w:val="009D1B7F"/>
    <w:rsid w:val="009D1F96"/>
    <w:rsid w:val="009D2048"/>
    <w:rsid w:val="009D24B7"/>
    <w:rsid w:val="009D25BC"/>
    <w:rsid w:val="009D25CA"/>
    <w:rsid w:val="009D2BEB"/>
    <w:rsid w:val="009D320C"/>
    <w:rsid w:val="009D33C7"/>
    <w:rsid w:val="009D3727"/>
    <w:rsid w:val="009D39E2"/>
    <w:rsid w:val="009D3E37"/>
    <w:rsid w:val="009D421F"/>
    <w:rsid w:val="009D43D5"/>
    <w:rsid w:val="009D463C"/>
    <w:rsid w:val="009D4B82"/>
    <w:rsid w:val="009D4BCB"/>
    <w:rsid w:val="009D4C1C"/>
    <w:rsid w:val="009D4D2F"/>
    <w:rsid w:val="009D4DC8"/>
    <w:rsid w:val="009D4F34"/>
    <w:rsid w:val="009D5029"/>
    <w:rsid w:val="009D573D"/>
    <w:rsid w:val="009D58AE"/>
    <w:rsid w:val="009D5994"/>
    <w:rsid w:val="009D5E30"/>
    <w:rsid w:val="009D5ECC"/>
    <w:rsid w:val="009D60AE"/>
    <w:rsid w:val="009D61FC"/>
    <w:rsid w:val="009D6239"/>
    <w:rsid w:val="009D62D2"/>
    <w:rsid w:val="009D63C3"/>
    <w:rsid w:val="009D6743"/>
    <w:rsid w:val="009D6A00"/>
    <w:rsid w:val="009D6A1C"/>
    <w:rsid w:val="009D70C9"/>
    <w:rsid w:val="009D7A36"/>
    <w:rsid w:val="009D7D7D"/>
    <w:rsid w:val="009D7E2D"/>
    <w:rsid w:val="009E0546"/>
    <w:rsid w:val="009E07BC"/>
    <w:rsid w:val="009E08FF"/>
    <w:rsid w:val="009E09E6"/>
    <w:rsid w:val="009E0ABD"/>
    <w:rsid w:val="009E11E0"/>
    <w:rsid w:val="009E134D"/>
    <w:rsid w:val="009E17BD"/>
    <w:rsid w:val="009E1852"/>
    <w:rsid w:val="009E21F0"/>
    <w:rsid w:val="009E29DB"/>
    <w:rsid w:val="009E2AA1"/>
    <w:rsid w:val="009E2DA4"/>
    <w:rsid w:val="009E395A"/>
    <w:rsid w:val="009E3E7D"/>
    <w:rsid w:val="009E41A2"/>
    <w:rsid w:val="009E437A"/>
    <w:rsid w:val="009E44B2"/>
    <w:rsid w:val="009E456D"/>
    <w:rsid w:val="009E490D"/>
    <w:rsid w:val="009E4A9D"/>
    <w:rsid w:val="009E4B2B"/>
    <w:rsid w:val="009E4E0E"/>
    <w:rsid w:val="009E539B"/>
    <w:rsid w:val="009E5A12"/>
    <w:rsid w:val="009E5D85"/>
    <w:rsid w:val="009E6344"/>
    <w:rsid w:val="009E6551"/>
    <w:rsid w:val="009E6560"/>
    <w:rsid w:val="009E697E"/>
    <w:rsid w:val="009E6C61"/>
    <w:rsid w:val="009E6E81"/>
    <w:rsid w:val="009E747C"/>
    <w:rsid w:val="009E74F7"/>
    <w:rsid w:val="009E7799"/>
    <w:rsid w:val="009E79B0"/>
    <w:rsid w:val="009E7AE7"/>
    <w:rsid w:val="009F09AE"/>
    <w:rsid w:val="009F103D"/>
    <w:rsid w:val="009F116D"/>
    <w:rsid w:val="009F11D1"/>
    <w:rsid w:val="009F1251"/>
    <w:rsid w:val="009F1DD6"/>
    <w:rsid w:val="009F24BE"/>
    <w:rsid w:val="009F2D62"/>
    <w:rsid w:val="009F2EB7"/>
    <w:rsid w:val="009F3325"/>
    <w:rsid w:val="009F33B9"/>
    <w:rsid w:val="009F34C6"/>
    <w:rsid w:val="009F3B7C"/>
    <w:rsid w:val="009F3E12"/>
    <w:rsid w:val="009F4209"/>
    <w:rsid w:val="009F43F7"/>
    <w:rsid w:val="009F4694"/>
    <w:rsid w:val="009F4C4B"/>
    <w:rsid w:val="009F4F37"/>
    <w:rsid w:val="009F510F"/>
    <w:rsid w:val="009F578E"/>
    <w:rsid w:val="009F5E0C"/>
    <w:rsid w:val="009F5E7B"/>
    <w:rsid w:val="009F6189"/>
    <w:rsid w:val="009F640A"/>
    <w:rsid w:val="009F6B55"/>
    <w:rsid w:val="009F6D94"/>
    <w:rsid w:val="009F6E68"/>
    <w:rsid w:val="009F6F09"/>
    <w:rsid w:val="009F71BF"/>
    <w:rsid w:val="009F7513"/>
    <w:rsid w:val="009F76E9"/>
    <w:rsid w:val="009F7898"/>
    <w:rsid w:val="009F7AEA"/>
    <w:rsid w:val="00A00451"/>
    <w:rsid w:val="00A009CB"/>
    <w:rsid w:val="00A00A2D"/>
    <w:rsid w:val="00A00DC6"/>
    <w:rsid w:val="00A010A0"/>
    <w:rsid w:val="00A01448"/>
    <w:rsid w:val="00A016D6"/>
    <w:rsid w:val="00A016E0"/>
    <w:rsid w:val="00A01769"/>
    <w:rsid w:val="00A01820"/>
    <w:rsid w:val="00A01888"/>
    <w:rsid w:val="00A01B90"/>
    <w:rsid w:val="00A01F17"/>
    <w:rsid w:val="00A0214A"/>
    <w:rsid w:val="00A0215E"/>
    <w:rsid w:val="00A02294"/>
    <w:rsid w:val="00A0248E"/>
    <w:rsid w:val="00A02678"/>
    <w:rsid w:val="00A02820"/>
    <w:rsid w:val="00A02D69"/>
    <w:rsid w:val="00A02FBC"/>
    <w:rsid w:val="00A03082"/>
    <w:rsid w:val="00A0355D"/>
    <w:rsid w:val="00A037FD"/>
    <w:rsid w:val="00A03DF2"/>
    <w:rsid w:val="00A03F4C"/>
    <w:rsid w:val="00A0405B"/>
    <w:rsid w:val="00A04368"/>
    <w:rsid w:val="00A044CC"/>
    <w:rsid w:val="00A04663"/>
    <w:rsid w:val="00A046BD"/>
    <w:rsid w:val="00A04E70"/>
    <w:rsid w:val="00A04FD9"/>
    <w:rsid w:val="00A051C5"/>
    <w:rsid w:val="00A057CE"/>
    <w:rsid w:val="00A05A91"/>
    <w:rsid w:val="00A05FF3"/>
    <w:rsid w:val="00A062B2"/>
    <w:rsid w:val="00A06822"/>
    <w:rsid w:val="00A0700C"/>
    <w:rsid w:val="00A0745F"/>
    <w:rsid w:val="00A07811"/>
    <w:rsid w:val="00A0789F"/>
    <w:rsid w:val="00A07970"/>
    <w:rsid w:val="00A07EB2"/>
    <w:rsid w:val="00A07FD1"/>
    <w:rsid w:val="00A100CF"/>
    <w:rsid w:val="00A10927"/>
    <w:rsid w:val="00A10D83"/>
    <w:rsid w:val="00A113D5"/>
    <w:rsid w:val="00A119A0"/>
    <w:rsid w:val="00A11CFF"/>
    <w:rsid w:val="00A123F4"/>
    <w:rsid w:val="00A124A5"/>
    <w:rsid w:val="00A1268D"/>
    <w:rsid w:val="00A12BE1"/>
    <w:rsid w:val="00A12E9A"/>
    <w:rsid w:val="00A1308F"/>
    <w:rsid w:val="00A13592"/>
    <w:rsid w:val="00A1366A"/>
    <w:rsid w:val="00A1390D"/>
    <w:rsid w:val="00A13A22"/>
    <w:rsid w:val="00A13A55"/>
    <w:rsid w:val="00A13AAB"/>
    <w:rsid w:val="00A13D7F"/>
    <w:rsid w:val="00A13EE5"/>
    <w:rsid w:val="00A13F49"/>
    <w:rsid w:val="00A14383"/>
    <w:rsid w:val="00A148CB"/>
    <w:rsid w:val="00A14946"/>
    <w:rsid w:val="00A14C47"/>
    <w:rsid w:val="00A14DEC"/>
    <w:rsid w:val="00A14DF9"/>
    <w:rsid w:val="00A14FB4"/>
    <w:rsid w:val="00A1517F"/>
    <w:rsid w:val="00A15A48"/>
    <w:rsid w:val="00A163DC"/>
    <w:rsid w:val="00A16508"/>
    <w:rsid w:val="00A168F6"/>
    <w:rsid w:val="00A16D9D"/>
    <w:rsid w:val="00A17D2C"/>
    <w:rsid w:val="00A2038D"/>
    <w:rsid w:val="00A2067E"/>
    <w:rsid w:val="00A20753"/>
    <w:rsid w:val="00A207B0"/>
    <w:rsid w:val="00A2088E"/>
    <w:rsid w:val="00A208E5"/>
    <w:rsid w:val="00A2091A"/>
    <w:rsid w:val="00A20C27"/>
    <w:rsid w:val="00A20E59"/>
    <w:rsid w:val="00A21019"/>
    <w:rsid w:val="00A213FB"/>
    <w:rsid w:val="00A2246D"/>
    <w:rsid w:val="00A22939"/>
    <w:rsid w:val="00A22AEA"/>
    <w:rsid w:val="00A23475"/>
    <w:rsid w:val="00A237A3"/>
    <w:rsid w:val="00A23B20"/>
    <w:rsid w:val="00A23DD1"/>
    <w:rsid w:val="00A23E64"/>
    <w:rsid w:val="00A23FD0"/>
    <w:rsid w:val="00A240B8"/>
    <w:rsid w:val="00A244ED"/>
    <w:rsid w:val="00A24E64"/>
    <w:rsid w:val="00A2506D"/>
    <w:rsid w:val="00A25725"/>
    <w:rsid w:val="00A25BE3"/>
    <w:rsid w:val="00A25C3E"/>
    <w:rsid w:val="00A25F9A"/>
    <w:rsid w:val="00A2607F"/>
    <w:rsid w:val="00A261C2"/>
    <w:rsid w:val="00A2662D"/>
    <w:rsid w:val="00A268BC"/>
    <w:rsid w:val="00A26C3D"/>
    <w:rsid w:val="00A26D4D"/>
    <w:rsid w:val="00A27043"/>
    <w:rsid w:val="00A272EE"/>
    <w:rsid w:val="00A27584"/>
    <w:rsid w:val="00A276BB"/>
    <w:rsid w:val="00A27730"/>
    <w:rsid w:val="00A2782C"/>
    <w:rsid w:val="00A27AAB"/>
    <w:rsid w:val="00A27BFB"/>
    <w:rsid w:val="00A27CFE"/>
    <w:rsid w:val="00A27E2A"/>
    <w:rsid w:val="00A27EF4"/>
    <w:rsid w:val="00A3026A"/>
    <w:rsid w:val="00A302C0"/>
    <w:rsid w:val="00A30A1F"/>
    <w:rsid w:val="00A30A58"/>
    <w:rsid w:val="00A30E76"/>
    <w:rsid w:val="00A3108E"/>
    <w:rsid w:val="00A3115A"/>
    <w:rsid w:val="00A31323"/>
    <w:rsid w:val="00A31492"/>
    <w:rsid w:val="00A31517"/>
    <w:rsid w:val="00A31566"/>
    <w:rsid w:val="00A3176E"/>
    <w:rsid w:val="00A31B08"/>
    <w:rsid w:val="00A322DA"/>
    <w:rsid w:val="00A324B0"/>
    <w:rsid w:val="00A327BF"/>
    <w:rsid w:val="00A32B97"/>
    <w:rsid w:val="00A32BA1"/>
    <w:rsid w:val="00A32C85"/>
    <w:rsid w:val="00A3335F"/>
    <w:rsid w:val="00A33708"/>
    <w:rsid w:val="00A33716"/>
    <w:rsid w:val="00A338E5"/>
    <w:rsid w:val="00A338EE"/>
    <w:rsid w:val="00A3398C"/>
    <w:rsid w:val="00A33D7B"/>
    <w:rsid w:val="00A33EB0"/>
    <w:rsid w:val="00A3401F"/>
    <w:rsid w:val="00A344E0"/>
    <w:rsid w:val="00A34A5C"/>
    <w:rsid w:val="00A34BEE"/>
    <w:rsid w:val="00A34CFC"/>
    <w:rsid w:val="00A3512A"/>
    <w:rsid w:val="00A351C1"/>
    <w:rsid w:val="00A35614"/>
    <w:rsid w:val="00A35C99"/>
    <w:rsid w:val="00A37071"/>
    <w:rsid w:val="00A37138"/>
    <w:rsid w:val="00A3723B"/>
    <w:rsid w:val="00A37250"/>
    <w:rsid w:val="00A40055"/>
    <w:rsid w:val="00A4034A"/>
    <w:rsid w:val="00A407F0"/>
    <w:rsid w:val="00A40985"/>
    <w:rsid w:val="00A40ECB"/>
    <w:rsid w:val="00A4176C"/>
    <w:rsid w:val="00A41DC5"/>
    <w:rsid w:val="00A42639"/>
    <w:rsid w:val="00A426E8"/>
    <w:rsid w:val="00A427BC"/>
    <w:rsid w:val="00A42844"/>
    <w:rsid w:val="00A43066"/>
    <w:rsid w:val="00A434A9"/>
    <w:rsid w:val="00A434B1"/>
    <w:rsid w:val="00A43C26"/>
    <w:rsid w:val="00A43C8E"/>
    <w:rsid w:val="00A43D90"/>
    <w:rsid w:val="00A43F13"/>
    <w:rsid w:val="00A43F88"/>
    <w:rsid w:val="00A446D1"/>
    <w:rsid w:val="00A44DC2"/>
    <w:rsid w:val="00A45183"/>
    <w:rsid w:val="00A452A2"/>
    <w:rsid w:val="00A452C1"/>
    <w:rsid w:val="00A452ED"/>
    <w:rsid w:val="00A4563F"/>
    <w:rsid w:val="00A459DF"/>
    <w:rsid w:val="00A45FAB"/>
    <w:rsid w:val="00A46135"/>
    <w:rsid w:val="00A4616A"/>
    <w:rsid w:val="00A46233"/>
    <w:rsid w:val="00A46685"/>
    <w:rsid w:val="00A46764"/>
    <w:rsid w:val="00A46C80"/>
    <w:rsid w:val="00A46ED5"/>
    <w:rsid w:val="00A471D1"/>
    <w:rsid w:val="00A474F4"/>
    <w:rsid w:val="00A4790E"/>
    <w:rsid w:val="00A47A1B"/>
    <w:rsid w:val="00A50136"/>
    <w:rsid w:val="00A50332"/>
    <w:rsid w:val="00A50809"/>
    <w:rsid w:val="00A50B68"/>
    <w:rsid w:val="00A5103E"/>
    <w:rsid w:val="00A513E9"/>
    <w:rsid w:val="00A51475"/>
    <w:rsid w:val="00A51B25"/>
    <w:rsid w:val="00A5228F"/>
    <w:rsid w:val="00A52486"/>
    <w:rsid w:val="00A524F4"/>
    <w:rsid w:val="00A525A7"/>
    <w:rsid w:val="00A5270D"/>
    <w:rsid w:val="00A528E2"/>
    <w:rsid w:val="00A53232"/>
    <w:rsid w:val="00A53276"/>
    <w:rsid w:val="00A533DF"/>
    <w:rsid w:val="00A534B3"/>
    <w:rsid w:val="00A53B9E"/>
    <w:rsid w:val="00A53CF3"/>
    <w:rsid w:val="00A54014"/>
    <w:rsid w:val="00A54211"/>
    <w:rsid w:val="00A54737"/>
    <w:rsid w:val="00A54A4D"/>
    <w:rsid w:val="00A54D72"/>
    <w:rsid w:val="00A54DAD"/>
    <w:rsid w:val="00A55062"/>
    <w:rsid w:val="00A5536A"/>
    <w:rsid w:val="00A557FE"/>
    <w:rsid w:val="00A55C9D"/>
    <w:rsid w:val="00A55DE8"/>
    <w:rsid w:val="00A56035"/>
    <w:rsid w:val="00A56089"/>
    <w:rsid w:val="00A5657B"/>
    <w:rsid w:val="00A56FC0"/>
    <w:rsid w:val="00A570FC"/>
    <w:rsid w:val="00A57155"/>
    <w:rsid w:val="00A5724F"/>
    <w:rsid w:val="00A573D9"/>
    <w:rsid w:val="00A578D5"/>
    <w:rsid w:val="00A57C58"/>
    <w:rsid w:val="00A57EA8"/>
    <w:rsid w:val="00A606C8"/>
    <w:rsid w:val="00A60B76"/>
    <w:rsid w:val="00A6156C"/>
    <w:rsid w:val="00A62168"/>
    <w:rsid w:val="00A6243A"/>
    <w:rsid w:val="00A62701"/>
    <w:rsid w:val="00A6272E"/>
    <w:rsid w:val="00A6286C"/>
    <w:rsid w:val="00A62D80"/>
    <w:rsid w:val="00A62FB6"/>
    <w:rsid w:val="00A632B4"/>
    <w:rsid w:val="00A63707"/>
    <w:rsid w:val="00A637FC"/>
    <w:rsid w:val="00A645D3"/>
    <w:rsid w:val="00A64842"/>
    <w:rsid w:val="00A648CC"/>
    <w:rsid w:val="00A64A5B"/>
    <w:rsid w:val="00A6502E"/>
    <w:rsid w:val="00A6535F"/>
    <w:rsid w:val="00A65382"/>
    <w:rsid w:val="00A65643"/>
    <w:rsid w:val="00A6597C"/>
    <w:rsid w:val="00A65C6B"/>
    <w:rsid w:val="00A65D31"/>
    <w:rsid w:val="00A65DCF"/>
    <w:rsid w:val="00A65DE4"/>
    <w:rsid w:val="00A65E96"/>
    <w:rsid w:val="00A65F2A"/>
    <w:rsid w:val="00A65F5D"/>
    <w:rsid w:val="00A661B5"/>
    <w:rsid w:val="00A6697D"/>
    <w:rsid w:val="00A66987"/>
    <w:rsid w:val="00A66BD9"/>
    <w:rsid w:val="00A670B7"/>
    <w:rsid w:val="00A67364"/>
    <w:rsid w:val="00A67828"/>
    <w:rsid w:val="00A67A2C"/>
    <w:rsid w:val="00A67B3D"/>
    <w:rsid w:val="00A67BD2"/>
    <w:rsid w:val="00A67D91"/>
    <w:rsid w:val="00A70617"/>
    <w:rsid w:val="00A706F6"/>
    <w:rsid w:val="00A710AF"/>
    <w:rsid w:val="00A71371"/>
    <w:rsid w:val="00A713BE"/>
    <w:rsid w:val="00A71498"/>
    <w:rsid w:val="00A7186C"/>
    <w:rsid w:val="00A718C2"/>
    <w:rsid w:val="00A71B60"/>
    <w:rsid w:val="00A728C2"/>
    <w:rsid w:val="00A72C15"/>
    <w:rsid w:val="00A72CA0"/>
    <w:rsid w:val="00A73285"/>
    <w:rsid w:val="00A73A84"/>
    <w:rsid w:val="00A73C74"/>
    <w:rsid w:val="00A73CCA"/>
    <w:rsid w:val="00A73DEC"/>
    <w:rsid w:val="00A73F21"/>
    <w:rsid w:val="00A74619"/>
    <w:rsid w:val="00A747A3"/>
    <w:rsid w:val="00A74A8D"/>
    <w:rsid w:val="00A74F1B"/>
    <w:rsid w:val="00A75579"/>
    <w:rsid w:val="00A75774"/>
    <w:rsid w:val="00A762B1"/>
    <w:rsid w:val="00A763C3"/>
    <w:rsid w:val="00A7689B"/>
    <w:rsid w:val="00A773B9"/>
    <w:rsid w:val="00A777DE"/>
    <w:rsid w:val="00A7789D"/>
    <w:rsid w:val="00A77A51"/>
    <w:rsid w:val="00A77FA8"/>
    <w:rsid w:val="00A8009F"/>
    <w:rsid w:val="00A8014D"/>
    <w:rsid w:val="00A80785"/>
    <w:rsid w:val="00A80FB5"/>
    <w:rsid w:val="00A811EC"/>
    <w:rsid w:val="00A813D5"/>
    <w:rsid w:val="00A81736"/>
    <w:rsid w:val="00A818D3"/>
    <w:rsid w:val="00A81A0B"/>
    <w:rsid w:val="00A82CAC"/>
    <w:rsid w:val="00A82EB8"/>
    <w:rsid w:val="00A831D1"/>
    <w:rsid w:val="00A83215"/>
    <w:rsid w:val="00A836A6"/>
    <w:rsid w:val="00A837CE"/>
    <w:rsid w:val="00A83C5A"/>
    <w:rsid w:val="00A83FC6"/>
    <w:rsid w:val="00A840D5"/>
    <w:rsid w:val="00A8456A"/>
    <w:rsid w:val="00A84A15"/>
    <w:rsid w:val="00A84E87"/>
    <w:rsid w:val="00A8521C"/>
    <w:rsid w:val="00A8546A"/>
    <w:rsid w:val="00A85538"/>
    <w:rsid w:val="00A85807"/>
    <w:rsid w:val="00A8591D"/>
    <w:rsid w:val="00A85B61"/>
    <w:rsid w:val="00A85C99"/>
    <w:rsid w:val="00A85F5E"/>
    <w:rsid w:val="00A85FF1"/>
    <w:rsid w:val="00A861C7"/>
    <w:rsid w:val="00A861C9"/>
    <w:rsid w:val="00A862F3"/>
    <w:rsid w:val="00A86ACB"/>
    <w:rsid w:val="00A8711F"/>
    <w:rsid w:val="00A8716C"/>
    <w:rsid w:val="00A87254"/>
    <w:rsid w:val="00A87619"/>
    <w:rsid w:val="00A87AC3"/>
    <w:rsid w:val="00A90042"/>
    <w:rsid w:val="00A90464"/>
    <w:rsid w:val="00A909E0"/>
    <w:rsid w:val="00A90D04"/>
    <w:rsid w:val="00A90F6D"/>
    <w:rsid w:val="00A91070"/>
    <w:rsid w:val="00A914A2"/>
    <w:rsid w:val="00A914A4"/>
    <w:rsid w:val="00A9211E"/>
    <w:rsid w:val="00A921AE"/>
    <w:rsid w:val="00A929BD"/>
    <w:rsid w:val="00A9328E"/>
    <w:rsid w:val="00A9385E"/>
    <w:rsid w:val="00A93C52"/>
    <w:rsid w:val="00A93E28"/>
    <w:rsid w:val="00A942B1"/>
    <w:rsid w:val="00A948F7"/>
    <w:rsid w:val="00A958F3"/>
    <w:rsid w:val="00A95B98"/>
    <w:rsid w:val="00A96356"/>
    <w:rsid w:val="00A9791C"/>
    <w:rsid w:val="00A97C70"/>
    <w:rsid w:val="00A97F88"/>
    <w:rsid w:val="00AA0060"/>
    <w:rsid w:val="00AA02E2"/>
    <w:rsid w:val="00AA0348"/>
    <w:rsid w:val="00AA09AE"/>
    <w:rsid w:val="00AA1189"/>
    <w:rsid w:val="00AA17C1"/>
    <w:rsid w:val="00AA1D90"/>
    <w:rsid w:val="00AA200C"/>
    <w:rsid w:val="00AA207A"/>
    <w:rsid w:val="00AA20D0"/>
    <w:rsid w:val="00AA20E6"/>
    <w:rsid w:val="00AA3096"/>
    <w:rsid w:val="00AA31B6"/>
    <w:rsid w:val="00AA34A0"/>
    <w:rsid w:val="00AA3824"/>
    <w:rsid w:val="00AA3AD5"/>
    <w:rsid w:val="00AA46D3"/>
    <w:rsid w:val="00AA4AF3"/>
    <w:rsid w:val="00AA5064"/>
    <w:rsid w:val="00AA5C42"/>
    <w:rsid w:val="00AA6414"/>
    <w:rsid w:val="00AA6465"/>
    <w:rsid w:val="00AA64C0"/>
    <w:rsid w:val="00AA6685"/>
    <w:rsid w:val="00AA67E3"/>
    <w:rsid w:val="00AA6846"/>
    <w:rsid w:val="00AA6AB0"/>
    <w:rsid w:val="00AA6C27"/>
    <w:rsid w:val="00AA72BD"/>
    <w:rsid w:val="00AA73D5"/>
    <w:rsid w:val="00AA7528"/>
    <w:rsid w:val="00AA75E8"/>
    <w:rsid w:val="00AA7B41"/>
    <w:rsid w:val="00AA7C25"/>
    <w:rsid w:val="00AA7D44"/>
    <w:rsid w:val="00AB004C"/>
    <w:rsid w:val="00AB04DD"/>
    <w:rsid w:val="00AB0589"/>
    <w:rsid w:val="00AB0F1C"/>
    <w:rsid w:val="00AB10A5"/>
    <w:rsid w:val="00AB1132"/>
    <w:rsid w:val="00AB14EF"/>
    <w:rsid w:val="00AB1559"/>
    <w:rsid w:val="00AB15E3"/>
    <w:rsid w:val="00AB1914"/>
    <w:rsid w:val="00AB1E11"/>
    <w:rsid w:val="00AB1E99"/>
    <w:rsid w:val="00AB1EB0"/>
    <w:rsid w:val="00AB1FA6"/>
    <w:rsid w:val="00AB242B"/>
    <w:rsid w:val="00AB28DA"/>
    <w:rsid w:val="00AB2955"/>
    <w:rsid w:val="00AB2A76"/>
    <w:rsid w:val="00AB2EBF"/>
    <w:rsid w:val="00AB3054"/>
    <w:rsid w:val="00AB3302"/>
    <w:rsid w:val="00AB384A"/>
    <w:rsid w:val="00AB39AA"/>
    <w:rsid w:val="00AB40F7"/>
    <w:rsid w:val="00AB465F"/>
    <w:rsid w:val="00AB4AB1"/>
    <w:rsid w:val="00AB4B1A"/>
    <w:rsid w:val="00AB4CB9"/>
    <w:rsid w:val="00AB4CFB"/>
    <w:rsid w:val="00AB51D4"/>
    <w:rsid w:val="00AB5368"/>
    <w:rsid w:val="00AB5373"/>
    <w:rsid w:val="00AB541E"/>
    <w:rsid w:val="00AB55A9"/>
    <w:rsid w:val="00AB5B3D"/>
    <w:rsid w:val="00AB5F34"/>
    <w:rsid w:val="00AB60E4"/>
    <w:rsid w:val="00AB62DD"/>
    <w:rsid w:val="00AB6304"/>
    <w:rsid w:val="00AB68CB"/>
    <w:rsid w:val="00AB6D89"/>
    <w:rsid w:val="00AB6E30"/>
    <w:rsid w:val="00AB717A"/>
    <w:rsid w:val="00AB7878"/>
    <w:rsid w:val="00AB7DB9"/>
    <w:rsid w:val="00AC02E7"/>
    <w:rsid w:val="00AC071E"/>
    <w:rsid w:val="00AC1323"/>
    <w:rsid w:val="00AC132A"/>
    <w:rsid w:val="00AC1455"/>
    <w:rsid w:val="00AC1CED"/>
    <w:rsid w:val="00AC1EDA"/>
    <w:rsid w:val="00AC2295"/>
    <w:rsid w:val="00AC259F"/>
    <w:rsid w:val="00AC2629"/>
    <w:rsid w:val="00AC2861"/>
    <w:rsid w:val="00AC2869"/>
    <w:rsid w:val="00AC28F4"/>
    <w:rsid w:val="00AC3521"/>
    <w:rsid w:val="00AC3DA6"/>
    <w:rsid w:val="00AC416B"/>
    <w:rsid w:val="00AC44B5"/>
    <w:rsid w:val="00AC44C2"/>
    <w:rsid w:val="00AC4FD3"/>
    <w:rsid w:val="00AC55CD"/>
    <w:rsid w:val="00AC5A51"/>
    <w:rsid w:val="00AC5FC5"/>
    <w:rsid w:val="00AC6377"/>
    <w:rsid w:val="00AC66D4"/>
    <w:rsid w:val="00AC673C"/>
    <w:rsid w:val="00AC6FB7"/>
    <w:rsid w:val="00AC70AA"/>
    <w:rsid w:val="00AC7491"/>
    <w:rsid w:val="00AC7742"/>
    <w:rsid w:val="00AC792B"/>
    <w:rsid w:val="00AC7E21"/>
    <w:rsid w:val="00AC7E8F"/>
    <w:rsid w:val="00AC7E9F"/>
    <w:rsid w:val="00AD003D"/>
    <w:rsid w:val="00AD031D"/>
    <w:rsid w:val="00AD066A"/>
    <w:rsid w:val="00AD08D4"/>
    <w:rsid w:val="00AD0A25"/>
    <w:rsid w:val="00AD0AB7"/>
    <w:rsid w:val="00AD0CF0"/>
    <w:rsid w:val="00AD0F89"/>
    <w:rsid w:val="00AD11BD"/>
    <w:rsid w:val="00AD1805"/>
    <w:rsid w:val="00AD1EF1"/>
    <w:rsid w:val="00AD2341"/>
    <w:rsid w:val="00AD236F"/>
    <w:rsid w:val="00AD23B9"/>
    <w:rsid w:val="00AD2664"/>
    <w:rsid w:val="00AD282F"/>
    <w:rsid w:val="00AD2B4D"/>
    <w:rsid w:val="00AD2C0F"/>
    <w:rsid w:val="00AD2F1C"/>
    <w:rsid w:val="00AD36A0"/>
    <w:rsid w:val="00AD40E8"/>
    <w:rsid w:val="00AD4238"/>
    <w:rsid w:val="00AD496F"/>
    <w:rsid w:val="00AD4B24"/>
    <w:rsid w:val="00AD4CC4"/>
    <w:rsid w:val="00AD4D15"/>
    <w:rsid w:val="00AD5012"/>
    <w:rsid w:val="00AD5055"/>
    <w:rsid w:val="00AD50E8"/>
    <w:rsid w:val="00AD55D2"/>
    <w:rsid w:val="00AD5C25"/>
    <w:rsid w:val="00AD5CFD"/>
    <w:rsid w:val="00AD5F20"/>
    <w:rsid w:val="00AD6211"/>
    <w:rsid w:val="00AD621E"/>
    <w:rsid w:val="00AD68DE"/>
    <w:rsid w:val="00AD6C28"/>
    <w:rsid w:val="00AD7CCC"/>
    <w:rsid w:val="00AE0030"/>
    <w:rsid w:val="00AE020E"/>
    <w:rsid w:val="00AE0361"/>
    <w:rsid w:val="00AE04D1"/>
    <w:rsid w:val="00AE06D9"/>
    <w:rsid w:val="00AE186B"/>
    <w:rsid w:val="00AE19FC"/>
    <w:rsid w:val="00AE1B6E"/>
    <w:rsid w:val="00AE1F15"/>
    <w:rsid w:val="00AE2140"/>
    <w:rsid w:val="00AE21E8"/>
    <w:rsid w:val="00AE3472"/>
    <w:rsid w:val="00AE379E"/>
    <w:rsid w:val="00AE3A44"/>
    <w:rsid w:val="00AE3E3E"/>
    <w:rsid w:val="00AE3EAC"/>
    <w:rsid w:val="00AE4375"/>
    <w:rsid w:val="00AE44BF"/>
    <w:rsid w:val="00AE4508"/>
    <w:rsid w:val="00AE45C7"/>
    <w:rsid w:val="00AE4678"/>
    <w:rsid w:val="00AE47AB"/>
    <w:rsid w:val="00AE47D8"/>
    <w:rsid w:val="00AE4C1C"/>
    <w:rsid w:val="00AE4C33"/>
    <w:rsid w:val="00AE511C"/>
    <w:rsid w:val="00AE5561"/>
    <w:rsid w:val="00AE55E6"/>
    <w:rsid w:val="00AE5790"/>
    <w:rsid w:val="00AE5BCB"/>
    <w:rsid w:val="00AE5C30"/>
    <w:rsid w:val="00AE628B"/>
    <w:rsid w:val="00AE62DD"/>
    <w:rsid w:val="00AE652D"/>
    <w:rsid w:val="00AE672D"/>
    <w:rsid w:val="00AE672E"/>
    <w:rsid w:val="00AE6B9A"/>
    <w:rsid w:val="00AE72B5"/>
    <w:rsid w:val="00AE753D"/>
    <w:rsid w:val="00AE75D4"/>
    <w:rsid w:val="00AE773C"/>
    <w:rsid w:val="00AE7AB9"/>
    <w:rsid w:val="00AE7BA3"/>
    <w:rsid w:val="00AE7E55"/>
    <w:rsid w:val="00AE7F82"/>
    <w:rsid w:val="00AF00A0"/>
    <w:rsid w:val="00AF0142"/>
    <w:rsid w:val="00AF01BB"/>
    <w:rsid w:val="00AF01C4"/>
    <w:rsid w:val="00AF0368"/>
    <w:rsid w:val="00AF0668"/>
    <w:rsid w:val="00AF0DCB"/>
    <w:rsid w:val="00AF0FB7"/>
    <w:rsid w:val="00AF1B39"/>
    <w:rsid w:val="00AF1D1A"/>
    <w:rsid w:val="00AF2088"/>
    <w:rsid w:val="00AF2357"/>
    <w:rsid w:val="00AF2505"/>
    <w:rsid w:val="00AF270E"/>
    <w:rsid w:val="00AF2863"/>
    <w:rsid w:val="00AF28CA"/>
    <w:rsid w:val="00AF2DD2"/>
    <w:rsid w:val="00AF2DF4"/>
    <w:rsid w:val="00AF2E67"/>
    <w:rsid w:val="00AF329D"/>
    <w:rsid w:val="00AF36EC"/>
    <w:rsid w:val="00AF3DFB"/>
    <w:rsid w:val="00AF3E22"/>
    <w:rsid w:val="00AF40E8"/>
    <w:rsid w:val="00AF46FA"/>
    <w:rsid w:val="00AF50E9"/>
    <w:rsid w:val="00AF5500"/>
    <w:rsid w:val="00AF5955"/>
    <w:rsid w:val="00AF62AA"/>
    <w:rsid w:val="00AF694E"/>
    <w:rsid w:val="00AF6A82"/>
    <w:rsid w:val="00AF6B3A"/>
    <w:rsid w:val="00AF6C3B"/>
    <w:rsid w:val="00AF7139"/>
    <w:rsid w:val="00AF7444"/>
    <w:rsid w:val="00AF7458"/>
    <w:rsid w:val="00AF75FF"/>
    <w:rsid w:val="00AF7B69"/>
    <w:rsid w:val="00AF7CD0"/>
    <w:rsid w:val="00AF7E54"/>
    <w:rsid w:val="00B00283"/>
    <w:rsid w:val="00B002BF"/>
    <w:rsid w:val="00B004EE"/>
    <w:rsid w:val="00B0094F"/>
    <w:rsid w:val="00B00BC9"/>
    <w:rsid w:val="00B01522"/>
    <w:rsid w:val="00B0164A"/>
    <w:rsid w:val="00B0170C"/>
    <w:rsid w:val="00B01A3D"/>
    <w:rsid w:val="00B01E96"/>
    <w:rsid w:val="00B02218"/>
    <w:rsid w:val="00B02240"/>
    <w:rsid w:val="00B027BB"/>
    <w:rsid w:val="00B0282D"/>
    <w:rsid w:val="00B028D2"/>
    <w:rsid w:val="00B02B5D"/>
    <w:rsid w:val="00B02EA0"/>
    <w:rsid w:val="00B02F21"/>
    <w:rsid w:val="00B0324B"/>
    <w:rsid w:val="00B03CB9"/>
    <w:rsid w:val="00B03D18"/>
    <w:rsid w:val="00B03E96"/>
    <w:rsid w:val="00B03FF0"/>
    <w:rsid w:val="00B04705"/>
    <w:rsid w:val="00B04B00"/>
    <w:rsid w:val="00B04EAD"/>
    <w:rsid w:val="00B05025"/>
    <w:rsid w:val="00B05897"/>
    <w:rsid w:val="00B05D99"/>
    <w:rsid w:val="00B0613D"/>
    <w:rsid w:val="00B06238"/>
    <w:rsid w:val="00B062BC"/>
    <w:rsid w:val="00B06C2A"/>
    <w:rsid w:val="00B06EF2"/>
    <w:rsid w:val="00B070BB"/>
    <w:rsid w:val="00B07605"/>
    <w:rsid w:val="00B07775"/>
    <w:rsid w:val="00B07B2C"/>
    <w:rsid w:val="00B07E1B"/>
    <w:rsid w:val="00B10054"/>
    <w:rsid w:val="00B100BD"/>
    <w:rsid w:val="00B102CD"/>
    <w:rsid w:val="00B10903"/>
    <w:rsid w:val="00B109F8"/>
    <w:rsid w:val="00B10CB6"/>
    <w:rsid w:val="00B110EA"/>
    <w:rsid w:val="00B119B1"/>
    <w:rsid w:val="00B11A64"/>
    <w:rsid w:val="00B11BD0"/>
    <w:rsid w:val="00B11CCE"/>
    <w:rsid w:val="00B12CBC"/>
    <w:rsid w:val="00B12D49"/>
    <w:rsid w:val="00B13173"/>
    <w:rsid w:val="00B132DC"/>
    <w:rsid w:val="00B13453"/>
    <w:rsid w:val="00B136E4"/>
    <w:rsid w:val="00B1373C"/>
    <w:rsid w:val="00B13A5F"/>
    <w:rsid w:val="00B13CF8"/>
    <w:rsid w:val="00B13D62"/>
    <w:rsid w:val="00B13D9C"/>
    <w:rsid w:val="00B13EB2"/>
    <w:rsid w:val="00B13EDD"/>
    <w:rsid w:val="00B13FD9"/>
    <w:rsid w:val="00B14172"/>
    <w:rsid w:val="00B15525"/>
    <w:rsid w:val="00B1577E"/>
    <w:rsid w:val="00B15BA0"/>
    <w:rsid w:val="00B16027"/>
    <w:rsid w:val="00B166B8"/>
    <w:rsid w:val="00B16977"/>
    <w:rsid w:val="00B16F78"/>
    <w:rsid w:val="00B172A8"/>
    <w:rsid w:val="00B1757B"/>
    <w:rsid w:val="00B176AC"/>
    <w:rsid w:val="00B17846"/>
    <w:rsid w:val="00B17B33"/>
    <w:rsid w:val="00B17B8C"/>
    <w:rsid w:val="00B17E2D"/>
    <w:rsid w:val="00B200AE"/>
    <w:rsid w:val="00B2068B"/>
    <w:rsid w:val="00B20AF3"/>
    <w:rsid w:val="00B20E5D"/>
    <w:rsid w:val="00B2115B"/>
    <w:rsid w:val="00B213E4"/>
    <w:rsid w:val="00B217DE"/>
    <w:rsid w:val="00B220F8"/>
    <w:rsid w:val="00B22510"/>
    <w:rsid w:val="00B22858"/>
    <w:rsid w:val="00B2297B"/>
    <w:rsid w:val="00B22CB9"/>
    <w:rsid w:val="00B22D5F"/>
    <w:rsid w:val="00B22E18"/>
    <w:rsid w:val="00B231F5"/>
    <w:rsid w:val="00B23D11"/>
    <w:rsid w:val="00B24292"/>
    <w:rsid w:val="00B24376"/>
    <w:rsid w:val="00B2481D"/>
    <w:rsid w:val="00B24AC2"/>
    <w:rsid w:val="00B25A5E"/>
    <w:rsid w:val="00B25D9A"/>
    <w:rsid w:val="00B260F6"/>
    <w:rsid w:val="00B26281"/>
    <w:rsid w:val="00B26496"/>
    <w:rsid w:val="00B269B8"/>
    <w:rsid w:val="00B26C21"/>
    <w:rsid w:val="00B26CCC"/>
    <w:rsid w:val="00B26E07"/>
    <w:rsid w:val="00B278EB"/>
    <w:rsid w:val="00B27DC3"/>
    <w:rsid w:val="00B27DE0"/>
    <w:rsid w:val="00B29864"/>
    <w:rsid w:val="00B304B5"/>
    <w:rsid w:val="00B30CF6"/>
    <w:rsid w:val="00B30DA3"/>
    <w:rsid w:val="00B30F72"/>
    <w:rsid w:val="00B31259"/>
    <w:rsid w:val="00B31999"/>
    <w:rsid w:val="00B31A8E"/>
    <w:rsid w:val="00B3208A"/>
    <w:rsid w:val="00B32421"/>
    <w:rsid w:val="00B325F5"/>
    <w:rsid w:val="00B3288F"/>
    <w:rsid w:val="00B329ED"/>
    <w:rsid w:val="00B32D8B"/>
    <w:rsid w:val="00B32DC7"/>
    <w:rsid w:val="00B33097"/>
    <w:rsid w:val="00B334A9"/>
    <w:rsid w:val="00B33689"/>
    <w:rsid w:val="00B33795"/>
    <w:rsid w:val="00B33A7C"/>
    <w:rsid w:val="00B33C2C"/>
    <w:rsid w:val="00B33C7F"/>
    <w:rsid w:val="00B345D8"/>
    <w:rsid w:val="00B34D6E"/>
    <w:rsid w:val="00B34E8A"/>
    <w:rsid w:val="00B3559D"/>
    <w:rsid w:val="00B359C6"/>
    <w:rsid w:val="00B35A44"/>
    <w:rsid w:val="00B35BFE"/>
    <w:rsid w:val="00B35CC3"/>
    <w:rsid w:val="00B35D6D"/>
    <w:rsid w:val="00B361CB"/>
    <w:rsid w:val="00B365B4"/>
    <w:rsid w:val="00B36AFE"/>
    <w:rsid w:val="00B36D96"/>
    <w:rsid w:val="00B36DF0"/>
    <w:rsid w:val="00B3709D"/>
    <w:rsid w:val="00B370C1"/>
    <w:rsid w:val="00B37816"/>
    <w:rsid w:val="00B3785D"/>
    <w:rsid w:val="00B37FD2"/>
    <w:rsid w:val="00B40281"/>
    <w:rsid w:val="00B403FD"/>
    <w:rsid w:val="00B40847"/>
    <w:rsid w:val="00B40A32"/>
    <w:rsid w:val="00B40D7B"/>
    <w:rsid w:val="00B40D97"/>
    <w:rsid w:val="00B40DCE"/>
    <w:rsid w:val="00B40F37"/>
    <w:rsid w:val="00B40FD9"/>
    <w:rsid w:val="00B40FEE"/>
    <w:rsid w:val="00B410E5"/>
    <w:rsid w:val="00B4158D"/>
    <w:rsid w:val="00B41997"/>
    <w:rsid w:val="00B41C30"/>
    <w:rsid w:val="00B41FBF"/>
    <w:rsid w:val="00B420D0"/>
    <w:rsid w:val="00B42891"/>
    <w:rsid w:val="00B42A6F"/>
    <w:rsid w:val="00B42C54"/>
    <w:rsid w:val="00B4355C"/>
    <w:rsid w:val="00B43594"/>
    <w:rsid w:val="00B43668"/>
    <w:rsid w:val="00B43BAE"/>
    <w:rsid w:val="00B43D99"/>
    <w:rsid w:val="00B43FBE"/>
    <w:rsid w:val="00B44B5E"/>
    <w:rsid w:val="00B4550A"/>
    <w:rsid w:val="00B45B63"/>
    <w:rsid w:val="00B45BB3"/>
    <w:rsid w:val="00B4602D"/>
    <w:rsid w:val="00B46135"/>
    <w:rsid w:val="00B461C6"/>
    <w:rsid w:val="00B464A3"/>
    <w:rsid w:val="00B466A6"/>
    <w:rsid w:val="00B467ED"/>
    <w:rsid w:val="00B46871"/>
    <w:rsid w:val="00B468D4"/>
    <w:rsid w:val="00B46E4A"/>
    <w:rsid w:val="00B47693"/>
    <w:rsid w:val="00B47A90"/>
    <w:rsid w:val="00B50041"/>
    <w:rsid w:val="00B501A5"/>
    <w:rsid w:val="00B50AEA"/>
    <w:rsid w:val="00B50E58"/>
    <w:rsid w:val="00B51CE4"/>
    <w:rsid w:val="00B521EF"/>
    <w:rsid w:val="00B52511"/>
    <w:rsid w:val="00B52AD6"/>
    <w:rsid w:val="00B52B42"/>
    <w:rsid w:val="00B530AC"/>
    <w:rsid w:val="00B533FF"/>
    <w:rsid w:val="00B53634"/>
    <w:rsid w:val="00B5383C"/>
    <w:rsid w:val="00B538AD"/>
    <w:rsid w:val="00B53A3A"/>
    <w:rsid w:val="00B53B7C"/>
    <w:rsid w:val="00B53D27"/>
    <w:rsid w:val="00B53E44"/>
    <w:rsid w:val="00B53E8E"/>
    <w:rsid w:val="00B53F89"/>
    <w:rsid w:val="00B5500B"/>
    <w:rsid w:val="00B558F7"/>
    <w:rsid w:val="00B5596C"/>
    <w:rsid w:val="00B55DBD"/>
    <w:rsid w:val="00B55DBE"/>
    <w:rsid w:val="00B55DC7"/>
    <w:rsid w:val="00B56360"/>
    <w:rsid w:val="00B5701F"/>
    <w:rsid w:val="00B572B9"/>
    <w:rsid w:val="00B57ED5"/>
    <w:rsid w:val="00B60237"/>
    <w:rsid w:val="00B60471"/>
    <w:rsid w:val="00B604E6"/>
    <w:rsid w:val="00B60D07"/>
    <w:rsid w:val="00B60D4A"/>
    <w:rsid w:val="00B612E4"/>
    <w:rsid w:val="00B61386"/>
    <w:rsid w:val="00B6170F"/>
    <w:rsid w:val="00B6185F"/>
    <w:rsid w:val="00B619DE"/>
    <w:rsid w:val="00B61C58"/>
    <w:rsid w:val="00B6220A"/>
    <w:rsid w:val="00B62293"/>
    <w:rsid w:val="00B62323"/>
    <w:rsid w:val="00B62525"/>
    <w:rsid w:val="00B62798"/>
    <w:rsid w:val="00B62803"/>
    <w:rsid w:val="00B62ABF"/>
    <w:rsid w:val="00B62AE9"/>
    <w:rsid w:val="00B63144"/>
    <w:rsid w:val="00B631F4"/>
    <w:rsid w:val="00B632E3"/>
    <w:rsid w:val="00B6348B"/>
    <w:rsid w:val="00B63D4D"/>
    <w:rsid w:val="00B6421D"/>
    <w:rsid w:val="00B64454"/>
    <w:rsid w:val="00B64895"/>
    <w:rsid w:val="00B64C79"/>
    <w:rsid w:val="00B64E91"/>
    <w:rsid w:val="00B64E98"/>
    <w:rsid w:val="00B65516"/>
    <w:rsid w:val="00B65617"/>
    <w:rsid w:val="00B65752"/>
    <w:rsid w:val="00B657F3"/>
    <w:rsid w:val="00B65B05"/>
    <w:rsid w:val="00B65C34"/>
    <w:rsid w:val="00B65D5F"/>
    <w:rsid w:val="00B661AE"/>
    <w:rsid w:val="00B6646A"/>
    <w:rsid w:val="00B66A49"/>
    <w:rsid w:val="00B66B91"/>
    <w:rsid w:val="00B66C77"/>
    <w:rsid w:val="00B66F27"/>
    <w:rsid w:val="00B6701E"/>
    <w:rsid w:val="00B67371"/>
    <w:rsid w:val="00B676F5"/>
    <w:rsid w:val="00B67798"/>
    <w:rsid w:val="00B67C2A"/>
    <w:rsid w:val="00B67E77"/>
    <w:rsid w:val="00B70447"/>
    <w:rsid w:val="00B704B4"/>
    <w:rsid w:val="00B70BD3"/>
    <w:rsid w:val="00B70F5D"/>
    <w:rsid w:val="00B70FAA"/>
    <w:rsid w:val="00B7114C"/>
    <w:rsid w:val="00B71208"/>
    <w:rsid w:val="00B7151F"/>
    <w:rsid w:val="00B7196E"/>
    <w:rsid w:val="00B71CA6"/>
    <w:rsid w:val="00B7208B"/>
    <w:rsid w:val="00B7212F"/>
    <w:rsid w:val="00B726F1"/>
    <w:rsid w:val="00B72A75"/>
    <w:rsid w:val="00B72ABD"/>
    <w:rsid w:val="00B72C54"/>
    <w:rsid w:val="00B72F0B"/>
    <w:rsid w:val="00B73107"/>
    <w:rsid w:val="00B73563"/>
    <w:rsid w:val="00B737A2"/>
    <w:rsid w:val="00B73912"/>
    <w:rsid w:val="00B73919"/>
    <w:rsid w:val="00B740DE"/>
    <w:rsid w:val="00B74269"/>
    <w:rsid w:val="00B74377"/>
    <w:rsid w:val="00B74394"/>
    <w:rsid w:val="00B74520"/>
    <w:rsid w:val="00B74E87"/>
    <w:rsid w:val="00B74E9C"/>
    <w:rsid w:val="00B74ED2"/>
    <w:rsid w:val="00B75061"/>
    <w:rsid w:val="00B75296"/>
    <w:rsid w:val="00B75322"/>
    <w:rsid w:val="00B753EB"/>
    <w:rsid w:val="00B7607A"/>
    <w:rsid w:val="00B762B0"/>
    <w:rsid w:val="00B762E1"/>
    <w:rsid w:val="00B7643A"/>
    <w:rsid w:val="00B764D3"/>
    <w:rsid w:val="00B767E2"/>
    <w:rsid w:val="00B7689F"/>
    <w:rsid w:val="00B76C6C"/>
    <w:rsid w:val="00B76E5E"/>
    <w:rsid w:val="00B771B2"/>
    <w:rsid w:val="00B776B6"/>
    <w:rsid w:val="00B777E4"/>
    <w:rsid w:val="00B801FA"/>
    <w:rsid w:val="00B80387"/>
    <w:rsid w:val="00B8057C"/>
    <w:rsid w:val="00B8060B"/>
    <w:rsid w:val="00B807E0"/>
    <w:rsid w:val="00B80841"/>
    <w:rsid w:val="00B80D90"/>
    <w:rsid w:val="00B81225"/>
    <w:rsid w:val="00B816C0"/>
    <w:rsid w:val="00B816C3"/>
    <w:rsid w:val="00B8185D"/>
    <w:rsid w:val="00B818EE"/>
    <w:rsid w:val="00B81A84"/>
    <w:rsid w:val="00B81A9C"/>
    <w:rsid w:val="00B820CB"/>
    <w:rsid w:val="00B820F5"/>
    <w:rsid w:val="00B823AF"/>
    <w:rsid w:val="00B824B9"/>
    <w:rsid w:val="00B82614"/>
    <w:rsid w:val="00B828DF"/>
    <w:rsid w:val="00B829A6"/>
    <w:rsid w:val="00B82C1B"/>
    <w:rsid w:val="00B82D4D"/>
    <w:rsid w:val="00B82F90"/>
    <w:rsid w:val="00B83065"/>
    <w:rsid w:val="00B83A4C"/>
    <w:rsid w:val="00B83CDF"/>
    <w:rsid w:val="00B83ED8"/>
    <w:rsid w:val="00B84065"/>
    <w:rsid w:val="00B84255"/>
    <w:rsid w:val="00B845D8"/>
    <w:rsid w:val="00B84798"/>
    <w:rsid w:val="00B84977"/>
    <w:rsid w:val="00B84AB4"/>
    <w:rsid w:val="00B84B83"/>
    <w:rsid w:val="00B84B9D"/>
    <w:rsid w:val="00B84C8B"/>
    <w:rsid w:val="00B85DB8"/>
    <w:rsid w:val="00B85E41"/>
    <w:rsid w:val="00B86164"/>
    <w:rsid w:val="00B86223"/>
    <w:rsid w:val="00B86376"/>
    <w:rsid w:val="00B86732"/>
    <w:rsid w:val="00B86B88"/>
    <w:rsid w:val="00B86C8E"/>
    <w:rsid w:val="00B8722F"/>
    <w:rsid w:val="00B872D6"/>
    <w:rsid w:val="00B87A93"/>
    <w:rsid w:val="00B87B15"/>
    <w:rsid w:val="00B87DC8"/>
    <w:rsid w:val="00B901CC"/>
    <w:rsid w:val="00B904D8"/>
    <w:rsid w:val="00B913BF"/>
    <w:rsid w:val="00B91BE8"/>
    <w:rsid w:val="00B91C1A"/>
    <w:rsid w:val="00B91C22"/>
    <w:rsid w:val="00B91F01"/>
    <w:rsid w:val="00B923E8"/>
    <w:rsid w:val="00B9242D"/>
    <w:rsid w:val="00B927D7"/>
    <w:rsid w:val="00B930F8"/>
    <w:rsid w:val="00B9336F"/>
    <w:rsid w:val="00B933F5"/>
    <w:rsid w:val="00B94016"/>
    <w:rsid w:val="00B940DC"/>
    <w:rsid w:val="00B9424E"/>
    <w:rsid w:val="00B94432"/>
    <w:rsid w:val="00B94920"/>
    <w:rsid w:val="00B94B4E"/>
    <w:rsid w:val="00B94C91"/>
    <w:rsid w:val="00B94DA9"/>
    <w:rsid w:val="00B95C49"/>
    <w:rsid w:val="00B95E91"/>
    <w:rsid w:val="00B968A2"/>
    <w:rsid w:val="00B968CD"/>
    <w:rsid w:val="00B96F67"/>
    <w:rsid w:val="00B97427"/>
    <w:rsid w:val="00B97861"/>
    <w:rsid w:val="00B97A97"/>
    <w:rsid w:val="00B97F87"/>
    <w:rsid w:val="00BA02E7"/>
    <w:rsid w:val="00BA0585"/>
    <w:rsid w:val="00BA068D"/>
    <w:rsid w:val="00BA080D"/>
    <w:rsid w:val="00BA0812"/>
    <w:rsid w:val="00BA08A0"/>
    <w:rsid w:val="00BA0B5E"/>
    <w:rsid w:val="00BA0BEF"/>
    <w:rsid w:val="00BA0F91"/>
    <w:rsid w:val="00BA119A"/>
    <w:rsid w:val="00BA15E0"/>
    <w:rsid w:val="00BA1A4F"/>
    <w:rsid w:val="00BA1CDF"/>
    <w:rsid w:val="00BA2148"/>
    <w:rsid w:val="00BA24E9"/>
    <w:rsid w:val="00BA2A1A"/>
    <w:rsid w:val="00BA2B5B"/>
    <w:rsid w:val="00BA31E4"/>
    <w:rsid w:val="00BA3471"/>
    <w:rsid w:val="00BA34CA"/>
    <w:rsid w:val="00BA392E"/>
    <w:rsid w:val="00BA3F0E"/>
    <w:rsid w:val="00BA3FAA"/>
    <w:rsid w:val="00BA4AB8"/>
    <w:rsid w:val="00BA4C86"/>
    <w:rsid w:val="00BA51B4"/>
    <w:rsid w:val="00BA55EE"/>
    <w:rsid w:val="00BA5C4B"/>
    <w:rsid w:val="00BA618C"/>
    <w:rsid w:val="00BA61C3"/>
    <w:rsid w:val="00BA62C0"/>
    <w:rsid w:val="00BA640A"/>
    <w:rsid w:val="00BA6541"/>
    <w:rsid w:val="00BA6C63"/>
    <w:rsid w:val="00BA6DCC"/>
    <w:rsid w:val="00BA72A1"/>
    <w:rsid w:val="00BA7396"/>
    <w:rsid w:val="00BA73C7"/>
    <w:rsid w:val="00BA763F"/>
    <w:rsid w:val="00BA79D1"/>
    <w:rsid w:val="00BA7CF7"/>
    <w:rsid w:val="00BA7D7D"/>
    <w:rsid w:val="00BB0804"/>
    <w:rsid w:val="00BB08CF"/>
    <w:rsid w:val="00BB0EAF"/>
    <w:rsid w:val="00BB14DB"/>
    <w:rsid w:val="00BB179C"/>
    <w:rsid w:val="00BB18EC"/>
    <w:rsid w:val="00BB25F8"/>
    <w:rsid w:val="00BB26DB"/>
    <w:rsid w:val="00BB275F"/>
    <w:rsid w:val="00BB2B8D"/>
    <w:rsid w:val="00BB2BCF"/>
    <w:rsid w:val="00BB300D"/>
    <w:rsid w:val="00BB33CF"/>
    <w:rsid w:val="00BB3AC8"/>
    <w:rsid w:val="00BB3F3E"/>
    <w:rsid w:val="00BB3FEE"/>
    <w:rsid w:val="00BB4A74"/>
    <w:rsid w:val="00BB4CCB"/>
    <w:rsid w:val="00BB4D5D"/>
    <w:rsid w:val="00BB5369"/>
    <w:rsid w:val="00BB5551"/>
    <w:rsid w:val="00BB5D6E"/>
    <w:rsid w:val="00BB5FA5"/>
    <w:rsid w:val="00BB62A0"/>
    <w:rsid w:val="00BB64BE"/>
    <w:rsid w:val="00BB6518"/>
    <w:rsid w:val="00BB688A"/>
    <w:rsid w:val="00BB6A31"/>
    <w:rsid w:val="00BB6E30"/>
    <w:rsid w:val="00BB6F16"/>
    <w:rsid w:val="00BB7014"/>
    <w:rsid w:val="00BB7052"/>
    <w:rsid w:val="00BB7162"/>
    <w:rsid w:val="00BB7468"/>
    <w:rsid w:val="00BB74CF"/>
    <w:rsid w:val="00BB76F9"/>
    <w:rsid w:val="00BB7901"/>
    <w:rsid w:val="00BB7A75"/>
    <w:rsid w:val="00BB7E0F"/>
    <w:rsid w:val="00BC044D"/>
    <w:rsid w:val="00BC072E"/>
    <w:rsid w:val="00BC0BF7"/>
    <w:rsid w:val="00BC0D1E"/>
    <w:rsid w:val="00BC0D34"/>
    <w:rsid w:val="00BC0E3A"/>
    <w:rsid w:val="00BC10AB"/>
    <w:rsid w:val="00BC14BA"/>
    <w:rsid w:val="00BC1671"/>
    <w:rsid w:val="00BC18B1"/>
    <w:rsid w:val="00BC1F4D"/>
    <w:rsid w:val="00BC24EC"/>
    <w:rsid w:val="00BC25B2"/>
    <w:rsid w:val="00BC2E96"/>
    <w:rsid w:val="00BC3335"/>
    <w:rsid w:val="00BC369A"/>
    <w:rsid w:val="00BC3969"/>
    <w:rsid w:val="00BC402B"/>
    <w:rsid w:val="00BC491F"/>
    <w:rsid w:val="00BC4DA9"/>
    <w:rsid w:val="00BC5030"/>
    <w:rsid w:val="00BC51F3"/>
    <w:rsid w:val="00BC5283"/>
    <w:rsid w:val="00BC582B"/>
    <w:rsid w:val="00BC647B"/>
    <w:rsid w:val="00BC6740"/>
    <w:rsid w:val="00BC722E"/>
    <w:rsid w:val="00BC7385"/>
    <w:rsid w:val="00BD0265"/>
    <w:rsid w:val="00BD0850"/>
    <w:rsid w:val="00BD0B64"/>
    <w:rsid w:val="00BD0CD3"/>
    <w:rsid w:val="00BD0F0A"/>
    <w:rsid w:val="00BD108C"/>
    <w:rsid w:val="00BD12E6"/>
    <w:rsid w:val="00BD186D"/>
    <w:rsid w:val="00BD1B74"/>
    <w:rsid w:val="00BD1C09"/>
    <w:rsid w:val="00BD2208"/>
    <w:rsid w:val="00BD2399"/>
    <w:rsid w:val="00BD2658"/>
    <w:rsid w:val="00BD2C18"/>
    <w:rsid w:val="00BD2C66"/>
    <w:rsid w:val="00BD2DF1"/>
    <w:rsid w:val="00BD38ED"/>
    <w:rsid w:val="00BD3902"/>
    <w:rsid w:val="00BD3957"/>
    <w:rsid w:val="00BD3B56"/>
    <w:rsid w:val="00BD3D42"/>
    <w:rsid w:val="00BD3EE9"/>
    <w:rsid w:val="00BD411F"/>
    <w:rsid w:val="00BD426B"/>
    <w:rsid w:val="00BD4282"/>
    <w:rsid w:val="00BD453A"/>
    <w:rsid w:val="00BD45E9"/>
    <w:rsid w:val="00BD4837"/>
    <w:rsid w:val="00BD4875"/>
    <w:rsid w:val="00BD48C3"/>
    <w:rsid w:val="00BD4ABC"/>
    <w:rsid w:val="00BD4ADF"/>
    <w:rsid w:val="00BD4D6E"/>
    <w:rsid w:val="00BD4DF0"/>
    <w:rsid w:val="00BD4DF1"/>
    <w:rsid w:val="00BD4E23"/>
    <w:rsid w:val="00BD4EC0"/>
    <w:rsid w:val="00BD4F34"/>
    <w:rsid w:val="00BD5054"/>
    <w:rsid w:val="00BD52B5"/>
    <w:rsid w:val="00BD559C"/>
    <w:rsid w:val="00BD5AC4"/>
    <w:rsid w:val="00BD5DE9"/>
    <w:rsid w:val="00BD6471"/>
    <w:rsid w:val="00BD65E3"/>
    <w:rsid w:val="00BD678A"/>
    <w:rsid w:val="00BD6CCA"/>
    <w:rsid w:val="00BD6F2F"/>
    <w:rsid w:val="00BD775D"/>
    <w:rsid w:val="00BD790F"/>
    <w:rsid w:val="00BD7B1B"/>
    <w:rsid w:val="00BD7F0C"/>
    <w:rsid w:val="00BD7FD7"/>
    <w:rsid w:val="00BE06FF"/>
    <w:rsid w:val="00BE0838"/>
    <w:rsid w:val="00BE09E9"/>
    <w:rsid w:val="00BE10F8"/>
    <w:rsid w:val="00BE1349"/>
    <w:rsid w:val="00BE19A4"/>
    <w:rsid w:val="00BE1C16"/>
    <w:rsid w:val="00BE20C9"/>
    <w:rsid w:val="00BE2146"/>
    <w:rsid w:val="00BE217D"/>
    <w:rsid w:val="00BE23EB"/>
    <w:rsid w:val="00BE294A"/>
    <w:rsid w:val="00BE2A08"/>
    <w:rsid w:val="00BE2AAF"/>
    <w:rsid w:val="00BE2CE6"/>
    <w:rsid w:val="00BE2D26"/>
    <w:rsid w:val="00BE2FD1"/>
    <w:rsid w:val="00BE3068"/>
    <w:rsid w:val="00BE3BD8"/>
    <w:rsid w:val="00BE414E"/>
    <w:rsid w:val="00BE4156"/>
    <w:rsid w:val="00BE4BB4"/>
    <w:rsid w:val="00BE4F81"/>
    <w:rsid w:val="00BE551C"/>
    <w:rsid w:val="00BE59F0"/>
    <w:rsid w:val="00BE5A0C"/>
    <w:rsid w:val="00BE5A58"/>
    <w:rsid w:val="00BE5FA6"/>
    <w:rsid w:val="00BE6393"/>
    <w:rsid w:val="00BE6682"/>
    <w:rsid w:val="00BE67EC"/>
    <w:rsid w:val="00BE6B4A"/>
    <w:rsid w:val="00BE6BC8"/>
    <w:rsid w:val="00BE6E81"/>
    <w:rsid w:val="00BE6F20"/>
    <w:rsid w:val="00BE7340"/>
    <w:rsid w:val="00BE75D7"/>
    <w:rsid w:val="00BE77AD"/>
    <w:rsid w:val="00BE78B4"/>
    <w:rsid w:val="00BE7DD3"/>
    <w:rsid w:val="00BF028A"/>
    <w:rsid w:val="00BF0531"/>
    <w:rsid w:val="00BF0613"/>
    <w:rsid w:val="00BF0782"/>
    <w:rsid w:val="00BF1360"/>
    <w:rsid w:val="00BF1681"/>
    <w:rsid w:val="00BF193A"/>
    <w:rsid w:val="00BF1CE6"/>
    <w:rsid w:val="00BF1DB1"/>
    <w:rsid w:val="00BF2970"/>
    <w:rsid w:val="00BF2B83"/>
    <w:rsid w:val="00BF2C3E"/>
    <w:rsid w:val="00BF2DC3"/>
    <w:rsid w:val="00BF2ED3"/>
    <w:rsid w:val="00BF380F"/>
    <w:rsid w:val="00BF3C22"/>
    <w:rsid w:val="00BF409B"/>
    <w:rsid w:val="00BF41D0"/>
    <w:rsid w:val="00BF42B9"/>
    <w:rsid w:val="00BF4839"/>
    <w:rsid w:val="00BF4CE5"/>
    <w:rsid w:val="00BF4F79"/>
    <w:rsid w:val="00BF5066"/>
    <w:rsid w:val="00BF5873"/>
    <w:rsid w:val="00BF5B36"/>
    <w:rsid w:val="00BF5D42"/>
    <w:rsid w:val="00BF5DC4"/>
    <w:rsid w:val="00BF5E18"/>
    <w:rsid w:val="00BF5EA2"/>
    <w:rsid w:val="00BF5F16"/>
    <w:rsid w:val="00BF5FCB"/>
    <w:rsid w:val="00BF61EB"/>
    <w:rsid w:val="00BF642F"/>
    <w:rsid w:val="00BF65D7"/>
    <w:rsid w:val="00BF6BB6"/>
    <w:rsid w:val="00BF79C6"/>
    <w:rsid w:val="00BF7AF4"/>
    <w:rsid w:val="00BF7E63"/>
    <w:rsid w:val="00C0015F"/>
    <w:rsid w:val="00C004C2"/>
    <w:rsid w:val="00C00B28"/>
    <w:rsid w:val="00C00BB9"/>
    <w:rsid w:val="00C00CA1"/>
    <w:rsid w:val="00C00D51"/>
    <w:rsid w:val="00C016CB"/>
    <w:rsid w:val="00C0208F"/>
    <w:rsid w:val="00C022CF"/>
    <w:rsid w:val="00C024C0"/>
    <w:rsid w:val="00C0277D"/>
    <w:rsid w:val="00C02A9A"/>
    <w:rsid w:val="00C02E8B"/>
    <w:rsid w:val="00C0318C"/>
    <w:rsid w:val="00C031C9"/>
    <w:rsid w:val="00C03267"/>
    <w:rsid w:val="00C036A6"/>
    <w:rsid w:val="00C03B15"/>
    <w:rsid w:val="00C03FDB"/>
    <w:rsid w:val="00C04429"/>
    <w:rsid w:val="00C04858"/>
    <w:rsid w:val="00C04CBB"/>
    <w:rsid w:val="00C04CD1"/>
    <w:rsid w:val="00C0500B"/>
    <w:rsid w:val="00C0541A"/>
    <w:rsid w:val="00C05675"/>
    <w:rsid w:val="00C05691"/>
    <w:rsid w:val="00C056BF"/>
    <w:rsid w:val="00C058F1"/>
    <w:rsid w:val="00C05B09"/>
    <w:rsid w:val="00C05B1C"/>
    <w:rsid w:val="00C05DB6"/>
    <w:rsid w:val="00C060AE"/>
    <w:rsid w:val="00C06315"/>
    <w:rsid w:val="00C06C6A"/>
    <w:rsid w:val="00C06C82"/>
    <w:rsid w:val="00C07010"/>
    <w:rsid w:val="00C071B0"/>
    <w:rsid w:val="00C075A0"/>
    <w:rsid w:val="00C07615"/>
    <w:rsid w:val="00C07AE1"/>
    <w:rsid w:val="00C07D9A"/>
    <w:rsid w:val="00C10077"/>
    <w:rsid w:val="00C1061A"/>
    <w:rsid w:val="00C1084A"/>
    <w:rsid w:val="00C10A01"/>
    <w:rsid w:val="00C10A9A"/>
    <w:rsid w:val="00C10B4D"/>
    <w:rsid w:val="00C1109D"/>
    <w:rsid w:val="00C11690"/>
    <w:rsid w:val="00C1169A"/>
    <w:rsid w:val="00C1188F"/>
    <w:rsid w:val="00C11909"/>
    <w:rsid w:val="00C11D9A"/>
    <w:rsid w:val="00C1213D"/>
    <w:rsid w:val="00C12A88"/>
    <w:rsid w:val="00C12CD4"/>
    <w:rsid w:val="00C134D4"/>
    <w:rsid w:val="00C13A11"/>
    <w:rsid w:val="00C13C23"/>
    <w:rsid w:val="00C14193"/>
    <w:rsid w:val="00C1488C"/>
    <w:rsid w:val="00C14A87"/>
    <w:rsid w:val="00C14BC2"/>
    <w:rsid w:val="00C14CD7"/>
    <w:rsid w:val="00C14D0F"/>
    <w:rsid w:val="00C151F3"/>
    <w:rsid w:val="00C15477"/>
    <w:rsid w:val="00C15A18"/>
    <w:rsid w:val="00C15CED"/>
    <w:rsid w:val="00C161DF"/>
    <w:rsid w:val="00C16669"/>
    <w:rsid w:val="00C1763F"/>
    <w:rsid w:val="00C17766"/>
    <w:rsid w:val="00C17832"/>
    <w:rsid w:val="00C1784D"/>
    <w:rsid w:val="00C178DB"/>
    <w:rsid w:val="00C1796A"/>
    <w:rsid w:val="00C20140"/>
    <w:rsid w:val="00C20142"/>
    <w:rsid w:val="00C2018B"/>
    <w:rsid w:val="00C202E5"/>
    <w:rsid w:val="00C2043D"/>
    <w:rsid w:val="00C204A6"/>
    <w:rsid w:val="00C20585"/>
    <w:rsid w:val="00C205CC"/>
    <w:rsid w:val="00C207A7"/>
    <w:rsid w:val="00C2083B"/>
    <w:rsid w:val="00C209B6"/>
    <w:rsid w:val="00C20C10"/>
    <w:rsid w:val="00C20D22"/>
    <w:rsid w:val="00C20F1C"/>
    <w:rsid w:val="00C2128C"/>
    <w:rsid w:val="00C213FA"/>
    <w:rsid w:val="00C215AA"/>
    <w:rsid w:val="00C218AD"/>
    <w:rsid w:val="00C21CA0"/>
    <w:rsid w:val="00C21FA5"/>
    <w:rsid w:val="00C22433"/>
    <w:rsid w:val="00C22794"/>
    <w:rsid w:val="00C2286C"/>
    <w:rsid w:val="00C22B5B"/>
    <w:rsid w:val="00C232DE"/>
    <w:rsid w:val="00C2370C"/>
    <w:rsid w:val="00C2387E"/>
    <w:rsid w:val="00C23CC5"/>
    <w:rsid w:val="00C23CD2"/>
    <w:rsid w:val="00C23DE5"/>
    <w:rsid w:val="00C24724"/>
    <w:rsid w:val="00C24E1C"/>
    <w:rsid w:val="00C24FF7"/>
    <w:rsid w:val="00C25D93"/>
    <w:rsid w:val="00C26060"/>
    <w:rsid w:val="00C26157"/>
    <w:rsid w:val="00C263D1"/>
    <w:rsid w:val="00C2665B"/>
    <w:rsid w:val="00C2667F"/>
    <w:rsid w:val="00C26715"/>
    <w:rsid w:val="00C267B4"/>
    <w:rsid w:val="00C267EA"/>
    <w:rsid w:val="00C26B86"/>
    <w:rsid w:val="00C26C94"/>
    <w:rsid w:val="00C2769B"/>
    <w:rsid w:val="00C2778B"/>
    <w:rsid w:val="00C27A1E"/>
    <w:rsid w:val="00C27B92"/>
    <w:rsid w:val="00C30009"/>
    <w:rsid w:val="00C300D9"/>
    <w:rsid w:val="00C3037C"/>
    <w:rsid w:val="00C3043D"/>
    <w:rsid w:val="00C30631"/>
    <w:rsid w:val="00C306F1"/>
    <w:rsid w:val="00C30A08"/>
    <w:rsid w:val="00C30AE4"/>
    <w:rsid w:val="00C31017"/>
    <w:rsid w:val="00C314BF"/>
    <w:rsid w:val="00C318F1"/>
    <w:rsid w:val="00C31CEB"/>
    <w:rsid w:val="00C322F6"/>
    <w:rsid w:val="00C32C61"/>
    <w:rsid w:val="00C32D41"/>
    <w:rsid w:val="00C33605"/>
    <w:rsid w:val="00C33EAE"/>
    <w:rsid w:val="00C340B0"/>
    <w:rsid w:val="00C341C2"/>
    <w:rsid w:val="00C342ED"/>
    <w:rsid w:val="00C34565"/>
    <w:rsid w:val="00C345D2"/>
    <w:rsid w:val="00C3487C"/>
    <w:rsid w:val="00C34962"/>
    <w:rsid w:val="00C34DB1"/>
    <w:rsid w:val="00C35216"/>
    <w:rsid w:val="00C3538D"/>
    <w:rsid w:val="00C35443"/>
    <w:rsid w:val="00C35674"/>
    <w:rsid w:val="00C3599F"/>
    <w:rsid w:val="00C35BB1"/>
    <w:rsid w:val="00C35BD8"/>
    <w:rsid w:val="00C35C6E"/>
    <w:rsid w:val="00C36074"/>
    <w:rsid w:val="00C36435"/>
    <w:rsid w:val="00C36449"/>
    <w:rsid w:val="00C36549"/>
    <w:rsid w:val="00C37017"/>
    <w:rsid w:val="00C370C3"/>
    <w:rsid w:val="00C3750B"/>
    <w:rsid w:val="00C379F2"/>
    <w:rsid w:val="00C37B7D"/>
    <w:rsid w:val="00C37E19"/>
    <w:rsid w:val="00C40475"/>
    <w:rsid w:val="00C40505"/>
    <w:rsid w:val="00C407FF"/>
    <w:rsid w:val="00C408AE"/>
    <w:rsid w:val="00C410B1"/>
    <w:rsid w:val="00C411FB"/>
    <w:rsid w:val="00C414EE"/>
    <w:rsid w:val="00C41549"/>
    <w:rsid w:val="00C41921"/>
    <w:rsid w:val="00C41CEC"/>
    <w:rsid w:val="00C41ECE"/>
    <w:rsid w:val="00C42537"/>
    <w:rsid w:val="00C42863"/>
    <w:rsid w:val="00C42C97"/>
    <w:rsid w:val="00C43245"/>
    <w:rsid w:val="00C43301"/>
    <w:rsid w:val="00C43B2C"/>
    <w:rsid w:val="00C43EDD"/>
    <w:rsid w:val="00C446C4"/>
    <w:rsid w:val="00C44A2F"/>
    <w:rsid w:val="00C44B50"/>
    <w:rsid w:val="00C45006"/>
    <w:rsid w:val="00C450FB"/>
    <w:rsid w:val="00C45218"/>
    <w:rsid w:val="00C453FE"/>
    <w:rsid w:val="00C4557F"/>
    <w:rsid w:val="00C455D2"/>
    <w:rsid w:val="00C45A9F"/>
    <w:rsid w:val="00C45B43"/>
    <w:rsid w:val="00C463C3"/>
    <w:rsid w:val="00C4662A"/>
    <w:rsid w:val="00C46F05"/>
    <w:rsid w:val="00C46FE5"/>
    <w:rsid w:val="00C47018"/>
    <w:rsid w:val="00C472C2"/>
    <w:rsid w:val="00C4761D"/>
    <w:rsid w:val="00C478BF"/>
    <w:rsid w:val="00C4798E"/>
    <w:rsid w:val="00C47DCA"/>
    <w:rsid w:val="00C47E32"/>
    <w:rsid w:val="00C50101"/>
    <w:rsid w:val="00C50248"/>
    <w:rsid w:val="00C50E57"/>
    <w:rsid w:val="00C51195"/>
    <w:rsid w:val="00C511E4"/>
    <w:rsid w:val="00C5133E"/>
    <w:rsid w:val="00C51467"/>
    <w:rsid w:val="00C5162E"/>
    <w:rsid w:val="00C51684"/>
    <w:rsid w:val="00C51A7C"/>
    <w:rsid w:val="00C52112"/>
    <w:rsid w:val="00C52300"/>
    <w:rsid w:val="00C523B1"/>
    <w:rsid w:val="00C5243D"/>
    <w:rsid w:val="00C52556"/>
    <w:rsid w:val="00C525F8"/>
    <w:rsid w:val="00C527BD"/>
    <w:rsid w:val="00C52BBB"/>
    <w:rsid w:val="00C52D0D"/>
    <w:rsid w:val="00C53000"/>
    <w:rsid w:val="00C532FE"/>
    <w:rsid w:val="00C53308"/>
    <w:rsid w:val="00C53B09"/>
    <w:rsid w:val="00C53F8C"/>
    <w:rsid w:val="00C54201"/>
    <w:rsid w:val="00C545C9"/>
    <w:rsid w:val="00C546D9"/>
    <w:rsid w:val="00C549FD"/>
    <w:rsid w:val="00C54D13"/>
    <w:rsid w:val="00C54E2A"/>
    <w:rsid w:val="00C55458"/>
    <w:rsid w:val="00C554EE"/>
    <w:rsid w:val="00C55562"/>
    <w:rsid w:val="00C558F5"/>
    <w:rsid w:val="00C55FBC"/>
    <w:rsid w:val="00C56040"/>
    <w:rsid w:val="00C563EC"/>
    <w:rsid w:val="00C56545"/>
    <w:rsid w:val="00C5667D"/>
    <w:rsid w:val="00C56CBF"/>
    <w:rsid w:val="00C56EC7"/>
    <w:rsid w:val="00C57226"/>
    <w:rsid w:val="00C572A0"/>
    <w:rsid w:val="00C57512"/>
    <w:rsid w:val="00C5767C"/>
    <w:rsid w:val="00C57993"/>
    <w:rsid w:val="00C57A1E"/>
    <w:rsid w:val="00C57A98"/>
    <w:rsid w:val="00C57B87"/>
    <w:rsid w:val="00C57B94"/>
    <w:rsid w:val="00C57FDF"/>
    <w:rsid w:val="00C60545"/>
    <w:rsid w:val="00C60709"/>
    <w:rsid w:val="00C60B3A"/>
    <w:rsid w:val="00C6137A"/>
    <w:rsid w:val="00C6150E"/>
    <w:rsid w:val="00C61764"/>
    <w:rsid w:val="00C61812"/>
    <w:rsid w:val="00C61980"/>
    <w:rsid w:val="00C61C3D"/>
    <w:rsid w:val="00C62354"/>
    <w:rsid w:val="00C623C9"/>
    <w:rsid w:val="00C626E1"/>
    <w:rsid w:val="00C628E9"/>
    <w:rsid w:val="00C62AF9"/>
    <w:rsid w:val="00C62F9E"/>
    <w:rsid w:val="00C63184"/>
    <w:rsid w:val="00C63476"/>
    <w:rsid w:val="00C6347F"/>
    <w:rsid w:val="00C63889"/>
    <w:rsid w:val="00C63944"/>
    <w:rsid w:val="00C63B71"/>
    <w:rsid w:val="00C63C81"/>
    <w:rsid w:val="00C63E02"/>
    <w:rsid w:val="00C63E7D"/>
    <w:rsid w:val="00C63FF9"/>
    <w:rsid w:val="00C64232"/>
    <w:rsid w:val="00C645C8"/>
    <w:rsid w:val="00C64909"/>
    <w:rsid w:val="00C64DF1"/>
    <w:rsid w:val="00C65266"/>
    <w:rsid w:val="00C657B2"/>
    <w:rsid w:val="00C663DD"/>
    <w:rsid w:val="00C6643C"/>
    <w:rsid w:val="00C670E0"/>
    <w:rsid w:val="00C6774A"/>
    <w:rsid w:val="00C67A78"/>
    <w:rsid w:val="00C701DE"/>
    <w:rsid w:val="00C7057E"/>
    <w:rsid w:val="00C70A5A"/>
    <w:rsid w:val="00C70DE2"/>
    <w:rsid w:val="00C71164"/>
    <w:rsid w:val="00C711FD"/>
    <w:rsid w:val="00C71E60"/>
    <w:rsid w:val="00C72297"/>
    <w:rsid w:val="00C7234C"/>
    <w:rsid w:val="00C723A0"/>
    <w:rsid w:val="00C725AE"/>
    <w:rsid w:val="00C72B67"/>
    <w:rsid w:val="00C72BA2"/>
    <w:rsid w:val="00C72BA5"/>
    <w:rsid w:val="00C72D8C"/>
    <w:rsid w:val="00C72EFE"/>
    <w:rsid w:val="00C72FC2"/>
    <w:rsid w:val="00C730D7"/>
    <w:rsid w:val="00C73152"/>
    <w:rsid w:val="00C731BB"/>
    <w:rsid w:val="00C73973"/>
    <w:rsid w:val="00C73F74"/>
    <w:rsid w:val="00C73F81"/>
    <w:rsid w:val="00C742CD"/>
    <w:rsid w:val="00C74592"/>
    <w:rsid w:val="00C7496B"/>
    <w:rsid w:val="00C74A49"/>
    <w:rsid w:val="00C74C8B"/>
    <w:rsid w:val="00C74CB7"/>
    <w:rsid w:val="00C74FFC"/>
    <w:rsid w:val="00C752F9"/>
    <w:rsid w:val="00C753D0"/>
    <w:rsid w:val="00C75619"/>
    <w:rsid w:val="00C759D8"/>
    <w:rsid w:val="00C76666"/>
    <w:rsid w:val="00C76861"/>
    <w:rsid w:val="00C76A18"/>
    <w:rsid w:val="00C76BFF"/>
    <w:rsid w:val="00C77086"/>
    <w:rsid w:val="00C770E3"/>
    <w:rsid w:val="00C77148"/>
    <w:rsid w:val="00C771D6"/>
    <w:rsid w:val="00C771D9"/>
    <w:rsid w:val="00C772B2"/>
    <w:rsid w:val="00C772D4"/>
    <w:rsid w:val="00C7759E"/>
    <w:rsid w:val="00C779C5"/>
    <w:rsid w:val="00C8078B"/>
    <w:rsid w:val="00C80844"/>
    <w:rsid w:val="00C80A96"/>
    <w:rsid w:val="00C80D65"/>
    <w:rsid w:val="00C80D6E"/>
    <w:rsid w:val="00C8123B"/>
    <w:rsid w:val="00C81CA9"/>
    <w:rsid w:val="00C82077"/>
    <w:rsid w:val="00C8224A"/>
    <w:rsid w:val="00C822DA"/>
    <w:rsid w:val="00C823DC"/>
    <w:rsid w:val="00C828E4"/>
    <w:rsid w:val="00C82BAD"/>
    <w:rsid w:val="00C83305"/>
    <w:rsid w:val="00C838CD"/>
    <w:rsid w:val="00C84383"/>
    <w:rsid w:val="00C84740"/>
    <w:rsid w:val="00C84AA6"/>
    <w:rsid w:val="00C84D3A"/>
    <w:rsid w:val="00C85058"/>
    <w:rsid w:val="00C852AD"/>
    <w:rsid w:val="00C852D4"/>
    <w:rsid w:val="00C8533F"/>
    <w:rsid w:val="00C8547E"/>
    <w:rsid w:val="00C85BF8"/>
    <w:rsid w:val="00C86078"/>
    <w:rsid w:val="00C86625"/>
    <w:rsid w:val="00C867F6"/>
    <w:rsid w:val="00C8697F"/>
    <w:rsid w:val="00C86DC6"/>
    <w:rsid w:val="00C87000"/>
    <w:rsid w:val="00C8703E"/>
    <w:rsid w:val="00C8743F"/>
    <w:rsid w:val="00C904B9"/>
    <w:rsid w:val="00C90E85"/>
    <w:rsid w:val="00C910C4"/>
    <w:rsid w:val="00C9159E"/>
    <w:rsid w:val="00C915BE"/>
    <w:rsid w:val="00C915E7"/>
    <w:rsid w:val="00C919E0"/>
    <w:rsid w:val="00C91F17"/>
    <w:rsid w:val="00C92345"/>
    <w:rsid w:val="00C92498"/>
    <w:rsid w:val="00C924A2"/>
    <w:rsid w:val="00C9263C"/>
    <w:rsid w:val="00C92BCB"/>
    <w:rsid w:val="00C92DF9"/>
    <w:rsid w:val="00C9302F"/>
    <w:rsid w:val="00C9369D"/>
    <w:rsid w:val="00C937D2"/>
    <w:rsid w:val="00C9390F"/>
    <w:rsid w:val="00C941BE"/>
    <w:rsid w:val="00C9451D"/>
    <w:rsid w:val="00C94607"/>
    <w:rsid w:val="00C94746"/>
    <w:rsid w:val="00C94884"/>
    <w:rsid w:val="00C9490A"/>
    <w:rsid w:val="00C94A8E"/>
    <w:rsid w:val="00C94AF2"/>
    <w:rsid w:val="00C950A9"/>
    <w:rsid w:val="00C954A3"/>
    <w:rsid w:val="00C95770"/>
    <w:rsid w:val="00C95C66"/>
    <w:rsid w:val="00C96314"/>
    <w:rsid w:val="00C965A6"/>
    <w:rsid w:val="00C967EE"/>
    <w:rsid w:val="00C96887"/>
    <w:rsid w:val="00C96D54"/>
    <w:rsid w:val="00C96E75"/>
    <w:rsid w:val="00C971AF"/>
    <w:rsid w:val="00C97538"/>
    <w:rsid w:val="00C97C58"/>
    <w:rsid w:val="00CA047F"/>
    <w:rsid w:val="00CA072E"/>
    <w:rsid w:val="00CA0746"/>
    <w:rsid w:val="00CA0D36"/>
    <w:rsid w:val="00CA0D81"/>
    <w:rsid w:val="00CA0EC2"/>
    <w:rsid w:val="00CA0FD6"/>
    <w:rsid w:val="00CA164C"/>
    <w:rsid w:val="00CA1A39"/>
    <w:rsid w:val="00CA1A5F"/>
    <w:rsid w:val="00CA1B60"/>
    <w:rsid w:val="00CA20B8"/>
    <w:rsid w:val="00CA2170"/>
    <w:rsid w:val="00CA232F"/>
    <w:rsid w:val="00CA26B5"/>
    <w:rsid w:val="00CA2A4B"/>
    <w:rsid w:val="00CA2B9F"/>
    <w:rsid w:val="00CA2C50"/>
    <w:rsid w:val="00CA2F3F"/>
    <w:rsid w:val="00CA2FFE"/>
    <w:rsid w:val="00CA3197"/>
    <w:rsid w:val="00CA39AA"/>
    <w:rsid w:val="00CA4001"/>
    <w:rsid w:val="00CA4542"/>
    <w:rsid w:val="00CA4762"/>
    <w:rsid w:val="00CA47ED"/>
    <w:rsid w:val="00CA4CD5"/>
    <w:rsid w:val="00CA5115"/>
    <w:rsid w:val="00CA513A"/>
    <w:rsid w:val="00CA525A"/>
    <w:rsid w:val="00CA527E"/>
    <w:rsid w:val="00CA5798"/>
    <w:rsid w:val="00CA5A15"/>
    <w:rsid w:val="00CA5CF4"/>
    <w:rsid w:val="00CA5F81"/>
    <w:rsid w:val="00CA6043"/>
    <w:rsid w:val="00CA6245"/>
    <w:rsid w:val="00CA69E8"/>
    <w:rsid w:val="00CA6D98"/>
    <w:rsid w:val="00CA7020"/>
    <w:rsid w:val="00CA7392"/>
    <w:rsid w:val="00CA7547"/>
    <w:rsid w:val="00CA7769"/>
    <w:rsid w:val="00CA7806"/>
    <w:rsid w:val="00CA7934"/>
    <w:rsid w:val="00CA79B7"/>
    <w:rsid w:val="00CA7E1C"/>
    <w:rsid w:val="00CA7EE2"/>
    <w:rsid w:val="00CA7FBC"/>
    <w:rsid w:val="00CB01C2"/>
    <w:rsid w:val="00CB05EE"/>
    <w:rsid w:val="00CB07CA"/>
    <w:rsid w:val="00CB0A36"/>
    <w:rsid w:val="00CB0BB3"/>
    <w:rsid w:val="00CB0E26"/>
    <w:rsid w:val="00CB14F7"/>
    <w:rsid w:val="00CB1897"/>
    <w:rsid w:val="00CB18E0"/>
    <w:rsid w:val="00CB1C60"/>
    <w:rsid w:val="00CB1CB8"/>
    <w:rsid w:val="00CB1E1F"/>
    <w:rsid w:val="00CB257D"/>
    <w:rsid w:val="00CB27F0"/>
    <w:rsid w:val="00CB27FF"/>
    <w:rsid w:val="00CB2A26"/>
    <w:rsid w:val="00CB2B30"/>
    <w:rsid w:val="00CB2B94"/>
    <w:rsid w:val="00CB2C07"/>
    <w:rsid w:val="00CB33E5"/>
    <w:rsid w:val="00CB3477"/>
    <w:rsid w:val="00CB37EE"/>
    <w:rsid w:val="00CB37FA"/>
    <w:rsid w:val="00CB38AB"/>
    <w:rsid w:val="00CB4269"/>
    <w:rsid w:val="00CB489A"/>
    <w:rsid w:val="00CB4BF1"/>
    <w:rsid w:val="00CB4D93"/>
    <w:rsid w:val="00CB4E58"/>
    <w:rsid w:val="00CB582C"/>
    <w:rsid w:val="00CB5AF6"/>
    <w:rsid w:val="00CB62C9"/>
    <w:rsid w:val="00CB65A9"/>
    <w:rsid w:val="00CB6C5A"/>
    <w:rsid w:val="00CB6EC8"/>
    <w:rsid w:val="00CB733A"/>
    <w:rsid w:val="00CB75CE"/>
    <w:rsid w:val="00CC0099"/>
    <w:rsid w:val="00CC00C9"/>
    <w:rsid w:val="00CC09CC"/>
    <w:rsid w:val="00CC0CD0"/>
    <w:rsid w:val="00CC1154"/>
    <w:rsid w:val="00CC1518"/>
    <w:rsid w:val="00CC151D"/>
    <w:rsid w:val="00CC16AA"/>
    <w:rsid w:val="00CC16F0"/>
    <w:rsid w:val="00CC17DE"/>
    <w:rsid w:val="00CC1EDA"/>
    <w:rsid w:val="00CC2134"/>
    <w:rsid w:val="00CC2219"/>
    <w:rsid w:val="00CC2367"/>
    <w:rsid w:val="00CC2A25"/>
    <w:rsid w:val="00CC2C1F"/>
    <w:rsid w:val="00CC3154"/>
    <w:rsid w:val="00CC32CF"/>
    <w:rsid w:val="00CC34E9"/>
    <w:rsid w:val="00CC3B4B"/>
    <w:rsid w:val="00CC3F57"/>
    <w:rsid w:val="00CC4009"/>
    <w:rsid w:val="00CC4829"/>
    <w:rsid w:val="00CC5261"/>
    <w:rsid w:val="00CC5461"/>
    <w:rsid w:val="00CC5564"/>
    <w:rsid w:val="00CC568F"/>
    <w:rsid w:val="00CC59E2"/>
    <w:rsid w:val="00CC5FEC"/>
    <w:rsid w:val="00CC6175"/>
    <w:rsid w:val="00CC63A4"/>
    <w:rsid w:val="00CC665F"/>
    <w:rsid w:val="00CC6B5A"/>
    <w:rsid w:val="00CC6C58"/>
    <w:rsid w:val="00CC6DEA"/>
    <w:rsid w:val="00CC6E26"/>
    <w:rsid w:val="00CC6E82"/>
    <w:rsid w:val="00CC73B8"/>
    <w:rsid w:val="00CC7C37"/>
    <w:rsid w:val="00CC7F1B"/>
    <w:rsid w:val="00CD0483"/>
    <w:rsid w:val="00CD06D4"/>
    <w:rsid w:val="00CD0CEA"/>
    <w:rsid w:val="00CD0EB2"/>
    <w:rsid w:val="00CD1AE1"/>
    <w:rsid w:val="00CD1C34"/>
    <w:rsid w:val="00CD1CE6"/>
    <w:rsid w:val="00CD2032"/>
    <w:rsid w:val="00CD2827"/>
    <w:rsid w:val="00CD2A9D"/>
    <w:rsid w:val="00CD2B8E"/>
    <w:rsid w:val="00CD2C48"/>
    <w:rsid w:val="00CD2CA4"/>
    <w:rsid w:val="00CD3273"/>
    <w:rsid w:val="00CD3563"/>
    <w:rsid w:val="00CD3ED7"/>
    <w:rsid w:val="00CD4079"/>
    <w:rsid w:val="00CD4170"/>
    <w:rsid w:val="00CD4235"/>
    <w:rsid w:val="00CD4352"/>
    <w:rsid w:val="00CD44C4"/>
    <w:rsid w:val="00CD46C7"/>
    <w:rsid w:val="00CD47DF"/>
    <w:rsid w:val="00CD5248"/>
    <w:rsid w:val="00CD6D61"/>
    <w:rsid w:val="00CD7623"/>
    <w:rsid w:val="00CD7F3E"/>
    <w:rsid w:val="00CE062B"/>
    <w:rsid w:val="00CE0A27"/>
    <w:rsid w:val="00CE0AAD"/>
    <w:rsid w:val="00CE0C4B"/>
    <w:rsid w:val="00CE0C4E"/>
    <w:rsid w:val="00CE0CFD"/>
    <w:rsid w:val="00CE139F"/>
    <w:rsid w:val="00CE1772"/>
    <w:rsid w:val="00CE1990"/>
    <w:rsid w:val="00CE1BF1"/>
    <w:rsid w:val="00CE1EBE"/>
    <w:rsid w:val="00CE27F9"/>
    <w:rsid w:val="00CE2B8F"/>
    <w:rsid w:val="00CE3108"/>
    <w:rsid w:val="00CE31E6"/>
    <w:rsid w:val="00CE32A1"/>
    <w:rsid w:val="00CE38FD"/>
    <w:rsid w:val="00CE44B3"/>
    <w:rsid w:val="00CE450F"/>
    <w:rsid w:val="00CE4DAA"/>
    <w:rsid w:val="00CE4DB9"/>
    <w:rsid w:val="00CE519A"/>
    <w:rsid w:val="00CE54BE"/>
    <w:rsid w:val="00CE5BD8"/>
    <w:rsid w:val="00CE5CE4"/>
    <w:rsid w:val="00CE6276"/>
    <w:rsid w:val="00CE658D"/>
    <w:rsid w:val="00CE66D3"/>
    <w:rsid w:val="00CE695D"/>
    <w:rsid w:val="00CE6CB5"/>
    <w:rsid w:val="00CE6D69"/>
    <w:rsid w:val="00CE728D"/>
    <w:rsid w:val="00CF0039"/>
    <w:rsid w:val="00CF0283"/>
    <w:rsid w:val="00CF0368"/>
    <w:rsid w:val="00CF03C0"/>
    <w:rsid w:val="00CF06F7"/>
    <w:rsid w:val="00CF0A3D"/>
    <w:rsid w:val="00CF0A8F"/>
    <w:rsid w:val="00CF10B5"/>
    <w:rsid w:val="00CF16AF"/>
    <w:rsid w:val="00CF1FE5"/>
    <w:rsid w:val="00CF209A"/>
    <w:rsid w:val="00CF21CD"/>
    <w:rsid w:val="00CF2472"/>
    <w:rsid w:val="00CF255F"/>
    <w:rsid w:val="00CF2775"/>
    <w:rsid w:val="00CF304C"/>
    <w:rsid w:val="00CF37FF"/>
    <w:rsid w:val="00CF39B3"/>
    <w:rsid w:val="00CF3B59"/>
    <w:rsid w:val="00CF3C4B"/>
    <w:rsid w:val="00CF3C8A"/>
    <w:rsid w:val="00CF3D7A"/>
    <w:rsid w:val="00CF3EE8"/>
    <w:rsid w:val="00CF3FA6"/>
    <w:rsid w:val="00CF43FC"/>
    <w:rsid w:val="00CF470A"/>
    <w:rsid w:val="00CF471E"/>
    <w:rsid w:val="00CF4FAC"/>
    <w:rsid w:val="00CF502C"/>
    <w:rsid w:val="00CF50B4"/>
    <w:rsid w:val="00CF5491"/>
    <w:rsid w:val="00CF57C2"/>
    <w:rsid w:val="00CF59A3"/>
    <w:rsid w:val="00CF5B91"/>
    <w:rsid w:val="00CF5C12"/>
    <w:rsid w:val="00CF5CD5"/>
    <w:rsid w:val="00CF6307"/>
    <w:rsid w:val="00CF6625"/>
    <w:rsid w:val="00CF691E"/>
    <w:rsid w:val="00CF6A5D"/>
    <w:rsid w:val="00CF7459"/>
    <w:rsid w:val="00CF755D"/>
    <w:rsid w:val="00CF7B76"/>
    <w:rsid w:val="00CF7F1A"/>
    <w:rsid w:val="00CF7FAD"/>
    <w:rsid w:val="00D00ABF"/>
    <w:rsid w:val="00D00ACB"/>
    <w:rsid w:val="00D00B14"/>
    <w:rsid w:val="00D012E7"/>
    <w:rsid w:val="00D01325"/>
    <w:rsid w:val="00D014D8"/>
    <w:rsid w:val="00D01791"/>
    <w:rsid w:val="00D01A67"/>
    <w:rsid w:val="00D01B24"/>
    <w:rsid w:val="00D01C4B"/>
    <w:rsid w:val="00D02078"/>
    <w:rsid w:val="00D0239C"/>
    <w:rsid w:val="00D02D0B"/>
    <w:rsid w:val="00D02EA5"/>
    <w:rsid w:val="00D02F0D"/>
    <w:rsid w:val="00D0343A"/>
    <w:rsid w:val="00D034BB"/>
    <w:rsid w:val="00D03E60"/>
    <w:rsid w:val="00D03F24"/>
    <w:rsid w:val="00D04DCA"/>
    <w:rsid w:val="00D055EC"/>
    <w:rsid w:val="00D05ADB"/>
    <w:rsid w:val="00D05D2B"/>
    <w:rsid w:val="00D05E2B"/>
    <w:rsid w:val="00D05EC8"/>
    <w:rsid w:val="00D06A26"/>
    <w:rsid w:val="00D072B8"/>
    <w:rsid w:val="00D0738D"/>
    <w:rsid w:val="00D07562"/>
    <w:rsid w:val="00D0794F"/>
    <w:rsid w:val="00D07BF3"/>
    <w:rsid w:val="00D07C72"/>
    <w:rsid w:val="00D10E50"/>
    <w:rsid w:val="00D12723"/>
    <w:rsid w:val="00D128D5"/>
    <w:rsid w:val="00D12B3B"/>
    <w:rsid w:val="00D12DAC"/>
    <w:rsid w:val="00D13353"/>
    <w:rsid w:val="00D138AF"/>
    <w:rsid w:val="00D14096"/>
    <w:rsid w:val="00D142AE"/>
    <w:rsid w:val="00D14388"/>
    <w:rsid w:val="00D1466F"/>
    <w:rsid w:val="00D14D21"/>
    <w:rsid w:val="00D15A3C"/>
    <w:rsid w:val="00D15E43"/>
    <w:rsid w:val="00D16114"/>
    <w:rsid w:val="00D161F6"/>
    <w:rsid w:val="00D165EC"/>
    <w:rsid w:val="00D167E6"/>
    <w:rsid w:val="00D16FD0"/>
    <w:rsid w:val="00D16FF4"/>
    <w:rsid w:val="00D170C6"/>
    <w:rsid w:val="00D17417"/>
    <w:rsid w:val="00D17482"/>
    <w:rsid w:val="00D17B26"/>
    <w:rsid w:val="00D17C11"/>
    <w:rsid w:val="00D17CBF"/>
    <w:rsid w:val="00D17F09"/>
    <w:rsid w:val="00D17F28"/>
    <w:rsid w:val="00D200B6"/>
    <w:rsid w:val="00D2011C"/>
    <w:rsid w:val="00D206E5"/>
    <w:rsid w:val="00D20FB2"/>
    <w:rsid w:val="00D21544"/>
    <w:rsid w:val="00D217BD"/>
    <w:rsid w:val="00D219F6"/>
    <w:rsid w:val="00D21A1F"/>
    <w:rsid w:val="00D222EC"/>
    <w:rsid w:val="00D22CF1"/>
    <w:rsid w:val="00D23458"/>
    <w:rsid w:val="00D23543"/>
    <w:rsid w:val="00D235B1"/>
    <w:rsid w:val="00D23838"/>
    <w:rsid w:val="00D245A0"/>
    <w:rsid w:val="00D24718"/>
    <w:rsid w:val="00D249C3"/>
    <w:rsid w:val="00D24A4A"/>
    <w:rsid w:val="00D24D85"/>
    <w:rsid w:val="00D2539C"/>
    <w:rsid w:val="00D25565"/>
    <w:rsid w:val="00D255C2"/>
    <w:rsid w:val="00D255FD"/>
    <w:rsid w:val="00D26266"/>
    <w:rsid w:val="00D26381"/>
    <w:rsid w:val="00D26417"/>
    <w:rsid w:val="00D26538"/>
    <w:rsid w:val="00D26611"/>
    <w:rsid w:val="00D26A56"/>
    <w:rsid w:val="00D26AFB"/>
    <w:rsid w:val="00D26C19"/>
    <w:rsid w:val="00D26E30"/>
    <w:rsid w:val="00D273C3"/>
    <w:rsid w:val="00D27655"/>
    <w:rsid w:val="00D27BF9"/>
    <w:rsid w:val="00D3004B"/>
    <w:rsid w:val="00D30194"/>
    <w:rsid w:val="00D3031B"/>
    <w:rsid w:val="00D3033D"/>
    <w:rsid w:val="00D30734"/>
    <w:rsid w:val="00D3073C"/>
    <w:rsid w:val="00D309DD"/>
    <w:rsid w:val="00D30DD7"/>
    <w:rsid w:val="00D3113A"/>
    <w:rsid w:val="00D317AF"/>
    <w:rsid w:val="00D31D65"/>
    <w:rsid w:val="00D32013"/>
    <w:rsid w:val="00D32167"/>
    <w:rsid w:val="00D32229"/>
    <w:rsid w:val="00D32705"/>
    <w:rsid w:val="00D32921"/>
    <w:rsid w:val="00D3297A"/>
    <w:rsid w:val="00D32F04"/>
    <w:rsid w:val="00D3312D"/>
    <w:rsid w:val="00D338B2"/>
    <w:rsid w:val="00D3390F"/>
    <w:rsid w:val="00D33AC6"/>
    <w:rsid w:val="00D33ACE"/>
    <w:rsid w:val="00D33D39"/>
    <w:rsid w:val="00D33DC0"/>
    <w:rsid w:val="00D34008"/>
    <w:rsid w:val="00D342DC"/>
    <w:rsid w:val="00D34EE9"/>
    <w:rsid w:val="00D34F1E"/>
    <w:rsid w:val="00D35256"/>
    <w:rsid w:val="00D354A0"/>
    <w:rsid w:val="00D358EA"/>
    <w:rsid w:val="00D359D3"/>
    <w:rsid w:val="00D35BED"/>
    <w:rsid w:val="00D35D18"/>
    <w:rsid w:val="00D36021"/>
    <w:rsid w:val="00D36136"/>
    <w:rsid w:val="00D3636F"/>
    <w:rsid w:val="00D363E8"/>
    <w:rsid w:val="00D365F9"/>
    <w:rsid w:val="00D36780"/>
    <w:rsid w:val="00D36BF1"/>
    <w:rsid w:val="00D37025"/>
    <w:rsid w:val="00D37050"/>
    <w:rsid w:val="00D370F7"/>
    <w:rsid w:val="00D372CC"/>
    <w:rsid w:val="00D3792A"/>
    <w:rsid w:val="00D37934"/>
    <w:rsid w:val="00D379BF"/>
    <w:rsid w:val="00D405D7"/>
    <w:rsid w:val="00D40616"/>
    <w:rsid w:val="00D406C6"/>
    <w:rsid w:val="00D4090E"/>
    <w:rsid w:val="00D40B40"/>
    <w:rsid w:val="00D4135E"/>
    <w:rsid w:val="00D415E5"/>
    <w:rsid w:val="00D41687"/>
    <w:rsid w:val="00D41F5E"/>
    <w:rsid w:val="00D41FB5"/>
    <w:rsid w:val="00D423D8"/>
    <w:rsid w:val="00D424CE"/>
    <w:rsid w:val="00D42853"/>
    <w:rsid w:val="00D429C3"/>
    <w:rsid w:val="00D42A71"/>
    <w:rsid w:val="00D42C91"/>
    <w:rsid w:val="00D43240"/>
    <w:rsid w:val="00D43383"/>
    <w:rsid w:val="00D434A6"/>
    <w:rsid w:val="00D43836"/>
    <w:rsid w:val="00D43ABD"/>
    <w:rsid w:val="00D44043"/>
    <w:rsid w:val="00D4409D"/>
    <w:rsid w:val="00D44492"/>
    <w:rsid w:val="00D444D9"/>
    <w:rsid w:val="00D44595"/>
    <w:rsid w:val="00D44CBF"/>
    <w:rsid w:val="00D44E3F"/>
    <w:rsid w:val="00D4513A"/>
    <w:rsid w:val="00D4533B"/>
    <w:rsid w:val="00D454A4"/>
    <w:rsid w:val="00D45639"/>
    <w:rsid w:val="00D4575A"/>
    <w:rsid w:val="00D45B14"/>
    <w:rsid w:val="00D4627C"/>
    <w:rsid w:val="00D469F5"/>
    <w:rsid w:val="00D46A92"/>
    <w:rsid w:val="00D46AE9"/>
    <w:rsid w:val="00D46B25"/>
    <w:rsid w:val="00D46D1C"/>
    <w:rsid w:val="00D4720F"/>
    <w:rsid w:val="00D47263"/>
    <w:rsid w:val="00D47533"/>
    <w:rsid w:val="00D475E2"/>
    <w:rsid w:val="00D477FF"/>
    <w:rsid w:val="00D4793C"/>
    <w:rsid w:val="00D479AA"/>
    <w:rsid w:val="00D47D5F"/>
    <w:rsid w:val="00D47EDD"/>
    <w:rsid w:val="00D50161"/>
    <w:rsid w:val="00D50749"/>
    <w:rsid w:val="00D5089C"/>
    <w:rsid w:val="00D508C3"/>
    <w:rsid w:val="00D50A02"/>
    <w:rsid w:val="00D50A52"/>
    <w:rsid w:val="00D50B6E"/>
    <w:rsid w:val="00D50F8D"/>
    <w:rsid w:val="00D511C4"/>
    <w:rsid w:val="00D51689"/>
    <w:rsid w:val="00D51BB9"/>
    <w:rsid w:val="00D52001"/>
    <w:rsid w:val="00D529DD"/>
    <w:rsid w:val="00D52B08"/>
    <w:rsid w:val="00D52CC4"/>
    <w:rsid w:val="00D53067"/>
    <w:rsid w:val="00D53167"/>
    <w:rsid w:val="00D53BD3"/>
    <w:rsid w:val="00D53C93"/>
    <w:rsid w:val="00D53D0E"/>
    <w:rsid w:val="00D53E58"/>
    <w:rsid w:val="00D5422B"/>
    <w:rsid w:val="00D54322"/>
    <w:rsid w:val="00D544D9"/>
    <w:rsid w:val="00D547ED"/>
    <w:rsid w:val="00D54840"/>
    <w:rsid w:val="00D54A35"/>
    <w:rsid w:val="00D54C29"/>
    <w:rsid w:val="00D5529F"/>
    <w:rsid w:val="00D55A73"/>
    <w:rsid w:val="00D55B13"/>
    <w:rsid w:val="00D55E19"/>
    <w:rsid w:val="00D55F6D"/>
    <w:rsid w:val="00D5620F"/>
    <w:rsid w:val="00D56379"/>
    <w:rsid w:val="00D5641A"/>
    <w:rsid w:val="00D56508"/>
    <w:rsid w:val="00D566E3"/>
    <w:rsid w:val="00D56934"/>
    <w:rsid w:val="00D56A93"/>
    <w:rsid w:val="00D5704C"/>
    <w:rsid w:val="00D5716B"/>
    <w:rsid w:val="00D5755C"/>
    <w:rsid w:val="00D5756B"/>
    <w:rsid w:val="00D57AA3"/>
    <w:rsid w:val="00D57B87"/>
    <w:rsid w:val="00D57C52"/>
    <w:rsid w:val="00D60E0D"/>
    <w:rsid w:val="00D60E51"/>
    <w:rsid w:val="00D61223"/>
    <w:rsid w:val="00D61D60"/>
    <w:rsid w:val="00D61DB7"/>
    <w:rsid w:val="00D61F09"/>
    <w:rsid w:val="00D6209A"/>
    <w:rsid w:val="00D62178"/>
    <w:rsid w:val="00D621C3"/>
    <w:rsid w:val="00D62380"/>
    <w:rsid w:val="00D62583"/>
    <w:rsid w:val="00D62708"/>
    <w:rsid w:val="00D6300C"/>
    <w:rsid w:val="00D634D0"/>
    <w:rsid w:val="00D6394E"/>
    <w:rsid w:val="00D63A59"/>
    <w:rsid w:val="00D63C09"/>
    <w:rsid w:val="00D63E53"/>
    <w:rsid w:val="00D643F9"/>
    <w:rsid w:val="00D6472A"/>
    <w:rsid w:val="00D64CF2"/>
    <w:rsid w:val="00D655B0"/>
    <w:rsid w:val="00D65A08"/>
    <w:rsid w:val="00D65A09"/>
    <w:rsid w:val="00D65CE7"/>
    <w:rsid w:val="00D65F05"/>
    <w:rsid w:val="00D6626C"/>
    <w:rsid w:val="00D6629F"/>
    <w:rsid w:val="00D66611"/>
    <w:rsid w:val="00D6661B"/>
    <w:rsid w:val="00D666EB"/>
    <w:rsid w:val="00D668C0"/>
    <w:rsid w:val="00D66F3E"/>
    <w:rsid w:val="00D6716D"/>
    <w:rsid w:val="00D67190"/>
    <w:rsid w:val="00D6725D"/>
    <w:rsid w:val="00D6734B"/>
    <w:rsid w:val="00D676B4"/>
    <w:rsid w:val="00D70269"/>
    <w:rsid w:val="00D708A8"/>
    <w:rsid w:val="00D70F68"/>
    <w:rsid w:val="00D71002"/>
    <w:rsid w:val="00D711CF"/>
    <w:rsid w:val="00D711E9"/>
    <w:rsid w:val="00D713DD"/>
    <w:rsid w:val="00D71586"/>
    <w:rsid w:val="00D71763"/>
    <w:rsid w:val="00D71DE1"/>
    <w:rsid w:val="00D71F49"/>
    <w:rsid w:val="00D72067"/>
    <w:rsid w:val="00D72086"/>
    <w:rsid w:val="00D7214A"/>
    <w:rsid w:val="00D723CC"/>
    <w:rsid w:val="00D7295C"/>
    <w:rsid w:val="00D73180"/>
    <w:rsid w:val="00D731DC"/>
    <w:rsid w:val="00D73233"/>
    <w:rsid w:val="00D7354A"/>
    <w:rsid w:val="00D73B37"/>
    <w:rsid w:val="00D74364"/>
    <w:rsid w:val="00D748AE"/>
    <w:rsid w:val="00D7493B"/>
    <w:rsid w:val="00D74AB3"/>
    <w:rsid w:val="00D74E05"/>
    <w:rsid w:val="00D74E29"/>
    <w:rsid w:val="00D752F7"/>
    <w:rsid w:val="00D75438"/>
    <w:rsid w:val="00D758F7"/>
    <w:rsid w:val="00D761F3"/>
    <w:rsid w:val="00D7622D"/>
    <w:rsid w:val="00D762C9"/>
    <w:rsid w:val="00D7642A"/>
    <w:rsid w:val="00D7659B"/>
    <w:rsid w:val="00D766B3"/>
    <w:rsid w:val="00D768FD"/>
    <w:rsid w:val="00D76954"/>
    <w:rsid w:val="00D76A28"/>
    <w:rsid w:val="00D76A85"/>
    <w:rsid w:val="00D76E2D"/>
    <w:rsid w:val="00D77060"/>
    <w:rsid w:val="00D77456"/>
    <w:rsid w:val="00D77CA5"/>
    <w:rsid w:val="00D8014E"/>
    <w:rsid w:val="00D80362"/>
    <w:rsid w:val="00D8040C"/>
    <w:rsid w:val="00D8069A"/>
    <w:rsid w:val="00D80743"/>
    <w:rsid w:val="00D8080C"/>
    <w:rsid w:val="00D80AAA"/>
    <w:rsid w:val="00D80DC1"/>
    <w:rsid w:val="00D80DF4"/>
    <w:rsid w:val="00D80EA8"/>
    <w:rsid w:val="00D81151"/>
    <w:rsid w:val="00D81449"/>
    <w:rsid w:val="00D81711"/>
    <w:rsid w:val="00D81A18"/>
    <w:rsid w:val="00D81BE2"/>
    <w:rsid w:val="00D81CAF"/>
    <w:rsid w:val="00D822DC"/>
    <w:rsid w:val="00D8253A"/>
    <w:rsid w:val="00D825A9"/>
    <w:rsid w:val="00D828C8"/>
    <w:rsid w:val="00D82EA6"/>
    <w:rsid w:val="00D83741"/>
    <w:rsid w:val="00D837AF"/>
    <w:rsid w:val="00D83A10"/>
    <w:rsid w:val="00D83C63"/>
    <w:rsid w:val="00D83F7B"/>
    <w:rsid w:val="00D840CA"/>
    <w:rsid w:val="00D8429A"/>
    <w:rsid w:val="00D8449E"/>
    <w:rsid w:val="00D84B1F"/>
    <w:rsid w:val="00D84D0F"/>
    <w:rsid w:val="00D84DB9"/>
    <w:rsid w:val="00D85262"/>
    <w:rsid w:val="00D852BC"/>
    <w:rsid w:val="00D85360"/>
    <w:rsid w:val="00D853CB"/>
    <w:rsid w:val="00D854F0"/>
    <w:rsid w:val="00D855C6"/>
    <w:rsid w:val="00D8591B"/>
    <w:rsid w:val="00D86010"/>
    <w:rsid w:val="00D86133"/>
    <w:rsid w:val="00D861CF"/>
    <w:rsid w:val="00D86545"/>
    <w:rsid w:val="00D8682D"/>
    <w:rsid w:val="00D872F0"/>
    <w:rsid w:val="00D90B74"/>
    <w:rsid w:val="00D90E8A"/>
    <w:rsid w:val="00D90E8D"/>
    <w:rsid w:val="00D91239"/>
    <w:rsid w:val="00D915F8"/>
    <w:rsid w:val="00D9188C"/>
    <w:rsid w:val="00D91D9C"/>
    <w:rsid w:val="00D91F6E"/>
    <w:rsid w:val="00D921CC"/>
    <w:rsid w:val="00D927D8"/>
    <w:rsid w:val="00D92DDA"/>
    <w:rsid w:val="00D93168"/>
    <w:rsid w:val="00D9335C"/>
    <w:rsid w:val="00D93366"/>
    <w:rsid w:val="00D93683"/>
    <w:rsid w:val="00D93BFF"/>
    <w:rsid w:val="00D93D98"/>
    <w:rsid w:val="00D93DC9"/>
    <w:rsid w:val="00D94376"/>
    <w:rsid w:val="00D9463F"/>
    <w:rsid w:val="00D9479C"/>
    <w:rsid w:val="00D94997"/>
    <w:rsid w:val="00D95496"/>
    <w:rsid w:val="00D9565C"/>
    <w:rsid w:val="00D956AC"/>
    <w:rsid w:val="00D95B43"/>
    <w:rsid w:val="00D95D5A"/>
    <w:rsid w:val="00D95DC9"/>
    <w:rsid w:val="00D95FF3"/>
    <w:rsid w:val="00D96189"/>
    <w:rsid w:val="00D96204"/>
    <w:rsid w:val="00D968C5"/>
    <w:rsid w:val="00D96DFA"/>
    <w:rsid w:val="00D96E2B"/>
    <w:rsid w:val="00D96E3F"/>
    <w:rsid w:val="00D975A0"/>
    <w:rsid w:val="00D97993"/>
    <w:rsid w:val="00D97AF3"/>
    <w:rsid w:val="00D97BAC"/>
    <w:rsid w:val="00D97CE2"/>
    <w:rsid w:val="00DA0329"/>
    <w:rsid w:val="00DA039A"/>
    <w:rsid w:val="00DA03B9"/>
    <w:rsid w:val="00DA0402"/>
    <w:rsid w:val="00DA092D"/>
    <w:rsid w:val="00DA09F2"/>
    <w:rsid w:val="00DA0E58"/>
    <w:rsid w:val="00DA0FA0"/>
    <w:rsid w:val="00DA101F"/>
    <w:rsid w:val="00DA1058"/>
    <w:rsid w:val="00DA21D0"/>
    <w:rsid w:val="00DA288E"/>
    <w:rsid w:val="00DA2A37"/>
    <w:rsid w:val="00DA2BB8"/>
    <w:rsid w:val="00DA2C2C"/>
    <w:rsid w:val="00DA2D73"/>
    <w:rsid w:val="00DA30F1"/>
    <w:rsid w:val="00DA31B3"/>
    <w:rsid w:val="00DA3602"/>
    <w:rsid w:val="00DA3634"/>
    <w:rsid w:val="00DA378E"/>
    <w:rsid w:val="00DA3848"/>
    <w:rsid w:val="00DA3898"/>
    <w:rsid w:val="00DA394B"/>
    <w:rsid w:val="00DA3EEA"/>
    <w:rsid w:val="00DA40BC"/>
    <w:rsid w:val="00DA5751"/>
    <w:rsid w:val="00DA581C"/>
    <w:rsid w:val="00DA5867"/>
    <w:rsid w:val="00DA589A"/>
    <w:rsid w:val="00DA5966"/>
    <w:rsid w:val="00DA5999"/>
    <w:rsid w:val="00DA5CA7"/>
    <w:rsid w:val="00DA5D7D"/>
    <w:rsid w:val="00DA5E0D"/>
    <w:rsid w:val="00DA5E91"/>
    <w:rsid w:val="00DA5F57"/>
    <w:rsid w:val="00DA6391"/>
    <w:rsid w:val="00DA655A"/>
    <w:rsid w:val="00DA6638"/>
    <w:rsid w:val="00DA67A5"/>
    <w:rsid w:val="00DA69FB"/>
    <w:rsid w:val="00DA6E71"/>
    <w:rsid w:val="00DA7539"/>
    <w:rsid w:val="00DA7581"/>
    <w:rsid w:val="00DA7624"/>
    <w:rsid w:val="00DA7B2D"/>
    <w:rsid w:val="00DA7D1D"/>
    <w:rsid w:val="00DB0191"/>
    <w:rsid w:val="00DB0372"/>
    <w:rsid w:val="00DB0527"/>
    <w:rsid w:val="00DB0746"/>
    <w:rsid w:val="00DB0E19"/>
    <w:rsid w:val="00DB0E6A"/>
    <w:rsid w:val="00DB0EDB"/>
    <w:rsid w:val="00DB0F40"/>
    <w:rsid w:val="00DB11C4"/>
    <w:rsid w:val="00DB12B2"/>
    <w:rsid w:val="00DB1454"/>
    <w:rsid w:val="00DB1775"/>
    <w:rsid w:val="00DB1B4D"/>
    <w:rsid w:val="00DB1F2A"/>
    <w:rsid w:val="00DB205F"/>
    <w:rsid w:val="00DB24B9"/>
    <w:rsid w:val="00DB29B3"/>
    <w:rsid w:val="00DB2D84"/>
    <w:rsid w:val="00DB2E06"/>
    <w:rsid w:val="00DB31CC"/>
    <w:rsid w:val="00DB31E1"/>
    <w:rsid w:val="00DB33B5"/>
    <w:rsid w:val="00DB37CB"/>
    <w:rsid w:val="00DB3B54"/>
    <w:rsid w:val="00DB3C67"/>
    <w:rsid w:val="00DB3D72"/>
    <w:rsid w:val="00DB4112"/>
    <w:rsid w:val="00DB42FD"/>
    <w:rsid w:val="00DB4579"/>
    <w:rsid w:val="00DB4CDD"/>
    <w:rsid w:val="00DB5088"/>
    <w:rsid w:val="00DB51F6"/>
    <w:rsid w:val="00DB5CF3"/>
    <w:rsid w:val="00DB5D52"/>
    <w:rsid w:val="00DB5F40"/>
    <w:rsid w:val="00DB6275"/>
    <w:rsid w:val="00DB6D10"/>
    <w:rsid w:val="00DB6F11"/>
    <w:rsid w:val="00DB70EB"/>
    <w:rsid w:val="00DB7263"/>
    <w:rsid w:val="00DB7410"/>
    <w:rsid w:val="00DB7660"/>
    <w:rsid w:val="00DB774A"/>
    <w:rsid w:val="00DB7947"/>
    <w:rsid w:val="00DB7BFE"/>
    <w:rsid w:val="00DB7F81"/>
    <w:rsid w:val="00DB7FED"/>
    <w:rsid w:val="00DC00AE"/>
    <w:rsid w:val="00DC03EE"/>
    <w:rsid w:val="00DC04FD"/>
    <w:rsid w:val="00DC0545"/>
    <w:rsid w:val="00DC07EB"/>
    <w:rsid w:val="00DC13D6"/>
    <w:rsid w:val="00DC1663"/>
    <w:rsid w:val="00DC1FA2"/>
    <w:rsid w:val="00DC2467"/>
    <w:rsid w:val="00DC27FB"/>
    <w:rsid w:val="00DC2EF1"/>
    <w:rsid w:val="00DC2F12"/>
    <w:rsid w:val="00DC2F31"/>
    <w:rsid w:val="00DC2FAB"/>
    <w:rsid w:val="00DC318F"/>
    <w:rsid w:val="00DC32D9"/>
    <w:rsid w:val="00DC409C"/>
    <w:rsid w:val="00DC42EF"/>
    <w:rsid w:val="00DC4405"/>
    <w:rsid w:val="00DC4AC3"/>
    <w:rsid w:val="00DC5716"/>
    <w:rsid w:val="00DC577C"/>
    <w:rsid w:val="00DC57E6"/>
    <w:rsid w:val="00DC589A"/>
    <w:rsid w:val="00DC5F28"/>
    <w:rsid w:val="00DC5FA8"/>
    <w:rsid w:val="00DC5FBB"/>
    <w:rsid w:val="00DC61C0"/>
    <w:rsid w:val="00DC633F"/>
    <w:rsid w:val="00DC68CD"/>
    <w:rsid w:val="00DC72AB"/>
    <w:rsid w:val="00DC7451"/>
    <w:rsid w:val="00DC761A"/>
    <w:rsid w:val="00DC7F05"/>
    <w:rsid w:val="00DD0069"/>
    <w:rsid w:val="00DD02AF"/>
    <w:rsid w:val="00DD0B17"/>
    <w:rsid w:val="00DD0BDA"/>
    <w:rsid w:val="00DD0ED0"/>
    <w:rsid w:val="00DD0EEA"/>
    <w:rsid w:val="00DD0FBB"/>
    <w:rsid w:val="00DD1349"/>
    <w:rsid w:val="00DD168D"/>
    <w:rsid w:val="00DD1707"/>
    <w:rsid w:val="00DD17F5"/>
    <w:rsid w:val="00DD1BCF"/>
    <w:rsid w:val="00DD20EA"/>
    <w:rsid w:val="00DD225C"/>
    <w:rsid w:val="00DD2744"/>
    <w:rsid w:val="00DD2874"/>
    <w:rsid w:val="00DD292D"/>
    <w:rsid w:val="00DD2B2D"/>
    <w:rsid w:val="00DD2B38"/>
    <w:rsid w:val="00DD2D9B"/>
    <w:rsid w:val="00DD2DE5"/>
    <w:rsid w:val="00DD318C"/>
    <w:rsid w:val="00DD3511"/>
    <w:rsid w:val="00DD3570"/>
    <w:rsid w:val="00DD3927"/>
    <w:rsid w:val="00DD3A16"/>
    <w:rsid w:val="00DD3CA4"/>
    <w:rsid w:val="00DD3E30"/>
    <w:rsid w:val="00DD4096"/>
    <w:rsid w:val="00DD40EC"/>
    <w:rsid w:val="00DD477F"/>
    <w:rsid w:val="00DD497F"/>
    <w:rsid w:val="00DD4AF7"/>
    <w:rsid w:val="00DD4BDB"/>
    <w:rsid w:val="00DD4CE6"/>
    <w:rsid w:val="00DD5578"/>
    <w:rsid w:val="00DD567D"/>
    <w:rsid w:val="00DD581D"/>
    <w:rsid w:val="00DD582E"/>
    <w:rsid w:val="00DD59A9"/>
    <w:rsid w:val="00DD63FE"/>
    <w:rsid w:val="00DD64E4"/>
    <w:rsid w:val="00DD666D"/>
    <w:rsid w:val="00DD729B"/>
    <w:rsid w:val="00DD7D0C"/>
    <w:rsid w:val="00DE042F"/>
    <w:rsid w:val="00DE07DA"/>
    <w:rsid w:val="00DE0DE4"/>
    <w:rsid w:val="00DE0E3F"/>
    <w:rsid w:val="00DE140B"/>
    <w:rsid w:val="00DE1569"/>
    <w:rsid w:val="00DE161C"/>
    <w:rsid w:val="00DE1751"/>
    <w:rsid w:val="00DE23ED"/>
    <w:rsid w:val="00DE24A9"/>
    <w:rsid w:val="00DE24C9"/>
    <w:rsid w:val="00DE256C"/>
    <w:rsid w:val="00DE2F0F"/>
    <w:rsid w:val="00DE2FC2"/>
    <w:rsid w:val="00DE34F9"/>
    <w:rsid w:val="00DE3A19"/>
    <w:rsid w:val="00DE3FCA"/>
    <w:rsid w:val="00DE439E"/>
    <w:rsid w:val="00DE4840"/>
    <w:rsid w:val="00DE4A7A"/>
    <w:rsid w:val="00DE4BC2"/>
    <w:rsid w:val="00DE4EF7"/>
    <w:rsid w:val="00DE517F"/>
    <w:rsid w:val="00DE53B8"/>
    <w:rsid w:val="00DE53F9"/>
    <w:rsid w:val="00DE550C"/>
    <w:rsid w:val="00DE5C71"/>
    <w:rsid w:val="00DE5F61"/>
    <w:rsid w:val="00DE62E3"/>
    <w:rsid w:val="00DE64D9"/>
    <w:rsid w:val="00DE703C"/>
    <w:rsid w:val="00DE7101"/>
    <w:rsid w:val="00DE7325"/>
    <w:rsid w:val="00DE754B"/>
    <w:rsid w:val="00DE78A5"/>
    <w:rsid w:val="00DE7CDB"/>
    <w:rsid w:val="00DE7D93"/>
    <w:rsid w:val="00DE7FB7"/>
    <w:rsid w:val="00DE7FF0"/>
    <w:rsid w:val="00DF015D"/>
    <w:rsid w:val="00DF0388"/>
    <w:rsid w:val="00DF0473"/>
    <w:rsid w:val="00DF08E0"/>
    <w:rsid w:val="00DF092A"/>
    <w:rsid w:val="00DF14D1"/>
    <w:rsid w:val="00DF14D3"/>
    <w:rsid w:val="00DF212B"/>
    <w:rsid w:val="00DF26D4"/>
    <w:rsid w:val="00DF2DDE"/>
    <w:rsid w:val="00DF306D"/>
    <w:rsid w:val="00DF3138"/>
    <w:rsid w:val="00DF329D"/>
    <w:rsid w:val="00DF3D0C"/>
    <w:rsid w:val="00DF4525"/>
    <w:rsid w:val="00DF483A"/>
    <w:rsid w:val="00DF4B38"/>
    <w:rsid w:val="00DF4B8D"/>
    <w:rsid w:val="00DF4DBF"/>
    <w:rsid w:val="00DF5152"/>
    <w:rsid w:val="00DF590F"/>
    <w:rsid w:val="00DF5A7B"/>
    <w:rsid w:val="00DF5DF4"/>
    <w:rsid w:val="00DF61FD"/>
    <w:rsid w:val="00DF6210"/>
    <w:rsid w:val="00DF65F0"/>
    <w:rsid w:val="00DF6A8A"/>
    <w:rsid w:val="00DF6DB3"/>
    <w:rsid w:val="00DF73CE"/>
    <w:rsid w:val="00E002F6"/>
    <w:rsid w:val="00E0064D"/>
    <w:rsid w:val="00E008F6"/>
    <w:rsid w:val="00E00945"/>
    <w:rsid w:val="00E00A73"/>
    <w:rsid w:val="00E00E22"/>
    <w:rsid w:val="00E00E33"/>
    <w:rsid w:val="00E012E1"/>
    <w:rsid w:val="00E018C3"/>
    <w:rsid w:val="00E01BC4"/>
    <w:rsid w:val="00E01E36"/>
    <w:rsid w:val="00E03121"/>
    <w:rsid w:val="00E034E2"/>
    <w:rsid w:val="00E034F1"/>
    <w:rsid w:val="00E041C5"/>
    <w:rsid w:val="00E046F0"/>
    <w:rsid w:val="00E047A3"/>
    <w:rsid w:val="00E04C29"/>
    <w:rsid w:val="00E04EB6"/>
    <w:rsid w:val="00E05292"/>
    <w:rsid w:val="00E0552C"/>
    <w:rsid w:val="00E055E4"/>
    <w:rsid w:val="00E05774"/>
    <w:rsid w:val="00E05DBA"/>
    <w:rsid w:val="00E063AA"/>
    <w:rsid w:val="00E06697"/>
    <w:rsid w:val="00E0691B"/>
    <w:rsid w:val="00E07AD7"/>
    <w:rsid w:val="00E07CD8"/>
    <w:rsid w:val="00E07D4B"/>
    <w:rsid w:val="00E1003A"/>
    <w:rsid w:val="00E10052"/>
    <w:rsid w:val="00E103F9"/>
    <w:rsid w:val="00E104D1"/>
    <w:rsid w:val="00E105E2"/>
    <w:rsid w:val="00E1062F"/>
    <w:rsid w:val="00E10631"/>
    <w:rsid w:val="00E108FE"/>
    <w:rsid w:val="00E1095C"/>
    <w:rsid w:val="00E10A6C"/>
    <w:rsid w:val="00E10B02"/>
    <w:rsid w:val="00E10B3B"/>
    <w:rsid w:val="00E10C7A"/>
    <w:rsid w:val="00E11269"/>
    <w:rsid w:val="00E11575"/>
    <w:rsid w:val="00E1158A"/>
    <w:rsid w:val="00E11A1C"/>
    <w:rsid w:val="00E11F79"/>
    <w:rsid w:val="00E120E8"/>
    <w:rsid w:val="00E1229A"/>
    <w:rsid w:val="00E1278F"/>
    <w:rsid w:val="00E128EF"/>
    <w:rsid w:val="00E13356"/>
    <w:rsid w:val="00E1358D"/>
    <w:rsid w:val="00E13AB5"/>
    <w:rsid w:val="00E13E47"/>
    <w:rsid w:val="00E14157"/>
    <w:rsid w:val="00E14512"/>
    <w:rsid w:val="00E147C2"/>
    <w:rsid w:val="00E14919"/>
    <w:rsid w:val="00E14AF4"/>
    <w:rsid w:val="00E14D0F"/>
    <w:rsid w:val="00E151E8"/>
    <w:rsid w:val="00E15809"/>
    <w:rsid w:val="00E15980"/>
    <w:rsid w:val="00E15C2A"/>
    <w:rsid w:val="00E16304"/>
    <w:rsid w:val="00E16FB9"/>
    <w:rsid w:val="00E16FF6"/>
    <w:rsid w:val="00E176B3"/>
    <w:rsid w:val="00E17B3F"/>
    <w:rsid w:val="00E17FC4"/>
    <w:rsid w:val="00E20045"/>
    <w:rsid w:val="00E200D7"/>
    <w:rsid w:val="00E200E1"/>
    <w:rsid w:val="00E20673"/>
    <w:rsid w:val="00E20B42"/>
    <w:rsid w:val="00E20E51"/>
    <w:rsid w:val="00E20F6F"/>
    <w:rsid w:val="00E2123F"/>
    <w:rsid w:val="00E21348"/>
    <w:rsid w:val="00E215DA"/>
    <w:rsid w:val="00E21EE6"/>
    <w:rsid w:val="00E2282C"/>
    <w:rsid w:val="00E22FB7"/>
    <w:rsid w:val="00E236A9"/>
    <w:rsid w:val="00E23A88"/>
    <w:rsid w:val="00E245B4"/>
    <w:rsid w:val="00E24869"/>
    <w:rsid w:val="00E24A45"/>
    <w:rsid w:val="00E24DEA"/>
    <w:rsid w:val="00E24E49"/>
    <w:rsid w:val="00E25396"/>
    <w:rsid w:val="00E2557E"/>
    <w:rsid w:val="00E255F4"/>
    <w:rsid w:val="00E2573F"/>
    <w:rsid w:val="00E2574E"/>
    <w:rsid w:val="00E25873"/>
    <w:rsid w:val="00E264F8"/>
    <w:rsid w:val="00E26D78"/>
    <w:rsid w:val="00E27721"/>
    <w:rsid w:val="00E278A8"/>
    <w:rsid w:val="00E27982"/>
    <w:rsid w:val="00E27ABE"/>
    <w:rsid w:val="00E301A3"/>
    <w:rsid w:val="00E3034E"/>
    <w:rsid w:val="00E306A2"/>
    <w:rsid w:val="00E30A9C"/>
    <w:rsid w:val="00E30C75"/>
    <w:rsid w:val="00E30CD7"/>
    <w:rsid w:val="00E30D48"/>
    <w:rsid w:val="00E31772"/>
    <w:rsid w:val="00E31B1E"/>
    <w:rsid w:val="00E3248F"/>
    <w:rsid w:val="00E3281B"/>
    <w:rsid w:val="00E32CE5"/>
    <w:rsid w:val="00E32D6A"/>
    <w:rsid w:val="00E32DEC"/>
    <w:rsid w:val="00E3352D"/>
    <w:rsid w:val="00E3375A"/>
    <w:rsid w:val="00E33C7B"/>
    <w:rsid w:val="00E33CA3"/>
    <w:rsid w:val="00E33F8B"/>
    <w:rsid w:val="00E34A7C"/>
    <w:rsid w:val="00E350F8"/>
    <w:rsid w:val="00E35B1B"/>
    <w:rsid w:val="00E35B32"/>
    <w:rsid w:val="00E35B76"/>
    <w:rsid w:val="00E35F12"/>
    <w:rsid w:val="00E35FB5"/>
    <w:rsid w:val="00E36198"/>
    <w:rsid w:val="00E36203"/>
    <w:rsid w:val="00E36280"/>
    <w:rsid w:val="00E36C2E"/>
    <w:rsid w:val="00E36DB4"/>
    <w:rsid w:val="00E374AF"/>
    <w:rsid w:val="00E37916"/>
    <w:rsid w:val="00E37A10"/>
    <w:rsid w:val="00E37A4A"/>
    <w:rsid w:val="00E37CBE"/>
    <w:rsid w:val="00E37F8D"/>
    <w:rsid w:val="00E40395"/>
    <w:rsid w:val="00E40526"/>
    <w:rsid w:val="00E407DC"/>
    <w:rsid w:val="00E40B20"/>
    <w:rsid w:val="00E40B76"/>
    <w:rsid w:val="00E41A65"/>
    <w:rsid w:val="00E41CE5"/>
    <w:rsid w:val="00E42060"/>
    <w:rsid w:val="00E42153"/>
    <w:rsid w:val="00E424C2"/>
    <w:rsid w:val="00E428DB"/>
    <w:rsid w:val="00E42970"/>
    <w:rsid w:val="00E42E5F"/>
    <w:rsid w:val="00E42FAA"/>
    <w:rsid w:val="00E43308"/>
    <w:rsid w:val="00E43341"/>
    <w:rsid w:val="00E43701"/>
    <w:rsid w:val="00E439A2"/>
    <w:rsid w:val="00E43C64"/>
    <w:rsid w:val="00E43E9F"/>
    <w:rsid w:val="00E44058"/>
    <w:rsid w:val="00E4422F"/>
    <w:rsid w:val="00E442A7"/>
    <w:rsid w:val="00E445C8"/>
    <w:rsid w:val="00E446AC"/>
    <w:rsid w:val="00E4525D"/>
    <w:rsid w:val="00E45442"/>
    <w:rsid w:val="00E45707"/>
    <w:rsid w:val="00E45A39"/>
    <w:rsid w:val="00E45F05"/>
    <w:rsid w:val="00E463BC"/>
    <w:rsid w:val="00E4663F"/>
    <w:rsid w:val="00E46D15"/>
    <w:rsid w:val="00E4796C"/>
    <w:rsid w:val="00E47AA5"/>
    <w:rsid w:val="00E47BCB"/>
    <w:rsid w:val="00E47E31"/>
    <w:rsid w:val="00E504C0"/>
    <w:rsid w:val="00E50A94"/>
    <w:rsid w:val="00E50B05"/>
    <w:rsid w:val="00E50D04"/>
    <w:rsid w:val="00E50E8A"/>
    <w:rsid w:val="00E51037"/>
    <w:rsid w:val="00E512AC"/>
    <w:rsid w:val="00E523A2"/>
    <w:rsid w:val="00E52BD7"/>
    <w:rsid w:val="00E52F11"/>
    <w:rsid w:val="00E531A4"/>
    <w:rsid w:val="00E53643"/>
    <w:rsid w:val="00E53938"/>
    <w:rsid w:val="00E53AA6"/>
    <w:rsid w:val="00E53C77"/>
    <w:rsid w:val="00E53E09"/>
    <w:rsid w:val="00E543A7"/>
    <w:rsid w:val="00E5458A"/>
    <w:rsid w:val="00E547CE"/>
    <w:rsid w:val="00E54A02"/>
    <w:rsid w:val="00E54CD1"/>
    <w:rsid w:val="00E55033"/>
    <w:rsid w:val="00E551C1"/>
    <w:rsid w:val="00E55404"/>
    <w:rsid w:val="00E55829"/>
    <w:rsid w:val="00E55C4C"/>
    <w:rsid w:val="00E55DCE"/>
    <w:rsid w:val="00E55E6C"/>
    <w:rsid w:val="00E55FA2"/>
    <w:rsid w:val="00E562A7"/>
    <w:rsid w:val="00E56519"/>
    <w:rsid w:val="00E567F8"/>
    <w:rsid w:val="00E56BA2"/>
    <w:rsid w:val="00E56BBF"/>
    <w:rsid w:val="00E56D25"/>
    <w:rsid w:val="00E56FB3"/>
    <w:rsid w:val="00E571B0"/>
    <w:rsid w:val="00E571BF"/>
    <w:rsid w:val="00E57727"/>
    <w:rsid w:val="00E579F8"/>
    <w:rsid w:val="00E57AB9"/>
    <w:rsid w:val="00E57BB0"/>
    <w:rsid w:val="00E57C08"/>
    <w:rsid w:val="00E57D59"/>
    <w:rsid w:val="00E57E56"/>
    <w:rsid w:val="00E601CF"/>
    <w:rsid w:val="00E6035E"/>
    <w:rsid w:val="00E60A10"/>
    <w:rsid w:val="00E60C44"/>
    <w:rsid w:val="00E60CB8"/>
    <w:rsid w:val="00E60CEC"/>
    <w:rsid w:val="00E60ECF"/>
    <w:rsid w:val="00E6105F"/>
    <w:rsid w:val="00E61100"/>
    <w:rsid w:val="00E61408"/>
    <w:rsid w:val="00E61651"/>
    <w:rsid w:val="00E616C5"/>
    <w:rsid w:val="00E620BB"/>
    <w:rsid w:val="00E625BD"/>
    <w:rsid w:val="00E62681"/>
    <w:rsid w:val="00E626FF"/>
    <w:rsid w:val="00E6291F"/>
    <w:rsid w:val="00E62F5D"/>
    <w:rsid w:val="00E6307B"/>
    <w:rsid w:val="00E631F9"/>
    <w:rsid w:val="00E6325F"/>
    <w:rsid w:val="00E63668"/>
    <w:rsid w:val="00E638E1"/>
    <w:rsid w:val="00E63972"/>
    <w:rsid w:val="00E63D64"/>
    <w:rsid w:val="00E640C4"/>
    <w:rsid w:val="00E644FE"/>
    <w:rsid w:val="00E64A84"/>
    <w:rsid w:val="00E65634"/>
    <w:rsid w:val="00E65736"/>
    <w:rsid w:val="00E659E7"/>
    <w:rsid w:val="00E65ACC"/>
    <w:rsid w:val="00E65C23"/>
    <w:rsid w:val="00E669F4"/>
    <w:rsid w:val="00E66B80"/>
    <w:rsid w:val="00E66BC9"/>
    <w:rsid w:val="00E66C44"/>
    <w:rsid w:val="00E66D85"/>
    <w:rsid w:val="00E66EEF"/>
    <w:rsid w:val="00E671D0"/>
    <w:rsid w:val="00E672C3"/>
    <w:rsid w:val="00E6734C"/>
    <w:rsid w:val="00E67890"/>
    <w:rsid w:val="00E67A9E"/>
    <w:rsid w:val="00E67B06"/>
    <w:rsid w:val="00E67D3D"/>
    <w:rsid w:val="00E67DC5"/>
    <w:rsid w:val="00E67F58"/>
    <w:rsid w:val="00E70133"/>
    <w:rsid w:val="00E705B0"/>
    <w:rsid w:val="00E71271"/>
    <w:rsid w:val="00E715AB"/>
    <w:rsid w:val="00E71621"/>
    <w:rsid w:val="00E71A99"/>
    <w:rsid w:val="00E71B50"/>
    <w:rsid w:val="00E71DD2"/>
    <w:rsid w:val="00E71EF7"/>
    <w:rsid w:val="00E7222A"/>
    <w:rsid w:val="00E72296"/>
    <w:rsid w:val="00E72500"/>
    <w:rsid w:val="00E726BF"/>
    <w:rsid w:val="00E726E3"/>
    <w:rsid w:val="00E728C0"/>
    <w:rsid w:val="00E72C7F"/>
    <w:rsid w:val="00E73406"/>
    <w:rsid w:val="00E73A48"/>
    <w:rsid w:val="00E73A8C"/>
    <w:rsid w:val="00E73B25"/>
    <w:rsid w:val="00E73EB5"/>
    <w:rsid w:val="00E74E37"/>
    <w:rsid w:val="00E7542E"/>
    <w:rsid w:val="00E756A8"/>
    <w:rsid w:val="00E758F8"/>
    <w:rsid w:val="00E759E3"/>
    <w:rsid w:val="00E75EE9"/>
    <w:rsid w:val="00E75F03"/>
    <w:rsid w:val="00E760EE"/>
    <w:rsid w:val="00E76284"/>
    <w:rsid w:val="00E762D3"/>
    <w:rsid w:val="00E76801"/>
    <w:rsid w:val="00E76AB6"/>
    <w:rsid w:val="00E7704A"/>
    <w:rsid w:val="00E772EB"/>
    <w:rsid w:val="00E777EB"/>
    <w:rsid w:val="00E77976"/>
    <w:rsid w:val="00E77ABF"/>
    <w:rsid w:val="00E7A468"/>
    <w:rsid w:val="00E80132"/>
    <w:rsid w:val="00E80650"/>
    <w:rsid w:val="00E80794"/>
    <w:rsid w:val="00E808F0"/>
    <w:rsid w:val="00E80E41"/>
    <w:rsid w:val="00E80F0C"/>
    <w:rsid w:val="00E81375"/>
    <w:rsid w:val="00E81CE7"/>
    <w:rsid w:val="00E81E0C"/>
    <w:rsid w:val="00E81EEA"/>
    <w:rsid w:val="00E81FAF"/>
    <w:rsid w:val="00E82063"/>
    <w:rsid w:val="00E820A2"/>
    <w:rsid w:val="00E82207"/>
    <w:rsid w:val="00E82244"/>
    <w:rsid w:val="00E827AF"/>
    <w:rsid w:val="00E82996"/>
    <w:rsid w:val="00E82A34"/>
    <w:rsid w:val="00E82AF6"/>
    <w:rsid w:val="00E82C4C"/>
    <w:rsid w:val="00E8308F"/>
    <w:rsid w:val="00E831E2"/>
    <w:rsid w:val="00E83345"/>
    <w:rsid w:val="00E8389C"/>
    <w:rsid w:val="00E839F5"/>
    <w:rsid w:val="00E83D92"/>
    <w:rsid w:val="00E843E3"/>
    <w:rsid w:val="00E844D1"/>
    <w:rsid w:val="00E84518"/>
    <w:rsid w:val="00E84A3E"/>
    <w:rsid w:val="00E84C5C"/>
    <w:rsid w:val="00E851AC"/>
    <w:rsid w:val="00E85312"/>
    <w:rsid w:val="00E85763"/>
    <w:rsid w:val="00E858CD"/>
    <w:rsid w:val="00E85E29"/>
    <w:rsid w:val="00E85E5A"/>
    <w:rsid w:val="00E863DE"/>
    <w:rsid w:val="00E864F1"/>
    <w:rsid w:val="00E86547"/>
    <w:rsid w:val="00E867D1"/>
    <w:rsid w:val="00E867E7"/>
    <w:rsid w:val="00E86BC5"/>
    <w:rsid w:val="00E86C6C"/>
    <w:rsid w:val="00E8736C"/>
    <w:rsid w:val="00E87AC9"/>
    <w:rsid w:val="00E87B45"/>
    <w:rsid w:val="00E87C19"/>
    <w:rsid w:val="00E90204"/>
    <w:rsid w:val="00E90B8F"/>
    <w:rsid w:val="00E90CF4"/>
    <w:rsid w:val="00E9134D"/>
    <w:rsid w:val="00E91994"/>
    <w:rsid w:val="00E91FC7"/>
    <w:rsid w:val="00E920A9"/>
    <w:rsid w:val="00E92186"/>
    <w:rsid w:val="00E922D4"/>
    <w:rsid w:val="00E923C9"/>
    <w:rsid w:val="00E927C8"/>
    <w:rsid w:val="00E927D5"/>
    <w:rsid w:val="00E92935"/>
    <w:rsid w:val="00E93021"/>
    <w:rsid w:val="00E932CA"/>
    <w:rsid w:val="00E9339C"/>
    <w:rsid w:val="00E934D3"/>
    <w:rsid w:val="00E93878"/>
    <w:rsid w:val="00E94088"/>
    <w:rsid w:val="00E94122"/>
    <w:rsid w:val="00E946F1"/>
    <w:rsid w:val="00E949E8"/>
    <w:rsid w:val="00E94F5B"/>
    <w:rsid w:val="00E95601"/>
    <w:rsid w:val="00E957F0"/>
    <w:rsid w:val="00E960BA"/>
    <w:rsid w:val="00E9687B"/>
    <w:rsid w:val="00E96B3A"/>
    <w:rsid w:val="00E96CA3"/>
    <w:rsid w:val="00E96E63"/>
    <w:rsid w:val="00E97909"/>
    <w:rsid w:val="00E97B58"/>
    <w:rsid w:val="00E97B9B"/>
    <w:rsid w:val="00EA05B6"/>
    <w:rsid w:val="00EA064E"/>
    <w:rsid w:val="00EA0B8D"/>
    <w:rsid w:val="00EA0C39"/>
    <w:rsid w:val="00EA0ED3"/>
    <w:rsid w:val="00EA1007"/>
    <w:rsid w:val="00EA10E6"/>
    <w:rsid w:val="00EA1170"/>
    <w:rsid w:val="00EA120D"/>
    <w:rsid w:val="00EA1242"/>
    <w:rsid w:val="00EA1378"/>
    <w:rsid w:val="00EA1BD4"/>
    <w:rsid w:val="00EA1D20"/>
    <w:rsid w:val="00EA1FBE"/>
    <w:rsid w:val="00EA21EB"/>
    <w:rsid w:val="00EA22EF"/>
    <w:rsid w:val="00EA2473"/>
    <w:rsid w:val="00EA24DC"/>
    <w:rsid w:val="00EA272D"/>
    <w:rsid w:val="00EA277A"/>
    <w:rsid w:val="00EA2EEB"/>
    <w:rsid w:val="00EA357B"/>
    <w:rsid w:val="00EA3C39"/>
    <w:rsid w:val="00EA3F95"/>
    <w:rsid w:val="00EA4261"/>
    <w:rsid w:val="00EA42B6"/>
    <w:rsid w:val="00EA4826"/>
    <w:rsid w:val="00EA4A04"/>
    <w:rsid w:val="00EA4C8E"/>
    <w:rsid w:val="00EA4E54"/>
    <w:rsid w:val="00EA5161"/>
    <w:rsid w:val="00EA5914"/>
    <w:rsid w:val="00EA5ECA"/>
    <w:rsid w:val="00EA634F"/>
    <w:rsid w:val="00EA680C"/>
    <w:rsid w:val="00EA6B27"/>
    <w:rsid w:val="00EA704E"/>
    <w:rsid w:val="00EA729E"/>
    <w:rsid w:val="00EA73C3"/>
    <w:rsid w:val="00EA7591"/>
    <w:rsid w:val="00EA7BFC"/>
    <w:rsid w:val="00EAFFF1"/>
    <w:rsid w:val="00EB01ED"/>
    <w:rsid w:val="00EB086A"/>
    <w:rsid w:val="00EB0C0E"/>
    <w:rsid w:val="00EB0F10"/>
    <w:rsid w:val="00EB11F6"/>
    <w:rsid w:val="00EB13D3"/>
    <w:rsid w:val="00EB1633"/>
    <w:rsid w:val="00EB192A"/>
    <w:rsid w:val="00EB1CFC"/>
    <w:rsid w:val="00EB2135"/>
    <w:rsid w:val="00EB2549"/>
    <w:rsid w:val="00EB2904"/>
    <w:rsid w:val="00EB2989"/>
    <w:rsid w:val="00EB2E78"/>
    <w:rsid w:val="00EB3036"/>
    <w:rsid w:val="00EB3057"/>
    <w:rsid w:val="00EB3230"/>
    <w:rsid w:val="00EB3287"/>
    <w:rsid w:val="00EB40D0"/>
    <w:rsid w:val="00EB42E9"/>
    <w:rsid w:val="00EB45A4"/>
    <w:rsid w:val="00EB48BF"/>
    <w:rsid w:val="00EB4997"/>
    <w:rsid w:val="00EB4C8F"/>
    <w:rsid w:val="00EB4E52"/>
    <w:rsid w:val="00EB4F3A"/>
    <w:rsid w:val="00EB4F49"/>
    <w:rsid w:val="00EB5031"/>
    <w:rsid w:val="00EB5123"/>
    <w:rsid w:val="00EB5BD4"/>
    <w:rsid w:val="00EB5DF8"/>
    <w:rsid w:val="00EB5EE6"/>
    <w:rsid w:val="00EB61D3"/>
    <w:rsid w:val="00EB6757"/>
    <w:rsid w:val="00EB6859"/>
    <w:rsid w:val="00EB698C"/>
    <w:rsid w:val="00EB6DF1"/>
    <w:rsid w:val="00EB6E01"/>
    <w:rsid w:val="00EB7126"/>
    <w:rsid w:val="00EB78E0"/>
    <w:rsid w:val="00EB7A00"/>
    <w:rsid w:val="00EB7FEC"/>
    <w:rsid w:val="00EC0344"/>
    <w:rsid w:val="00EC04F7"/>
    <w:rsid w:val="00EC0976"/>
    <w:rsid w:val="00EC0B05"/>
    <w:rsid w:val="00EC0CA7"/>
    <w:rsid w:val="00EC0D46"/>
    <w:rsid w:val="00EC110F"/>
    <w:rsid w:val="00EC125C"/>
    <w:rsid w:val="00EC126B"/>
    <w:rsid w:val="00EC1C13"/>
    <w:rsid w:val="00EC1EB4"/>
    <w:rsid w:val="00EC20E0"/>
    <w:rsid w:val="00EC23DF"/>
    <w:rsid w:val="00EC283C"/>
    <w:rsid w:val="00EC2CBE"/>
    <w:rsid w:val="00EC316F"/>
    <w:rsid w:val="00EC3512"/>
    <w:rsid w:val="00EC3664"/>
    <w:rsid w:val="00EC3666"/>
    <w:rsid w:val="00EC39DB"/>
    <w:rsid w:val="00EC434F"/>
    <w:rsid w:val="00EC445C"/>
    <w:rsid w:val="00EC4482"/>
    <w:rsid w:val="00EC456C"/>
    <w:rsid w:val="00EC4695"/>
    <w:rsid w:val="00EC4792"/>
    <w:rsid w:val="00EC4BC7"/>
    <w:rsid w:val="00EC4C6E"/>
    <w:rsid w:val="00EC4E7F"/>
    <w:rsid w:val="00EC5A95"/>
    <w:rsid w:val="00EC5B22"/>
    <w:rsid w:val="00EC5F0E"/>
    <w:rsid w:val="00EC692D"/>
    <w:rsid w:val="00EC7464"/>
    <w:rsid w:val="00EC7837"/>
    <w:rsid w:val="00EC7C60"/>
    <w:rsid w:val="00EC7C77"/>
    <w:rsid w:val="00EC7DE0"/>
    <w:rsid w:val="00ED024B"/>
    <w:rsid w:val="00ED04F7"/>
    <w:rsid w:val="00ED0716"/>
    <w:rsid w:val="00ED0966"/>
    <w:rsid w:val="00ED0F31"/>
    <w:rsid w:val="00ED10A3"/>
    <w:rsid w:val="00ED1ABD"/>
    <w:rsid w:val="00ED1FA4"/>
    <w:rsid w:val="00ED2590"/>
    <w:rsid w:val="00ED2684"/>
    <w:rsid w:val="00ED2690"/>
    <w:rsid w:val="00ED2AEC"/>
    <w:rsid w:val="00ED2E12"/>
    <w:rsid w:val="00ED2EB8"/>
    <w:rsid w:val="00ED3091"/>
    <w:rsid w:val="00ED34B6"/>
    <w:rsid w:val="00ED3ADD"/>
    <w:rsid w:val="00ED3BFB"/>
    <w:rsid w:val="00ED43F1"/>
    <w:rsid w:val="00ED4481"/>
    <w:rsid w:val="00ED465D"/>
    <w:rsid w:val="00ED4706"/>
    <w:rsid w:val="00ED495F"/>
    <w:rsid w:val="00ED4D10"/>
    <w:rsid w:val="00ED4FD3"/>
    <w:rsid w:val="00ED506A"/>
    <w:rsid w:val="00ED57BD"/>
    <w:rsid w:val="00ED5E19"/>
    <w:rsid w:val="00ED60F0"/>
    <w:rsid w:val="00ED62A6"/>
    <w:rsid w:val="00ED6494"/>
    <w:rsid w:val="00ED6535"/>
    <w:rsid w:val="00ED6CD5"/>
    <w:rsid w:val="00ED6D6B"/>
    <w:rsid w:val="00ED70B5"/>
    <w:rsid w:val="00EE004E"/>
    <w:rsid w:val="00EE0394"/>
    <w:rsid w:val="00EE08EE"/>
    <w:rsid w:val="00EE0BF1"/>
    <w:rsid w:val="00EE0CF9"/>
    <w:rsid w:val="00EE0D0C"/>
    <w:rsid w:val="00EE15D1"/>
    <w:rsid w:val="00EE179D"/>
    <w:rsid w:val="00EE1957"/>
    <w:rsid w:val="00EE1C14"/>
    <w:rsid w:val="00EE1DD3"/>
    <w:rsid w:val="00EE2068"/>
    <w:rsid w:val="00EE216E"/>
    <w:rsid w:val="00EE2205"/>
    <w:rsid w:val="00EE233E"/>
    <w:rsid w:val="00EE2775"/>
    <w:rsid w:val="00EE2814"/>
    <w:rsid w:val="00EE29F1"/>
    <w:rsid w:val="00EE2C62"/>
    <w:rsid w:val="00EE2CF6"/>
    <w:rsid w:val="00EE3F86"/>
    <w:rsid w:val="00EE42A1"/>
    <w:rsid w:val="00EE44E1"/>
    <w:rsid w:val="00EE4601"/>
    <w:rsid w:val="00EE4935"/>
    <w:rsid w:val="00EE4B1C"/>
    <w:rsid w:val="00EE532D"/>
    <w:rsid w:val="00EE53A1"/>
    <w:rsid w:val="00EE5412"/>
    <w:rsid w:val="00EE55E9"/>
    <w:rsid w:val="00EE5688"/>
    <w:rsid w:val="00EE5789"/>
    <w:rsid w:val="00EE59E6"/>
    <w:rsid w:val="00EE6014"/>
    <w:rsid w:val="00EE6095"/>
    <w:rsid w:val="00EE6162"/>
    <w:rsid w:val="00EE63C5"/>
    <w:rsid w:val="00EE6B9B"/>
    <w:rsid w:val="00EE71D7"/>
    <w:rsid w:val="00EE7227"/>
    <w:rsid w:val="00EE7491"/>
    <w:rsid w:val="00EE75A0"/>
    <w:rsid w:val="00EE7789"/>
    <w:rsid w:val="00EE7DC2"/>
    <w:rsid w:val="00EE7E62"/>
    <w:rsid w:val="00EF0162"/>
    <w:rsid w:val="00EF052C"/>
    <w:rsid w:val="00EF0634"/>
    <w:rsid w:val="00EF0EED"/>
    <w:rsid w:val="00EF138F"/>
    <w:rsid w:val="00EF24F6"/>
    <w:rsid w:val="00EF2710"/>
    <w:rsid w:val="00EF2F68"/>
    <w:rsid w:val="00EF2F9B"/>
    <w:rsid w:val="00EF382D"/>
    <w:rsid w:val="00EF3A7A"/>
    <w:rsid w:val="00EF3B25"/>
    <w:rsid w:val="00EF3EDC"/>
    <w:rsid w:val="00EF46EE"/>
    <w:rsid w:val="00EF4716"/>
    <w:rsid w:val="00EF4855"/>
    <w:rsid w:val="00EF4D0C"/>
    <w:rsid w:val="00EF4FC7"/>
    <w:rsid w:val="00EF59B7"/>
    <w:rsid w:val="00EF59BE"/>
    <w:rsid w:val="00EF62CD"/>
    <w:rsid w:val="00EF6363"/>
    <w:rsid w:val="00EF6893"/>
    <w:rsid w:val="00EF68A2"/>
    <w:rsid w:val="00EF6AC7"/>
    <w:rsid w:val="00EF6F9D"/>
    <w:rsid w:val="00EF6FEF"/>
    <w:rsid w:val="00EF7BEC"/>
    <w:rsid w:val="00EF7D37"/>
    <w:rsid w:val="00EF7EAD"/>
    <w:rsid w:val="00EF9E9A"/>
    <w:rsid w:val="00F000BC"/>
    <w:rsid w:val="00F00101"/>
    <w:rsid w:val="00F007A9"/>
    <w:rsid w:val="00F00C36"/>
    <w:rsid w:val="00F0124D"/>
    <w:rsid w:val="00F01333"/>
    <w:rsid w:val="00F014D9"/>
    <w:rsid w:val="00F01BF0"/>
    <w:rsid w:val="00F01C56"/>
    <w:rsid w:val="00F02310"/>
    <w:rsid w:val="00F0251C"/>
    <w:rsid w:val="00F0268C"/>
    <w:rsid w:val="00F02FCC"/>
    <w:rsid w:val="00F038B8"/>
    <w:rsid w:val="00F03A84"/>
    <w:rsid w:val="00F03D48"/>
    <w:rsid w:val="00F03F1F"/>
    <w:rsid w:val="00F03FED"/>
    <w:rsid w:val="00F04370"/>
    <w:rsid w:val="00F04773"/>
    <w:rsid w:val="00F04855"/>
    <w:rsid w:val="00F04C22"/>
    <w:rsid w:val="00F04CBC"/>
    <w:rsid w:val="00F04EB4"/>
    <w:rsid w:val="00F04F4B"/>
    <w:rsid w:val="00F05146"/>
    <w:rsid w:val="00F0544A"/>
    <w:rsid w:val="00F054D3"/>
    <w:rsid w:val="00F055A8"/>
    <w:rsid w:val="00F059FF"/>
    <w:rsid w:val="00F05D68"/>
    <w:rsid w:val="00F05E19"/>
    <w:rsid w:val="00F05FFE"/>
    <w:rsid w:val="00F0668D"/>
    <w:rsid w:val="00F06897"/>
    <w:rsid w:val="00F06A57"/>
    <w:rsid w:val="00F06B95"/>
    <w:rsid w:val="00F06CD2"/>
    <w:rsid w:val="00F07030"/>
    <w:rsid w:val="00F070D7"/>
    <w:rsid w:val="00F07275"/>
    <w:rsid w:val="00F07924"/>
    <w:rsid w:val="00F079A7"/>
    <w:rsid w:val="00F07A9B"/>
    <w:rsid w:val="00F07D3A"/>
    <w:rsid w:val="00F07D62"/>
    <w:rsid w:val="00F07EFD"/>
    <w:rsid w:val="00F1029C"/>
    <w:rsid w:val="00F10884"/>
    <w:rsid w:val="00F10A48"/>
    <w:rsid w:val="00F10EBF"/>
    <w:rsid w:val="00F11340"/>
    <w:rsid w:val="00F11584"/>
    <w:rsid w:val="00F11DE3"/>
    <w:rsid w:val="00F12016"/>
    <w:rsid w:val="00F1281F"/>
    <w:rsid w:val="00F12A15"/>
    <w:rsid w:val="00F12E81"/>
    <w:rsid w:val="00F131BB"/>
    <w:rsid w:val="00F1353A"/>
    <w:rsid w:val="00F1357A"/>
    <w:rsid w:val="00F13684"/>
    <w:rsid w:val="00F137B7"/>
    <w:rsid w:val="00F13C95"/>
    <w:rsid w:val="00F1458C"/>
    <w:rsid w:val="00F14A69"/>
    <w:rsid w:val="00F14C78"/>
    <w:rsid w:val="00F14FB2"/>
    <w:rsid w:val="00F1534A"/>
    <w:rsid w:val="00F16777"/>
    <w:rsid w:val="00F16FC7"/>
    <w:rsid w:val="00F17293"/>
    <w:rsid w:val="00F177B0"/>
    <w:rsid w:val="00F178E2"/>
    <w:rsid w:val="00F17AE4"/>
    <w:rsid w:val="00F20025"/>
    <w:rsid w:val="00F203BF"/>
    <w:rsid w:val="00F21131"/>
    <w:rsid w:val="00F21476"/>
    <w:rsid w:val="00F21835"/>
    <w:rsid w:val="00F21948"/>
    <w:rsid w:val="00F21F6D"/>
    <w:rsid w:val="00F22057"/>
    <w:rsid w:val="00F220D7"/>
    <w:rsid w:val="00F220E4"/>
    <w:rsid w:val="00F2231F"/>
    <w:rsid w:val="00F22CDB"/>
    <w:rsid w:val="00F22CFA"/>
    <w:rsid w:val="00F23193"/>
    <w:rsid w:val="00F232B5"/>
    <w:rsid w:val="00F2348A"/>
    <w:rsid w:val="00F23AE0"/>
    <w:rsid w:val="00F23B1B"/>
    <w:rsid w:val="00F23E14"/>
    <w:rsid w:val="00F23E98"/>
    <w:rsid w:val="00F23FCB"/>
    <w:rsid w:val="00F2435C"/>
    <w:rsid w:val="00F2487C"/>
    <w:rsid w:val="00F24C2B"/>
    <w:rsid w:val="00F24D2E"/>
    <w:rsid w:val="00F2501C"/>
    <w:rsid w:val="00F252EE"/>
    <w:rsid w:val="00F252FE"/>
    <w:rsid w:val="00F25321"/>
    <w:rsid w:val="00F2543B"/>
    <w:rsid w:val="00F2548D"/>
    <w:rsid w:val="00F254D5"/>
    <w:rsid w:val="00F25593"/>
    <w:rsid w:val="00F25784"/>
    <w:rsid w:val="00F2580D"/>
    <w:rsid w:val="00F25DEA"/>
    <w:rsid w:val="00F25F76"/>
    <w:rsid w:val="00F26128"/>
    <w:rsid w:val="00F262F1"/>
    <w:rsid w:val="00F2649C"/>
    <w:rsid w:val="00F26781"/>
    <w:rsid w:val="00F2685C"/>
    <w:rsid w:val="00F26F98"/>
    <w:rsid w:val="00F272B5"/>
    <w:rsid w:val="00F276FD"/>
    <w:rsid w:val="00F279F0"/>
    <w:rsid w:val="00F27C4B"/>
    <w:rsid w:val="00F307D6"/>
    <w:rsid w:val="00F309BC"/>
    <w:rsid w:val="00F30BDF"/>
    <w:rsid w:val="00F31111"/>
    <w:rsid w:val="00F315E8"/>
    <w:rsid w:val="00F315FF"/>
    <w:rsid w:val="00F318C4"/>
    <w:rsid w:val="00F31BD8"/>
    <w:rsid w:val="00F31DF0"/>
    <w:rsid w:val="00F326E3"/>
    <w:rsid w:val="00F32D6D"/>
    <w:rsid w:val="00F32E74"/>
    <w:rsid w:val="00F33247"/>
    <w:rsid w:val="00F338BF"/>
    <w:rsid w:val="00F33BC8"/>
    <w:rsid w:val="00F33DC6"/>
    <w:rsid w:val="00F3402B"/>
    <w:rsid w:val="00F34155"/>
    <w:rsid w:val="00F34DBE"/>
    <w:rsid w:val="00F34E89"/>
    <w:rsid w:val="00F34F11"/>
    <w:rsid w:val="00F352AD"/>
    <w:rsid w:val="00F359FB"/>
    <w:rsid w:val="00F35C53"/>
    <w:rsid w:val="00F35E1E"/>
    <w:rsid w:val="00F35F3B"/>
    <w:rsid w:val="00F36267"/>
    <w:rsid w:val="00F3699A"/>
    <w:rsid w:val="00F369BB"/>
    <w:rsid w:val="00F36AE7"/>
    <w:rsid w:val="00F371FE"/>
    <w:rsid w:val="00F372F7"/>
    <w:rsid w:val="00F3734D"/>
    <w:rsid w:val="00F375B1"/>
    <w:rsid w:val="00F37A3C"/>
    <w:rsid w:val="00F37AF1"/>
    <w:rsid w:val="00F37BDF"/>
    <w:rsid w:val="00F405E6"/>
    <w:rsid w:val="00F40974"/>
    <w:rsid w:val="00F40EA6"/>
    <w:rsid w:val="00F41153"/>
    <w:rsid w:val="00F42644"/>
    <w:rsid w:val="00F42A14"/>
    <w:rsid w:val="00F42C4D"/>
    <w:rsid w:val="00F43596"/>
    <w:rsid w:val="00F435EA"/>
    <w:rsid w:val="00F43B23"/>
    <w:rsid w:val="00F43CE6"/>
    <w:rsid w:val="00F43E57"/>
    <w:rsid w:val="00F43FFF"/>
    <w:rsid w:val="00F4450C"/>
    <w:rsid w:val="00F446BE"/>
    <w:rsid w:val="00F449E3"/>
    <w:rsid w:val="00F44BCB"/>
    <w:rsid w:val="00F44E42"/>
    <w:rsid w:val="00F4537E"/>
    <w:rsid w:val="00F454FF"/>
    <w:rsid w:val="00F4574B"/>
    <w:rsid w:val="00F4592A"/>
    <w:rsid w:val="00F45D30"/>
    <w:rsid w:val="00F46432"/>
    <w:rsid w:val="00F46802"/>
    <w:rsid w:val="00F468B7"/>
    <w:rsid w:val="00F46E97"/>
    <w:rsid w:val="00F47025"/>
    <w:rsid w:val="00F475E5"/>
    <w:rsid w:val="00F47DB3"/>
    <w:rsid w:val="00F503C8"/>
    <w:rsid w:val="00F5046A"/>
    <w:rsid w:val="00F504DA"/>
    <w:rsid w:val="00F50DC2"/>
    <w:rsid w:val="00F50DC3"/>
    <w:rsid w:val="00F51392"/>
    <w:rsid w:val="00F5158D"/>
    <w:rsid w:val="00F51615"/>
    <w:rsid w:val="00F51946"/>
    <w:rsid w:val="00F51BB9"/>
    <w:rsid w:val="00F52017"/>
    <w:rsid w:val="00F5206C"/>
    <w:rsid w:val="00F52182"/>
    <w:rsid w:val="00F523A5"/>
    <w:rsid w:val="00F5255D"/>
    <w:rsid w:val="00F5266A"/>
    <w:rsid w:val="00F5285A"/>
    <w:rsid w:val="00F52B00"/>
    <w:rsid w:val="00F52B1D"/>
    <w:rsid w:val="00F52CC9"/>
    <w:rsid w:val="00F52CE7"/>
    <w:rsid w:val="00F5324D"/>
    <w:rsid w:val="00F53467"/>
    <w:rsid w:val="00F5366C"/>
    <w:rsid w:val="00F53E95"/>
    <w:rsid w:val="00F5449D"/>
    <w:rsid w:val="00F5454A"/>
    <w:rsid w:val="00F54848"/>
    <w:rsid w:val="00F54990"/>
    <w:rsid w:val="00F54F42"/>
    <w:rsid w:val="00F5505F"/>
    <w:rsid w:val="00F55379"/>
    <w:rsid w:val="00F55492"/>
    <w:rsid w:val="00F554EA"/>
    <w:rsid w:val="00F5555B"/>
    <w:rsid w:val="00F55C92"/>
    <w:rsid w:val="00F56388"/>
    <w:rsid w:val="00F56467"/>
    <w:rsid w:val="00F5678D"/>
    <w:rsid w:val="00F56894"/>
    <w:rsid w:val="00F56EF7"/>
    <w:rsid w:val="00F571E8"/>
    <w:rsid w:val="00F573CE"/>
    <w:rsid w:val="00F57969"/>
    <w:rsid w:val="00F60096"/>
    <w:rsid w:val="00F6091B"/>
    <w:rsid w:val="00F6093E"/>
    <w:rsid w:val="00F60E1A"/>
    <w:rsid w:val="00F6174D"/>
    <w:rsid w:val="00F61767"/>
    <w:rsid w:val="00F61857"/>
    <w:rsid w:val="00F61904"/>
    <w:rsid w:val="00F61A4C"/>
    <w:rsid w:val="00F61ADF"/>
    <w:rsid w:val="00F61E80"/>
    <w:rsid w:val="00F6230E"/>
    <w:rsid w:val="00F62495"/>
    <w:rsid w:val="00F62733"/>
    <w:rsid w:val="00F62BD2"/>
    <w:rsid w:val="00F62DD9"/>
    <w:rsid w:val="00F6306C"/>
    <w:rsid w:val="00F6322B"/>
    <w:rsid w:val="00F6374C"/>
    <w:rsid w:val="00F63910"/>
    <w:rsid w:val="00F63B79"/>
    <w:rsid w:val="00F64407"/>
    <w:rsid w:val="00F64889"/>
    <w:rsid w:val="00F64E57"/>
    <w:rsid w:val="00F64F94"/>
    <w:rsid w:val="00F64FEA"/>
    <w:rsid w:val="00F656DA"/>
    <w:rsid w:val="00F657AD"/>
    <w:rsid w:val="00F65E31"/>
    <w:rsid w:val="00F65ED4"/>
    <w:rsid w:val="00F66035"/>
    <w:rsid w:val="00F66506"/>
    <w:rsid w:val="00F66657"/>
    <w:rsid w:val="00F668B9"/>
    <w:rsid w:val="00F66969"/>
    <w:rsid w:val="00F66B2F"/>
    <w:rsid w:val="00F66CFA"/>
    <w:rsid w:val="00F66F0B"/>
    <w:rsid w:val="00F67399"/>
    <w:rsid w:val="00F6753D"/>
    <w:rsid w:val="00F67734"/>
    <w:rsid w:val="00F679E8"/>
    <w:rsid w:val="00F67B70"/>
    <w:rsid w:val="00F67CEF"/>
    <w:rsid w:val="00F67FBD"/>
    <w:rsid w:val="00F70B9F"/>
    <w:rsid w:val="00F70EDE"/>
    <w:rsid w:val="00F712FE"/>
    <w:rsid w:val="00F713F1"/>
    <w:rsid w:val="00F71F30"/>
    <w:rsid w:val="00F72014"/>
    <w:rsid w:val="00F727BB"/>
    <w:rsid w:val="00F72A2B"/>
    <w:rsid w:val="00F72DA1"/>
    <w:rsid w:val="00F73066"/>
    <w:rsid w:val="00F73237"/>
    <w:rsid w:val="00F73290"/>
    <w:rsid w:val="00F7352F"/>
    <w:rsid w:val="00F7407C"/>
    <w:rsid w:val="00F741BC"/>
    <w:rsid w:val="00F74218"/>
    <w:rsid w:val="00F74323"/>
    <w:rsid w:val="00F7438E"/>
    <w:rsid w:val="00F744ED"/>
    <w:rsid w:val="00F7491A"/>
    <w:rsid w:val="00F74F00"/>
    <w:rsid w:val="00F750AC"/>
    <w:rsid w:val="00F75585"/>
    <w:rsid w:val="00F756E3"/>
    <w:rsid w:val="00F758A8"/>
    <w:rsid w:val="00F75E28"/>
    <w:rsid w:val="00F7620F"/>
    <w:rsid w:val="00F7684C"/>
    <w:rsid w:val="00F76A4C"/>
    <w:rsid w:val="00F76D1B"/>
    <w:rsid w:val="00F76FD0"/>
    <w:rsid w:val="00F774FE"/>
    <w:rsid w:val="00F775A5"/>
    <w:rsid w:val="00F77844"/>
    <w:rsid w:val="00F77C4D"/>
    <w:rsid w:val="00F77C5A"/>
    <w:rsid w:val="00F77E51"/>
    <w:rsid w:val="00F807C1"/>
    <w:rsid w:val="00F8081A"/>
    <w:rsid w:val="00F80E48"/>
    <w:rsid w:val="00F81388"/>
    <w:rsid w:val="00F81A1F"/>
    <w:rsid w:val="00F820CC"/>
    <w:rsid w:val="00F82222"/>
    <w:rsid w:val="00F82397"/>
    <w:rsid w:val="00F82431"/>
    <w:rsid w:val="00F8257C"/>
    <w:rsid w:val="00F82698"/>
    <w:rsid w:val="00F82874"/>
    <w:rsid w:val="00F82AA6"/>
    <w:rsid w:val="00F82B8D"/>
    <w:rsid w:val="00F82D75"/>
    <w:rsid w:val="00F830E6"/>
    <w:rsid w:val="00F834B4"/>
    <w:rsid w:val="00F8351E"/>
    <w:rsid w:val="00F8362F"/>
    <w:rsid w:val="00F83A9B"/>
    <w:rsid w:val="00F84380"/>
    <w:rsid w:val="00F8446A"/>
    <w:rsid w:val="00F8477E"/>
    <w:rsid w:val="00F84C67"/>
    <w:rsid w:val="00F85117"/>
    <w:rsid w:val="00F85641"/>
    <w:rsid w:val="00F856AC"/>
    <w:rsid w:val="00F85739"/>
    <w:rsid w:val="00F8590B"/>
    <w:rsid w:val="00F85D9B"/>
    <w:rsid w:val="00F85EB3"/>
    <w:rsid w:val="00F85F58"/>
    <w:rsid w:val="00F862F5"/>
    <w:rsid w:val="00F864C5"/>
    <w:rsid w:val="00F86E9B"/>
    <w:rsid w:val="00F8714B"/>
    <w:rsid w:val="00F8743F"/>
    <w:rsid w:val="00F876F1"/>
    <w:rsid w:val="00F87A3C"/>
    <w:rsid w:val="00F87A41"/>
    <w:rsid w:val="00F87B01"/>
    <w:rsid w:val="00F9039C"/>
    <w:rsid w:val="00F90836"/>
    <w:rsid w:val="00F9095F"/>
    <w:rsid w:val="00F90B54"/>
    <w:rsid w:val="00F90C28"/>
    <w:rsid w:val="00F90D06"/>
    <w:rsid w:val="00F90D81"/>
    <w:rsid w:val="00F90DCB"/>
    <w:rsid w:val="00F90E19"/>
    <w:rsid w:val="00F91112"/>
    <w:rsid w:val="00F91219"/>
    <w:rsid w:val="00F91877"/>
    <w:rsid w:val="00F919FB"/>
    <w:rsid w:val="00F91C1C"/>
    <w:rsid w:val="00F921E2"/>
    <w:rsid w:val="00F924C2"/>
    <w:rsid w:val="00F925FC"/>
    <w:rsid w:val="00F92716"/>
    <w:rsid w:val="00F92C0B"/>
    <w:rsid w:val="00F92DB8"/>
    <w:rsid w:val="00F92F81"/>
    <w:rsid w:val="00F93477"/>
    <w:rsid w:val="00F942C9"/>
    <w:rsid w:val="00F9434E"/>
    <w:rsid w:val="00F943E7"/>
    <w:rsid w:val="00F945B7"/>
    <w:rsid w:val="00F9472A"/>
    <w:rsid w:val="00F94852"/>
    <w:rsid w:val="00F949B4"/>
    <w:rsid w:val="00F94DA9"/>
    <w:rsid w:val="00F9501A"/>
    <w:rsid w:val="00F95104"/>
    <w:rsid w:val="00F95468"/>
    <w:rsid w:val="00F95641"/>
    <w:rsid w:val="00F95AA9"/>
    <w:rsid w:val="00F95BC0"/>
    <w:rsid w:val="00F9637E"/>
    <w:rsid w:val="00F9662B"/>
    <w:rsid w:val="00F96682"/>
    <w:rsid w:val="00F96959"/>
    <w:rsid w:val="00F97119"/>
    <w:rsid w:val="00F972F0"/>
    <w:rsid w:val="00F97583"/>
    <w:rsid w:val="00F97BFF"/>
    <w:rsid w:val="00F97C82"/>
    <w:rsid w:val="00FA034C"/>
    <w:rsid w:val="00FA03F2"/>
    <w:rsid w:val="00FA048E"/>
    <w:rsid w:val="00FA0688"/>
    <w:rsid w:val="00FA06EC"/>
    <w:rsid w:val="00FA10A6"/>
    <w:rsid w:val="00FA1609"/>
    <w:rsid w:val="00FA1642"/>
    <w:rsid w:val="00FA1BC4"/>
    <w:rsid w:val="00FA2462"/>
    <w:rsid w:val="00FA25AA"/>
    <w:rsid w:val="00FA25EB"/>
    <w:rsid w:val="00FA25F5"/>
    <w:rsid w:val="00FA2AD8"/>
    <w:rsid w:val="00FA2CCE"/>
    <w:rsid w:val="00FA2D3A"/>
    <w:rsid w:val="00FA3012"/>
    <w:rsid w:val="00FA324A"/>
    <w:rsid w:val="00FA371A"/>
    <w:rsid w:val="00FA37D3"/>
    <w:rsid w:val="00FA39C5"/>
    <w:rsid w:val="00FA3A7B"/>
    <w:rsid w:val="00FA3DE6"/>
    <w:rsid w:val="00FA426F"/>
    <w:rsid w:val="00FA47E9"/>
    <w:rsid w:val="00FA576C"/>
    <w:rsid w:val="00FA58EC"/>
    <w:rsid w:val="00FA5BBA"/>
    <w:rsid w:val="00FA5D1D"/>
    <w:rsid w:val="00FA5FD4"/>
    <w:rsid w:val="00FA61B9"/>
    <w:rsid w:val="00FA62B6"/>
    <w:rsid w:val="00FA699A"/>
    <w:rsid w:val="00FA7303"/>
    <w:rsid w:val="00FA75D5"/>
    <w:rsid w:val="00FA7666"/>
    <w:rsid w:val="00FA7A0F"/>
    <w:rsid w:val="00FA7A51"/>
    <w:rsid w:val="00FA7BB6"/>
    <w:rsid w:val="00FA7C19"/>
    <w:rsid w:val="00FA7D65"/>
    <w:rsid w:val="00FA7EC1"/>
    <w:rsid w:val="00FB01D7"/>
    <w:rsid w:val="00FB0200"/>
    <w:rsid w:val="00FB03FD"/>
    <w:rsid w:val="00FB067D"/>
    <w:rsid w:val="00FB0E22"/>
    <w:rsid w:val="00FB1853"/>
    <w:rsid w:val="00FB1A6A"/>
    <w:rsid w:val="00FB1D8C"/>
    <w:rsid w:val="00FB2204"/>
    <w:rsid w:val="00FB24E6"/>
    <w:rsid w:val="00FB293C"/>
    <w:rsid w:val="00FB2B63"/>
    <w:rsid w:val="00FB2CE1"/>
    <w:rsid w:val="00FB2E61"/>
    <w:rsid w:val="00FB3065"/>
    <w:rsid w:val="00FB30B4"/>
    <w:rsid w:val="00FB31FB"/>
    <w:rsid w:val="00FB32C6"/>
    <w:rsid w:val="00FB3744"/>
    <w:rsid w:val="00FB392F"/>
    <w:rsid w:val="00FB3D99"/>
    <w:rsid w:val="00FB4831"/>
    <w:rsid w:val="00FB4CCE"/>
    <w:rsid w:val="00FB5363"/>
    <w:rsid w:val="00FB5394"/>
    <w:rsid w:val="00FB54E9"/>
    <w:rsid w:val="00FB55D8"/>
    <w:rsid w:val="00FB5900"/>
    <w:rsid w:val="00FB5B15"/>
    <w:rsid w:val="00FB610C"/>
    <w:rsid w:val="00FB61E3"/>
    <w:rsid w:val="00FB62BD"/>
    <w:rsid w:val="00FB65AC"/>
    <w:rsid w:val="00FB6EFD"/>
    <w:rsid w:val="00FB6F4C"/>
    <w:rsid w:val="00FB7A20"/>
    <w:rsid w:val="00FB7A34"/>
    <w:rsid w:val="00FB7B09"/>
    <w:rsid w:val="00FC0043"/>
    <w:rsid w:val="00FC01E4"/>
    <w:rsid w:val="00FC05C1"/>
    <w:rsid w:val="00FC0818"/>
    <w:rsid w:val="00FC09F6"/>
    <w:rsid w:val="00FC0B17"/>
    <w:rsid w:val="00FC0E02"/>
    <w:rsid w:val="00FC0E30"/>
    <w:rsid w:val="00FC12BA"/>
    <w:rsid w:val="00FC1498"/>
    <w:rsid w:val="00FC1B5B"/>
    <w:rsid w:val="00FC1CC6"/>
    <w:rsid w:val="00FC1D90"/>
    <w:rsid w:val="00FC25B2"/>
    <w:rsid w:val="00FC326A"/>
    <w:rsid w:val="00FC32DF"/>
    <w:rsid w:val="00FC33C9"/>
    <w:rsid w:val="00FC340C"/>
    <w:rsid w:val="00FC3413"/>
    <w:rsid w:val="00FC3766"/>
    <w:rsid w:val="00FC3896"/>
    <w:rsid w:val="00FC421E"/>
    <w:rsid w:val="00FC42A3"/>
    <w:rsid w:val="00FC456E"/>
    <w:rsid w:val="00FC45F3"/>
    <w:rsid w:val="00FC4715"/>
    <w:rsid w:val="00FC49CC"/>
    <w:rsid w:val="00FC4A26"/>
    <w:rsid w:val="00FC4B42"/>
    <w:rsid w:val="00FC4BB6"/>
    <w:rsid w:val="00FC4E77"/>
    <w:rsid w:val="00FC4FC2"/>
    <w:rsid w:val="00FC557D"/>
    <w:rsid w:val="00FC5A6C"/>
    <w:rsid w:val="00FC626E"/>
    <w:rsid w:val="00FC641E"/>
    <w:rsid w:val="00FC6474"/>
    <w:rsid w:val="00FC6DCA"/>
    <w:rsid w:val="00FC6DE3"/>
    <w:rsid w:val="00FC6F0D"/>
    <w:rsid w:val="00FC73D1"/>
    <w:rsid w:val="00FC7706"/>
    <w:rsid w:val="00FC7EEC"/>
    <w:rsid w:val="00FD029C"/>
    <w:rsid w:val="00FD02A3"/>
    <w:rsid w:val="00FD05AA"/>
    <w:rsid w:val="00FD093B"/>
    <w:rsid w:val="00FD0A6F"/>
    <w:rsid w:val="00FD0BC3"/>
    <w:rsid w:val="00FD1206"/>
    <w:rsid w:val="00FD13DF"/>
    <w:rsid w:val="00FD1535"/>
    <w:rsid w:val="00FD1B42"/>
    <w:rsid w:val="00FD1F16"/>
    <w:rsid w:val="00FD210D"/>
    <w:rsid w:val="00FD2520"/>
    <w:rsid w:val="00FD27D1"/>
    <w:rsid w:val="00FD28B7"/>
    <w:rsid w:val="00FD367C"/>
    <w:rsid w:val="00FD37F7"/>
    <w:rsid w:val="00FD389E"/>
    <w:rsid w:val="00FD3D20"/>
    <w:rsid w:val="00FD4611"/>
    <w:rsid w:val="00FD4703"/>
    <w:rsid w:val="00FD4B2E"/>
    <w:rsid w:val="00FD4F9B"/>
    <w:rsid w:val="00FD5158"/>
    <w:rsid w:val="00FD5315"/>
    <w:rsid w:val="00FD5507"/>
    <w:rsid w:val="00FD568B"/>
    <w:rsid w:val="00FD583A"/>
    <w:rsid w:val="00FD5DC3"/>
    <w:rsid w:val="00FD5DF8"/>
    <w:rsid w:val="00FD63BC"/>
    <w:rsid w:val="00FD6564"/>
    <w:rsid w:val="00FD65BB"/>
    <w:rsid w:val="00FD723E"/>
    <w:rsid w:val="00FD76F8"/>
    <w:rsid w:val="00FD786D"/>
    <w:rsid w:val="00FD7977"/>
    <w:rsid w:val="00FD7C47"/>
    <w:rsid w:val="00FD7C5A"/>
    <w:rsid w:val="00FE033D"/>
    <w:rsid w:val="00FE0565"/>
    <w:rsid w:val="00FE05E8"/>
    <w:rsid w:val="00FE09DF"/>
    <w:rsid w:val="00FE146C"/>
    <w:rsid w:val="00FE1983"/>
    <w:rsid w:val="00FE1FF5"/>
    <w:rsid w:val="00FE217F"/>
    <w:rsid w:val="00FE22B1"/>
    <w:rsid w:val="00FE35D8"/>
    <w:rsid w:val="00FE3DC2"/>
    <w:rsid w:val="00FE532E"/>
    <w:rsid w:val="00FE55D3"/>
    <w:rsid w:val="00FE5EB3"/>
    <w:rsid w:val="00FE61A0"/>
    <w:rsid w:val="00FE6218"/>
    <w:rsid w:val="00FE66E1"/>
    <w:rsid w:val="00FE679B"/>
    <w:rsid w:val="00FE6F26"/>
    <w:rsid w:val="00FE747A"/>
    <w:rsid w:val="00FE7682"/>
    <w:rsid w:val="00FF01CD"/>
    <w:rsid w:val="00FF066B"/>
    <w:rsid w:val="00FF0ADE"/>
    <w:rsid w:val="00FF0E5A"/>
    <w:rsid w:val="00FF0FCD"/>
    <w:rsid w:val="00FF1029"/>
    <w:rsid w:val="00FF10B3"/>
    <w:rsid w:val="00FF16A7"/>
    <w:rsid w:val="00FF23CE"/>
    <w:rsid w:val="00FF26DA"/>
    <w:rsid w:val="00FF2743"/>
    <w:rsid w:val="00FF3134"/>
    <w:rsid w:val="00FF361C"/>
    <w:rsid w:val="00FF36E8"/>
    <w:rsid w:val="00FF3B49"/>
    <w:rsid w:val="00FF4435"/>
    <w:rsid w:val="00FF4680"/>
    <w:rsid w:val="00FF4A54"/>
    <w:rsid w:val="00FF4B49"/>
    <w:rsid w:val="00FF53DD"/>
    <w:rsid w:val="00FF5558"/>
    <w:rsid w:val="00FF5632"/>
    <w:rsid w:val="00FF5852"/>
    <w:rsid w:val="00FF5F8E"/>
    <w:rsid w:val="00FF6197"/>
    <w:rsid w:val="00FF62C9"/>
    <w:rsid w:val="00FF6519"/>
    <w:rsid w:val="00FF6C94"/>
    <w:rsid w:val="00FF6CB2"/>
    <w:rsid w:val="00FF6CDD"/>
    <w:rsid w:val="00FF6CE6"/>
    <w:rsid w:val="00FF6E56"/>
    <w:rsid w:val="00FF71F4"/>
    <w:rsid w:val="00FF749F"/>
    <w:rsid w:val="00FF7605"/>
    <w:rsid w:val="00FF7686"/>
    <w:rsid w:val="00FF77A5"/>
    <w:rsid w:val="00FF7C48"/>
    <w:rsid w:val="00FF7CE7"/>
    <w:rsid w:val="00FF7E9B"/>
    <w:rsid w:val="00FF8EC6"/>
    <w:rsid w:val="0102F261"/>
    <w:rsid w:val="0106AD68"/>
    <w:rsid w:val="010D0E39"/>
    <w:rsid w:val="0122AECA"/>
    <w:rsid w:val="012447F7"/>
    <w:rsid w:val="0128022F"/>
    <w:rsid w:val="0142B675"/>
    <w:rsid w:val="01520472"/>
    <w:rsid w:val="015A8D90"/>
    <w:rsid w:val="016BA528"/>
    <w:rsid w:val="01789F96"/>
    <w:rsid w:val="018A2D1B"/>
    <w:rsid w:val="018D2E69"/>
    <w:rsid w:val="0191CE82"/>
    <w:rsid w:val="0192E2E8"/>
    <w:rsid w:val="01943722"/>
    <w:rsid w:val="019D6EAB"/>
    <w:rsid w:val="01A050A8"/>
    <w:rsid w:val="01A33C78"/>
    <w:rsid w:val="01C48CBB"/>
    <w:rsid w:val="01C861FD"/>
    <w:rsid w:val="01CFBE1E"/>
    <w:rsid w:val="01E2FD04"/>
    <w:rsid w:val="01E77758"/>
    <w:rsid w:val="01EBFBD8"/>
    <w:rsid w:val="01ED71D3"/>
    <w:rsid w:val="01F1EAC4"/>
    <w:rsid w:val="02030320"/>
    <w:rsid w:val="0204615B"/>
    <w:rsid w:val="02175F91"/>
    <w:rsid w:val="022881B8"/>
    <w:rsid w:val="0230A4E4"/>
    <w:rsid w:val="024CB8D1"/>
    <w:rsid w:val="02536B1D"/>
    <w:rsid w:val="0255F5A5"/>
    <w:rsid w:val="026BB454"/>
    <w:rsid w:val="026D3909"/>
    <w:rsid w:val="0272B154"/>
    <w:rsid w:val="027CB3ED"/>
    <w:rsid w:val="0287DF94"/>
    <w:rsid w:val="0291D58F"/>
    <w:rsid w:val="029466B1"/>
    <w:rsid w:val="02A43CFF"/>
    <w:rsid w:val="02A91C71"/>
    <w:rsid w:val="02AD7C2E"/>
    <w:rsid w:val="02CA3B95"/>
    <w:rsid w:val="02CEB194"/>
    <w:rsid w:val="02D4DB5C"/>
    <w:rsid w:val="02ED681B"/>
    <w:rsid w:val="030173A2"/>
    <w:rsid w:val="031A6282"/>
    <w:rsid w:val="031B1B44"/>
    <w:rsid w:val="032DD993"/>
    <w:rsid w:val="03340816"/>
    <w:rsid w:val="0354150D"/>
    <w:rsid w:val="035D920D"/>
    <w:rsid w:val="035E1EE3"/>
    <w:rsid w:val="036AFE25"/>
    <w:rsid w:val="0376C53F"/>
    <w:rsid w:val="0378AAD9"/>
    <w:rsid w:val="038E6CAE"/>
    <w:rsid w:val="03947BA7"/>
    <w:rsid w:val="03980929"/>
    <w:rsid w:val="0398B6BE"/>
    <w:rsid w:val="03B8ADFC"/>
    <w:rsid w:val="03BE4984"/>
    <w:rsid w:val="03C98466"/>
    <w:rsid w:val="03D55F7B"/>
    <w:rsid w:val="03DE3579"/>
    <w:rsid w:val="03E7BA41"/>
    <w:rsid w:val="03E85093"/>
    <w:rsid w:val="03ED64A7"/>
    <w:rsid w:val="03F439FB"/>
    <w:rsid w:val="03FC93B9"/>
    <w:rsid w:val="03FD8E25"/>
    <w:rsid w:val="0408C7BB"/>
    <w:rsid w:val="04094220"/>
    <w:rsid w:val="040D8B0F"/>
    <w:rsid w:val="0416646F"/>
    <w:rsid w:val="04188B75"/>
    <w:rsid w:val="041A99E3"/>
    <w:rsid w:val="042841B2"/>
    <w:rsid w:val="043139E1"/>
    <w:rsid w:val="04667905"/>
    <w:rsid w:val="04690D7A"/>
    <w:rsid w:val="046B4D4B"/>
    <w:rsid w:val="047AD376"/>
    <w:rsid w:val="0488861D"/>
    <w:rsid w:val="04919794"/>
    <w:rsid w:val="04D8EA2C"/>
    <w:rsid w:val="04FD07B6"/>
    <w:rsid w:val="05010731"/>
    <w:rsid w:val="0504FACA"/>
    <w:rsid w:val="050DD488"/>
    <w:rsid w:val="052E6DF4"/>
    <w:rsid w:val="055CED46"/>
    <w:rsid w:val="0565E089"/>
    <w:rsid w:val="057BA2A3"/>
    <w:rsid w:val="059B679F"/>
    <w:rsid w:val="05A07601"/>
    <w:rsid w:val="05AE8CE0"/>
    <w:rsid w:val="05B4D3B2"/>
    <w:rsid w:val="05B9D8CD"/>
    <w:rsid w:val="05C17678"/>
    <w:rsid w:val="05CB541C"/>
    <w:rsid w:val="05D05B84"/>
    <w:rsid w:val="05D82F2A"/>
    <w:rsid w:val="05DA8274"/>
    <w:rsid w:val="05E4C0E9"/>
    <w:rsid w:val="05E8E0EC"/>
    <w:rsid w:val="05EEC547"/>
    <w:rsid w:val="05F072E4"/>
    <w:rsid w:val="05F1A76A"/>
    <w:rsid w:val="0602A4A1"/>
    <w:rsid w:val="060B5AE1"/>
    <w:rsid w:val="060F9194"/>
    <w:rsid w:val="06184AE1"/>
    <w:rsid w:val="062EC202"/>
    <w:rsid w:val="06338ACB"/>
    <w:rsid w:val="06350130"/>
    <w:rsid w:val="06361F49"/>
    <w:rsid w:val="064A2FFA"/>
    <w:rsid w:val="064BA9CE"/>
    <w:rsid w:val="06560266"/>
    <w:rsid w:val="066D9E90"/>
    <w:rsid w:val="066E17F6"/>
    <w:rsid w:val="067000E6"/>
    <w:rsid w:val="06804355"/>
    <w:rsid w:val="06866F9B"/>
    <w:rsid w:val="06B49AC7"/>
    <w:rsid w:val="06BCD9CC"/>
    <w:rsid w:val="06C27789"/>
    <w:rsid w:val="06C27A24"/>
    <w:rsid w:val="06D56972"/>
    <w:rsid w:val="06DCAB29"/>
    <w:rsid w:val="06EEB1B5"/>
    <w:rsid w:val="06F4CC96"/>
    <w:rsid w:val="06F82CF2"/>
    <w:rsid w:val="07047F33"/>
    <w:rsid w:val="071A5DB0"/>
    <w:rsid w:val="071C7A22"/>
    <w:rsid w:val="072FE092"/>
    <w:rsid w:val="07421198"/>
    <w:rsid w:val="0742EE41"/>
    <w:rsid w:val="077147AE"/>
    <w:rsid w:val="07876235"/>
    <w:rsid w:val="0790B979"/>
    <w:rsid w:val="0791B0A0"/>
    <w:rsid w:val="07ABB39B"/>
    <w:rsid w:val="07AE0734"/>
    <w:rsid w:val="07AF38F7"/>
    <w:rsid w:val="07AFEDC9"/>
    <w:rsid w:val="07B19873"/>
    <w:rsid w:val="07B87FBA"/>
    <w:rsid w:val="07D84082"/>
    <w:rsid w:val="07DD9D3A"/>
    <w:rsid w:val="07DFAC88"/>
    <w:rsid w:val="07EC1858"/>
    <w:rsid w:val="07FF4184"/>
    <w:rsid w:val="080C412D"/>
    <w:rsid w:val="080F954E"/>
    <w:rsid w:val="08102E6F"/>
    <w:rsid w:val="081E0AE7"/>
    <w:rsid w:val="0826FC48"/>
    <w:rsid w:val="08393279"/>
    <w:rsid w:val="0843310C"/>
    <w:rsid w:val="0862B37D"/>
    <w:rsid w:val="086391DE"/>
    <w:rsid w:val="08748902"/>
    <w:rsid w:val="08793025"/>
    <w:rsid w:val="0880F9B1"/>
    <w:rsid w:val="08876BB8"/>
    <w:rsid w:val="088D81C3"/>
    <w:rsid w:val="089AE554"/>
    <w:rsid w:val="08C9F7E1"/>
    <w:rsid w:val="08CEC876"/>
    <w:rsid w:val="08D27523"/>
    <w:rsid w:val="08D58B80"/>
    <w:rsid w:val="08FC376B"/>
    <w:rsid w:val="08FC6EFB"/>
    <w:rsid w:val="0902E889"/>
    <w:rsid w:val="090412F8"/>
    <w:rsid w:val="090F7D61"/>
    <w:rsid w:val="0913E7DF"/>
    <w:rsid w:val="0918CE25"/>
    <w:rsid w:val="0926F435"/>
    <w:rsid w:val="0931B41A"/>
    <w:rsid w:val="0934869A"/>
    <w:rsid w:val="0944A430"/>
    <w:rsid w:val="096B8C37"/>
    <w:rsid w:val="097730ED"/>
    <w:rsid w:val="0987D471"/>
    <w:rsid w:val="09884E1D"/>
    <w:rsid w:val="098B08E2"/>
    <w:rsid w:val="099302CF"/>
    <w:rsid w:val="099626F9"/>
    <w:rsid w:val="09B0DC0B"/>
    <w:rsid w:val="09BAA3A9"/>
    <w:rsid w:val="09BD99F3"/>
    <w:rsid w:val="09CA97F1"/>
    <w:rsid w:val="09CDFD72"/>
    <w:rsid w:val="09E498BB"/>
    <w:rsid w:val="09E7E176"/>
    <w:rsid w:val="09ECE2A2"/>
    <w:rsid w:val="09F1FC50"/>
    <w:rsid w:val="09F6D52A"/>
    <w:rsid w:val="0A106B57"/>
    <w:rsid w:val="0A29285D"/>
    <w:rsid w:val="0A2B2A91"/>
    <w:rsid w:val="0A4A665A"/>
    <w:rsid w:val="0A509531"/>
    <w:rsid w:val="0A54A9ED"/>
    <w:rsid w:val="0A55594B"/>
    <w:rsid w:val="0A5AF384"/>
    <w:rsid w:val="0A69A43B"/>
    <w:rsid w:val="0A6E3C3C"/>
    <w:rsid w:val="0A74E31C"/>
    <w:rsid w:val="0A754CEB"/>
    <w:rsid w:val="0A7A41AE"/>
    <w:rsid w:val="0A936567"/>
    <w:rsid w:val="0A93914A"/>
    <w:rsid w:val="0A9BA795"/>
    <w:rsid w:val="0ABCCF32"/>
    <w:rsid w:val="0ACB1FEF"/>
    <w:rsid w:val="0AD149AE"/>
    <w:rsid w:val="0ADF1798"/>
    <w:rsid w:val="0ADFCAE3"/>
    <w:rsid w:val="0AEB5EAA"/>
    <w:rsid w:val="0AEBB007"/>
    <w:rsid w:val="0AEE5398"/>
    <w:rsid w:val="0B2E657E"/>
    <w:rsid w:val="0B337183"/>
    <w:rsid w:val="0B3BE447"/>
    <w:rsid w:val="0B425742"/>
    <w:rsid w:val="0B4EBAA7"/>
    <w:rsid w:val="0B4F2C53"/>
    <w:rsid w:val="0B576A8D"/>
    <w:rsid w:val="0B636240"/>
    <w:rsid w:val="0B67CBCE"/>
    <w:rsid w:val="0B69EE7F"/>
    <w:rsid w:val="0B6DD08F"/>
    <w:rsid w:val="0B6EA3E3"/>
    <w:rsid w:val="0B73C116"/>
    <w:rsid w:val="0B7EB4F7"/>
    <w:rsid w:val="0B80DCE6"/>
    <w:rsid w:val="0B815971"/>
    <w:rsid w:val="0B90CA3D"/>
    <w:rsid w:val="0BAD7CC8"/>
    <w:rsid w:val="0BBDCE96"/>
    <w:rsid w:val="0BC3603A"/>
    <w:rsid w:val="0BC72E70"/>
    <w:rsid w:val="0BD2F683"/>
    <w:rsid w:val="0BD43B7E"/>
    <w:rsid w:val="0BE9F2F5"/>
    <w:rsid w:val="0BF74FF4"/>
    <w:rsid w:val="0C160753"/>
    <w:rsid w:val="0C3D2F81"/>
    <w:rsid w:val="0C41D29F"/>
    <w:rsid w:val="0C760937"/>
    <w:rsid w:val="0C842562"/>
    <w:rsid w:val="0C86513C"/>
    <w:rsid w:val="0C86FD8D"/>
    <w:rsid w:val="0CB057C9"/>
    <w:rsid w:val="0CBF149D"/>
    <w:rsid w:val="0CD0EE58"/>
    <w:rsid w:val="0CD101FA"/>
    <w:rsid w:val="0CD2E6B7"/>
    <w:rsid w:val="0CD7FEDC"/>
    <w:rsid w:val="0CEBF9B0"/>
    <w:rsid w:val="0CF8A4B5"/>
    <w:rsid w:val="0D05EB64"/>
    <w:rsid w:val="0D1A0D47"/>
    <w:rsid w:val="0D2E4FDC"/>
    <w:rsid w:val="0D7068D2"/>
    <w:rsid w:val="0D7A1A23"/>
    <w:rsid w:val="0D7F0378"/>
    <w:rsid w:val="0D8E2D54"/>
    <w:rsid w:val="0D91C049"/>
    <w:rsid w:val="0DA158B8"/>
    <w:rsid w:val="0DCFF7CF"/>
    <w:rsid w:val="0DEF2B62"/>
    <w:rsid w:val="0E077900"/>
    <w:rsid w:val="0E2CF3E8"/>
    <w:rsid w:val="0E47A37B"/>
    <w:rsid w:val="0E64AF8B"/>
    <w:rsid w:val="0E7C749A"/>
    <w:rsid w:val="0E7CD36E"/>
    <w:rsid w:val="0E84E80B"/>
    <w:rsid w:val="0E84FBA9"/>
    <w:rsid w:val="0E8A6CDD"/>
    <w:rsid w:val="0E95C364"/>
    <w:rsid w:val="0E9696A2"/>
    <w:rsid w:val="0EA7E23E"/>
    <w:rsid w:val="0EB4934C"/>
    <w:rsid w:val="0EBED14E"/>
    <w:rsid w:val="0EC6CE72"/>
    <w:rsid w:val="0ECAE5EC"/>
    <w:rsid w:val="0ECBDC47"/>
    <w:rsid w:val="0EE1BD05"/>
    <w:rsid w:val="0EF58A83"/>
    <w:rsid w:val="0EFEE043"/>
    <w:rsid w:val="0F02E243"/>
    <w:rsid w:val="0F0C92D7"/>
    <w:rsid w:val="0F0F5954"/>
    <w:rsid w:val="0F11F963"/>
    <w:rsid w:val="0F1D6413"/>
    <w:rsid w:val="0F2170F2"/>
    <w:rsid w:val="0F3431FD"/>
    <w:rsid w:val="0F3FD0BA"/>
    <w:rsid w:val="0F44501C"/>
    <w:rsid w:val="0F4752ED"/>
    <w:rsid w:val="0F512E44"/>
    <w:rsid w:val="0F63BB53"/>
    <w:rsid w:val="0F7692AE"/>
    <w:rsid w:val="0F8BDA56"/>
    <w:rsid w:val="0F8E6F95"/>
    <w:rsid w:val="0FAA19FD"/>
    <w:rsid w:val="0FB093AA"/>
    <w:rsid w:val="0FB90943"/>
    <w:rsid w:val="0FC32916"/>
    <w:rsid w:val="0FC6CAF5"/>
    <w:rsid w:val="0FD02C8F"/>
    <w:rsid w:val="0FDEACD0"/>
    <w:rsid w:val="0FE32696"/>
    <w:rsid w:val="0FE6280E"/>
    <w:rsid w:val="0FED0CB1"/>
    <w:rsid w:val="0FFE130E"/>
    <w:rsid w:val="0FFEA444"/>
    <w:rsid w:val="10005F93"/>
    <w:rsid w:val="100D6987"/>
    <w:rsid w:val="1018E7D9"/>
    <w:rsid w:val="102E0DE4"/>
    <w:rsid w:val="103FBCBE"/>
    <w:rsid w:val="1042A4EB"/>
    <w:rsid w:val="10437508"/>
    <w:rsid w:val="1045E674"/>
    <w:rsid w:val="10472FBA"/>
    <w:rsid w:val="104F6BC4"/>
    <w:rsid w:val="1050A2F5"/>
    <w:rsid w:val="105BAD90"/>
    <w:rsid w:val="1062AB37"/>
    <w:rsid w:val="1065C04E"/>
    <w:rsid w:val="106DBAA1"/>
    <w:rsid w:val="1079E0E9"/>
    <w:rsid w:val="109FEFD4"/>
    <w:rsid w:val="10A654AD"/>
    <w:rsid w:val="10BD693B"/>
    <w:rsid w:val="10CB1CBD"/>
    <w:rsid w:val="10E923A9"/>
    <w:rsid w:val="10EC1C92"/>
    <w:rsid w:val="10FC18E0"/>
    <w:rsid w:val="10FEAA9B"/>
    <w:rsid w:val="11035855"/>
    <w:rsid w:val="11115C5E"/>
    <w:rsid w:val="111AEC7E"/>
    <w:rsid w:val="112D8A08"/>
    <w:rsid w:val="1131C36E"/>
    <w:rsid w:val="11498D7E"/>
    <w:rsid w:val="114DF9F5"/>
    <w:rsid w:val="11522299"/>
    <w:rsid w:val="1162D365"/>
    <w:rsid w:val="116929A9"/>
    <w:rsid w:val="116B0636"/>
    <w:rsid w:val="1173A94E"/>
    <w:rsid w:val="11772BB2"/>
    <w:rsid w:val="11850ACE"/>
    <w:rsid w:val="11B4C2E3"/>
    <w:rsid w:val="11BFE900"/>
    <w:rsid w:val="11DED320"/>
    <w:rsid w:val="12001D63"/>
    <w:rsid w:val="120E4481"/>
    <w:rsid w:val="12188C32"/>
    <w:rsid w:val="121FFC34"/>
    <w:rsid w:val="1251BA29"/>
    <w:rsid w:val="126E07C8"/>
    <w:rsid w:val="12813568"/>
    <w:rsid w:val="128369C1"/>
    <w:rsid w:val="1283B7E9"/>
    <w:rsid w:val="12A2685F"/>
    <w:rsid w:val="12B062B0"/>
    <w:rsid w:val="12B83B6A"/>
    <w:rsid w:val="12B973AC"/>
    <w:rsid w:val="12CB63AC"/>
    <w:rsid w:val="12EC050E"/>
    <w:rsid w:val="12FCEEF2"/>
    <w:rsid w:val="1345F70A"/>
    <w:rsid w:val="1351BD38"/>
    <w:rsid w:val="1397A26B"/>
    <w:rsid w:val="13C7EC9D"/>
    <w:rsid w:val="13F2CDC4"/>
    <w:rsid w:val="14009777"/>
    <w:rsid w:val="14190EDB"/>
    <w:rsid w:val="141B4D71"/>
    <w:rsid w:val="141F39B4"/>
    <w:rsid w:val="1424123E"/>
    <w:rsid w:val="142A49F0"/>
    <w:rsid w:val="142AA1F5"/>
    <w:rsid w:val="143A43A5"/>
    <w:rsid w:val="1440C619"/>
    <w:rsid w:val="1449B7E9"/>
    <w:rsid w:val="144A57E3"/>
    <w:rsid w:val="144D23D0"/>
    <w:rsid w:val="146178F4"/>
    <w:rsid w:val="146E1370"/>
    <w:rsid w:val="147EE653"/>
    <w:rsid w:val="14810D90"/>
    <w:rsid w:val="14902C35"/>
    <w:rsid w:val="14BD4F2D"/>
    <w:rsid w:val="14C65808"/>
    <w:rsid w:val="14D34897"/>
    <w:rsid w:val="14FE400E"/>
    <w:rsid w:val="14FF484E"/>
    <w:rsid w:val="14FFFA82"/>
    <w:rsid w:val="1501E05D"/>
    <w:rsid w:val="1512DD45"/>
    <w:rsid w:val="1525191A"/>
    <w:rsid w:val="154F5AD7"/>
    <w:rsid w:val="1556091A"/>
    <w:rsid w:val="155749F8"/>
    <w:rsid w:val="1560A8D7"/>
    <w:rsid w:val="1563C1CB"/>
    <w:rsid w:val="1567BB85"/>
    <w:rsid w:val="156F2A8B"/>
    <w:rsid w:val="1574F1FC"/>
    <w:rsid w:val="1576772B"/>
    <w:rsid w:val="1577E408"/>
    <w:rsid w:val="158C5D2E"/>
    <w:rsid w:val="15C6AA5D"/>
    <w:rsid w:val="15CBD85A"/>
    <w:rsid w:val="15D139BA"/>
    <w:rsid w:val="15E30D28"/>
    <w:rsid w:val="15EB1C3A"/>
    <w:rsid w:val="15ECE897"/>
    <w:rsid w:val="15F1B212"/>
    <w:rsid w:val="15F5072D"/>
    <w:rsid w:val="15FA81D5"/>
    <w:rsid w:val="160E0004"/>
    <w:rsid w:val="160F7C15"/>
    <w:rsid w:val="16230F63"/>
    <w:rsid w:val="16264686"/>
    <w:rsid w:val="162657F4"/>
    <w:rsid w:val="162C642D"/>
    <w:rsid w:val="162EB6F2"/>
    <w:rsid w:val="163015C1"/>
    <w:rsid w:val="1634BBEB"/>
    <w:rsid w:val="163BE863"/>
    <w:rsid w:val="163EA021"/>
    <w:rsid w:val="168D28C2"/>
    <w:rsid w:val="168EFEEA"/>
    <w:rsid w:val="16A77037"/>
    <w:rsid w:val="16C61D3D"/>
    <w:rsid w:val="16E807E2"/>
    <w:rsid w:val="16FBFAF5"/>
    <w:rsid w:val="17015EF3"/>
    <w:rsid w:val="1707A294"/>
    <w:rsid w:val="1713C970"/>
    <w:rsid w:val="1715F1F7"/>
    <w:rsid w:val="1720E6FA"/>
    <w:rsid w:val="1725553B"/>
    <w:rsid w:val="172E8F74"/>
    <w:rsid w:val="1736C3EB"/>
    <w:rsid w:val="1748FA26"/>
    <w:rsid w:val="174C5CDB"/>
    <w:rsid w:val="176407F0"/>
    <w:rsid w:val="1767C300"/>
    <w:rsid w:val="176DC705"/>
    <w:rsid w:val="17756B77"/>
    <w:rsid w:val="17808381"/>
    <w:rsid w:val="1780E4E6"/>
    <w:rsid w:val="1792FB61"/>
    <w:rsid w:val="17935C7E"/>
    <w:rsid w:val="179A63D5"/>
    <w:rsid w:val="179D1A6E"/>
    <w:rsid w:val="17AA9FFD"/>
    <w:rsid w:val="17B14854"/>
    <w:rsid w:val="17B1F947"/>
    <w:rsid w:val="17BFECD9"/>
    <w:rsid w:val="17C8C3F9"/>
    <w:rsid w:val="17D0C0D6"/>
    <w:rsid w:val="17D0CD2C"/>
    <w:rsid w:val="17ED4E05"/>
    <w:rsid w:val="17F3DB3F"/>
    <w:rsid w:val="180E46F6"/>
    <w:rsid w:val="181225CB"/>
    <w:rsid w:val="18237D6C"/>
    <w:rsid w:val="18383688"/>
    <w:rsid w:val="1841C81B"/>
    <w:rsid w:val="1859714A"/>
    <w:rsid w:val="185C5FFD"/>
    <w:rsid w:val="185E6C76"/>
    <w:rsid w:val="186B4503"/>
    <w:rsid w:val="186BD2FD"/>
    <w:rsid w:val="1875592A"/>
    <w:rsid w:val="1877212F"/>
    <w:rsid w:val="187B9DD5"/>
    <w:rsid w:val="1881271F"/>
    <w:rsid w:val="1884F495"/>
    <w:rsid w:val="18A50D4E"/>
    <w:rsid w:val="18B53F4D"/>
    <w:rsid w:val="18B5A5F2"/>
    <w:rsid w:val="18B98AEE"/>
    <w:rsid w:val="18BE5280"/>
    <w:rsid w:val="18CD3ECC"/>
    <w:rsid w:val="18CF7B03"/>
    <w:rsid w:val="18D88032"/>
    <w:rsid w:val="18E16B2E"/>
    <w:rsid w:val="18EA6CF2"/>
    <w:rsid w:val="19226129"/>
    <w:rsid w:val="192C8C71"/>
    <w:rsid w:val="1934E5B9"/>
    <w:rsid w:val="193E6D83"/>
    <w:rsid w:val="1947F172"/>
    <w:rsid w:val="195BEA9C"/>
    <w:rsid w:val="1963155F"/>
    <w:rsid w:val="196E94F8"/>
    <w:rsid w:val="197E894D"/>
    <w:rsid w:val="19804A63"/>
    <w:rsid w:val="19826045"/>
    <w:rsid w:val="19B1E503"/>
    <w:rsid w:val="19B4C3C2"/>
    <w:rsid w:val="19BA6439"/>
    <w:rsid w:val="19BE6633"/>
    <w:rsid w:val="19C06E79"/>
    <w:rsid w:val="19CA9BAF"/>
    <w:rsid w:val="19CB0222"/>
    <w:rsid w:val="19D93BD8"/>
    <w:rsid w:val="19E6410E"/>
    <w:rsid w:val="19F89DE5"/>
    <w:rsid w:val="1A0EB3C9"/>
    <w:rsid w:val="1A1D3732"/>
    <w:rsid w:val="1A215EA6"/>
    <w:rsid w:val="1A294B34"/>
    <w:rsid w:val="1A43942B"/>
    <w:rsid w:val="1A48E721"/>
    <w:rsid w:val="1A4B441F"/>
    <w:rsid w:val="1A5907C6"/>
    <w:rsid w:val="1A83F5B7"/>
    <w:rsid w:val="1A971306"/>
    <w:rsid w:val="1A99D3CA"/>
    <w:rsid w:val="1AA1DDE8"/>
    <w:rsid w:val="1ABEBEB6"/>
    <w:rsid w:val="1ACC513B"/>
    <w:rsid w:val="1AD87772"/>
    <w:rsid w:val="1AE535DB"/>
    <w:rsid w:val="1AFFEDCB"/>
    <w:rsid w:val="1B03D180"/>
    <w:rsid w:val="1B05A6FE"/>
    <w:rsid w:val="1B17683A"/>
    <w:rsid w:val="1B238F45"/>
    <w:rsid w:val="1B2951D1"/>
    <w:rsid w:val="1B310066"/>
    <w:rsid w:val="1B3186A6"/>
    <w:rsid w:val="1B32567B"/>
    <w:rsid w:val="1B35E8CE"/>
    <w:rsid w:val="1B53AEB8"/>
    <w:rsid w:val="1B7FE675"/>
    <w:rsid w:val="1B8A7FF0"/>
    <w:rsid w:val="1B8AC700"/>
    <w:rsid w:val="1B8C2091"/>
    <w:rsid w:val="1B9F5580"/>
    <w:rsid w:val="1BA2EEF9"/>
    <w:rsid w:val="1BA565A4"/>
    <w:rsid w:val="1BB28AFD"/>
    <w:rsid w:val="1BC11661"/>
    <w:rsid w:val="1BC768B8"/>
    <w:rsid w:val="1BCDE027"/>
    <w:rsid w:val="1BD11701"/>
    <w:rsid w:val="1BE184DE"/>
    <w:rsid w:val="1BE654D2"/>
    <w:rsid w:val="1BEA750E"/>
    <w:rsid w:val="1BF1A722"/>
    <w:rsid w:val="1BFE2110"/>
    <w:rsid w:val="1C0B8328"/>
    <w:rsid w:val="1C0DB7E0"/>
    <w:rsid w:val="1C21C40C"/>
    <w:rsid w:val="1C2A5C18"/>
    <w:rsid w:val="1C3BD99B"/>
    <w:rsid w:val="1C42182B"/>
    <w:rsid w:val="1C44B805"/>
    <w:rsid w:val="1C46E5E9"/>
    <w:rsid w:val="1C49B3B5"/>
    <w:rsid w:val="1C4F23C5"/>
    <w:rsid w:val="1C516485"/>
    <w:rsid w:val="1C6A2B38"/>
    <w:rsid w:val="1C784AAF"/>
    <w:rsid w:val="1C879E7B"/>
    <w:rsid w:val="1C992E48"/>
    <w:rsid w:val="1CA60672"/>
    <w:rsid w:val="1CAFFA82"/>
    <w:rsid w:val="1CB07999"/>
    <w:rsid w:val="1CB1905D"/>
    <w:rsid w:val="1CC21F01"/>
    <w:rsid w:val="1CD14947"/>
    <w:rsid w:val="1CE00B17"/>
    <w:rsid w:val="1CE6531F"/>
    <w:rsid w:val="1D0C07CC"/>
    <w:rsid w:val="1D1762A2"/>
    <w:rsid w:val="1D19FE8C"/>
    <w:rsid w:val="1D1C2AA4"/>
    <w:rsid w:val="1D302C50"/>
    <w:rsid w:val="1D39A22F"/>
    <w:rsid w:val="1D3FD9B3"/>
    <w:rsid w:val="1D492857"/>
    <w:rsid w:val="1D50F3F3"/>
    <w:rsid w:val="1D5CE152"/>
    <w:rsid w:val="1D64EFE9"/>
    <w:rsid w:val="1D713D67"/>
    <w:rsid w:val="1D8D2F63"/>
    <w:rsid w:val="1D931B31"/>
    <w:rsid w:val="1DA4B6A8"/>
    <w:rsid w:val="1DAB1570"/>
    <w:rsid w:val="1DAFF909"/>
    <w:rsid w:val="1DCDC49A"/>
    <w:rsid w:val="1DD2A827"/>
    <w:rsid w:val="1DD3829C"/>
    <w:rsid w:val="1DE08D6C"/>
    <w:rsid w:val="1DE90FE3"/>
    <w:rsid w:val="1DEC6B25"/>
    <w:rsid w:val="1DF44F1E"/>
    <w:rsid w:val="1DF622C4"/>
    <w:rsid w:val="1DFD1D59"/>
    <w:rsid w:val="1E0101D7"/>
    <w:rsid w:val="1E05C405"/>
    <w:rsid w:val="1E0DC84C"/>
    <w:rsid w:val="1E19D33D"/>
    <w:rsid w:val="1E1B6016"/>
    <w:rsid w:val="1E23C2F7"/>
    <w:rsid w:val="1E259417"/>
    <w:rsid w:val="1E476094"/>
    <w:rsid w:val="1E4F8B1F"/>
    <w:rsid w:val="1E59637C"/>
    <w:rsid w:val="1E5D2C55"/>
    <w:rsid w:val="1E6BDC9D"/>
    <w:rsid w:val="1E75C30A"/>
    <w:rsid w:val="1E79D6D9"/>
    <w:rsid w:val="1E810057"/>
    <w:rsid w:val="1E8F39A4"/>
    <w:rsid w:val="1EAB9EA2"/>
    <w:rsid w:val="1EABA9FF"/>
    <w:rsid w:val="1EB50BAC"/>
    <w:rsid w:val="1ED859A7"/>
    <w:rsid w:val="1ED89358"/>
    <w:rsid w:val="1EE028EA"/>
    <w:rsid w:val="1EEE4F20"/>
    <w:rsid w:val="1EEEBA8C"/>
    <w:rsid w:val="1EF6226D"/>
    <w:rsid w:val="1EFFD9AB"/>
    <w:rsid w:val="1F03B063"/>
    <w:rsid w:val="1F0AD024"/>
    <w:rsid w:val="1F0CBDB9"/>
    <w:rsid w:val="1F159341"/>
    <w:rsid w:val="1F2E3237"/>
    <w:rsid w:val="1F3F0C5A"/>
    <w:rsid w:val="1F47B159"/>
    <w:rsid w:val="1F5120F3"/>
    <w:rsid w:val="1F513F3F"/>
    <w:rsid w:val="1F52C57C"/>
    <w:rsid w:val="1F54B7D5"/>
    <w:rsid w:val="1F604237"/>
    <w:rsid w:val="1F67E10D"/>
    <w:rsid w:val="1F70B27D"/>
    <w:rsid w:val="1F7893DC"/>
    <w:rsid w:val="1F82D93E"/>
    <w:rsid w:val="1FC4EA2B"/>
    <w:rsid w:val="1FC91824"/>
    <w:rsid w:val="1FC92FA4"/>
    <w:rsid w:val="1FD099BA"/>
    <w:rsid w:val="1FD322C4"/>
    <w:rsid w:val="1FE44ECA"/>
    <w:rsid w:val="1FFF5EAF"/>
    <w:rsid w:val="200C2E47"/>
    <w:rsid w:val="200CF31F"/>
    <w:rsid w:val="201271F5"/>
    <w:rsid w:val="2027C63B"/>
    <w:rsid w:val="2037A2E5"/>
    <w:rsid w:val="20591E68"/>
    <w:rsid w:val="2059C36E"/>
    <w:rsid w:val="2070F1F7"/>
    <w:rsid w:val="20731BAC"/>
    <w:rsid w:val="207F8B44"/>
    <w:rsid w:val="2083ABCB"/>
    <w:rsid w:val="209F7D99"/>
    <w:rsid w:val="20ACF424"/>
    <w:rsid w:val="20C49BAC"/>
    <w:rsid w:val="20C6717A"/>
    <w:rsid w:val="20E34B92"/>
    <w:rsid w:val="20E4C2D4"/>
    <w:rsid w:val="20F2861F"/>
    <w:rsid w:val="20F2A6C2"/>
    <w:rsid w:val="21288A60"/>
    <w:rsid w:val="2130FF3B"/>
    <w:rsid w:val="21336037"/>
    <w:rsid w:val="2139F038"/>
    <w:rsid w:val="213AB137"/>
    <w:rsid w:val="213F383C"/>
    <w:rsid w:val="21463092"/>
    <w:rsid w:val="2175258B"/>
    <w:rsid w:val="2177E980"/>
    <w:rsid w:val="217CC5C3"/>
    <w:rsid w:val="2198D8DE"/>
    <w:rsid w:val="21B57A56"/>
    <w:rsid w:val="21C4C48C"/>
    <w:rsid w:val="21C590CE"/>
    <w:rsid w:val="21D138CA"/>
    <w:rsid w:val="21D140E1"/>
    <w:rsid w:val="21D32C10"/>
    <w:rsid w:val="21DD4BEC"/>
    <w:rsid w:val="21E5B2BD"/>
    <w:rsid w:val="21EAFB9B"/>
    <w:rsid w:val="220012E2"/>
    <w:rsid w:val="22607260"/>
    <w:rsid w:val="2283C1DB"/>
    <w:rsid w:val="229D064A"/>
    <w:rsid w:val="22A5C989"/>
    <w:rsid w:val="22A5EBC3"/>
    <w:rsid w:val="22ADD8E8"/>
    <w:rsid w:val="22C3352D"/>
    <w:rsid w:val="22D5B013"/>
    <w:rsid w:val="22EED7B9"/>
    <w:rsid w:val="2315DCD6"/>
    <w:rsid w:val="2317D385"/>
    <w:rsid w:val="231F340E"/>
    <w:rsid w:val="234E5772"/>
    <w:rsid w:val="2368D474"/>
    <w:rsid w:val="236CF18E"/>
    <w:rsid w:val="23730C84"/>
    <w:rsid w:val="237EC69C"/>
    <w:rsid w:val="238E834F"/>
    <w:rsid w:val="23AAEC80"/>
    <w:rsid w:val="23AC9920"/>
    <w:rsid w:val="23B611D8"/>
    <w:rsid w:val="23C88AF1"/>
    <w:rsid w:val="23D40FA7"/>
    <w:rsid w:val="23D97E55"/>
    <w:rsid w:val="23E7AA2D"/>
    <w:rsid w:val="23F87E18"/>
    <w:rsid w:val="23FAC8AC"/>
    <w:rsid w:val="23FC862E"/>
    <w:rsid w:val="24053F21"/>
    <w:rsid w:val="2416C0EA"/>
    <w:rsid w:val="2423B888"/>
    <w:rsid w:val="243B5C04"/>
    <w:rsid w:val="243C0406"/>
    <w:rsid w:val="245445B8"/>
    <w:rsid w:val="245A1739"/>
    <w:rsid w:val="246006B2"/>
    <w:rsid w:val="24738777"/>
    <w:rsid w:val="247C4F80"/>
    <w:rsid w:val="247F326D"/>
    <w:rsid w:val="249D8E0E"/>
    <w:rsid w:val="249F4010"/>
    <w:rsid w:val="24A53A27"/>
    <w:rsid w:val="24A988F7"/>
    <w:rsid w:val="24ACC3ED"/>
    <w:rsid w:val="24B1A321"/>
    <w:rsid w:val="24B3B4CD"/>
    <w:rsid w:val="24BE3711"/>
    <w:rsid w:val="24C21FA8"/>
    <w:rsid w:val="24EC24C2"/>
    <w:rsid w:val="24EFD0E0"/>
    <w:rsid w:val="24F2F24D"/>
    <w:rsid w:val="2500DC69"/>
    <w:rsid w:val="25055A33"/>
    <w:rsid w:val="252022AA"/>
    <w:rsid w:val="253E95BB"/>
    <w:rsid w:val="254AAEF6"/>
    <w:rsid w:val="2560648A"/>
    <w:rsid w:val="2560E7FD"/>
    <w:rsid w:val="2561513A"/>
    <w:rsid w:val="2563DE55"/>
    <w:rsid w:val="25765398"/>
    <w:rsid w:val="257C757E"/>
    <w:rsid w:val="257F8DE3"/>
    <w:rsid w:val="2583C811"/>
    <w:rsid w:val="25876369"/>
    <w:rsid w:val="25967FC3"/>
    <w:rsid w:val="25A68B55"/>
    <w:rsid w:val="25AFFB67"/>
    <w:rsid w:val="25B91817"/>
    <w:rsid w:val="25C93E08"/>
    <w:rsid w:val="25ECA95F"/>
    <w:rsid w:val="2602A482"/>
    <w:rsid w:val="26233823"/>
    <w:rsid w:val="2630BD01"/>
    <w:rsid w:val="26450AF9"/>
    <w:rsid w:val="264A64BC"/>
    <w:rsid w:val="264E8B17"/>
    <w:rsid w:val="26604F8F"/>
    <w:rsid w:val="2679481D"/>
    <w:rsid w:val="267C505D"/>
    <w:rsid w:val="267FD9FD"/>
    <w:rsid w:val="26827B37"/>
    <w:rsid w:val="268B99AC"/>
    <w:rsid w:val="26A5C185"/>
    <w:rsid w:val="26B0090F"/>
    <w:rsid w:val="26BB9009"/>
    <w:rsid w:val="26C9F5E4"/>
    <w:rsid w:val="26CDDE57"/>
    <w:rsid w:val="26ED8CB2"/>
    <w:rsid w:val="26F20CF3"/>
    <w:rsid w:val="26FCC107"/>
    <w:rsid w:val="27034ACF"/>
    <w:rsid w:val="27176241"/>
    <w:rsid w:val="2719A858"/>
    <w:rsid w:val="271EC8EA"/>
    <w:rsid w:val="272EA193"/>
    <w:rsid w:val="27367AF7"/>
    <w:rsid w:val="27467EA9"/>
    <w:rsid w:val="2758B49F"/>
    <w:rsid w:val="27607A73"/>
    <w:rsid w:val="276101E0"/>
    <w:rsid w:val="2762BBF6"/>
    <w:rsid w:val="27645D9A"/>
    <w:rsid w:val="27728F04"/>
    <w:rsid w:val="27751BC7"/>
    <w:rsid w:val="2792C3BC"/>
    <w:rsid w:val="27991239"/>
    <w:rsid w:val="27B041E4"/>
    <w:rsid w:val="27C504AA"/>
    <w:rsid w:val="27D0A39F"/>
    <w:rsid w:val="27DBFA19"/>
    <w:rsid w:val="27DF50EA"/>
    <w:rsid w:val="27E9CE91"/>
    <w:rsid w:val="27EF9F81"/>
    <w:rsid w:val="280EFA5A"/>
    <w:rsid w:val="28142650"/>
    <w:rsid w:val="2820FD9B"/>
    <w:rsid w:val="2830C4EC"/>
    <w:rsid w:val="28504E5C"/>
    <w:rsid w:val="2859D218"/>
    <w:rsid w:val="28681229"/>
    <w:rsid w:val="28731A74"/>
    <w:rsid w:val="2879CB5E"/>
    <w:rsid w:val="288363A3"/>
    <w:rsid w:val="28948600"/>
    <w:rsid w:val="28976818"/>
    <w:rsid w:val="28AECDE9"/>
    <w:rsid w:val="28B59372"/>
    <w:rsid w:val="28BD8936"/>
    <w:rsid w:val="28CCB431"/>
    <w:rsid w:val="28D098FE"/>
    <w:rsid w:val="28E5F6FF"/>
    <w:rsid w:val="28EE4989"/>
    <w:rsid w:val="28FB9215"/>
    <w:rsid w:val="2907FBDC"/>
    <w:rsid w:val="29155CFE"/>
    <w:rsid w:val="291ACE17"/>
    <w:rsid w:val="291CDCE5"/>
    <w:rsid w:val="292A435E"/>
    <w:rsid w:val="293462C5"/>
    <w:rsid w:val="293A5BB0"/>
    <w:rsid w:val="29436F59"/>
    <w:rsid w:val="2943909F"/>
    <w:rsid w:val="29731BAD"/>
    <w:rsid w:val="299004AF"/>
    <w:rsid w:val="299413A8"/>
    <w:rsid w:val="29974D26"/>
    <w:rsid w:val="29A05E3B"/>
    <w:rsid w:val="29A5B880"/>
    <w:rsid w:val="29BA7B43"/>
    <w:rsid w:val="29C0A323"/>
    <w:rsid w:val="29CECC87"/>
    <w:rsid w:val="29DAC3CF"/>
    <w:rsid w:val="29E47F60"/>
    <w:rsid w:val="29F52098"/>
    <w:rsid w:val="29FF5C33"/>
    <w:rsid w:val="2A027134"/>
    <w:rsid w:val="2A1606A5"/>
    <w:rsid w:val="2A1FC1DB"/>
    <w:rsid w:val="2A2639FA"/>
    <w:rsid w:val="2A3A61EA"/>
    <w:rsid w:val="2A3DAF80"/>
    <w:rsid w:val="2A49F9CF"/>
    <w:rsid w:val="2A4EA802"/>
    <w:rsid w:val="2A5319EA"/>
    <w:rsid w:val="2A5534B7"/>
    <w:rsid w:val="2A65200A"/>
    <w:rsid w:val="2A6CE3E4"/>
    <w:rsid w:val="2A751CB0"/>
    <w:rsid w:val="2A7FDDD6"/>
    <w:rsid w:val="2A8ED3C6"/>
    <w:rsid w:val="2A90FC6E"/>
    <w:rsid w:val="2A94FF01"/>
    <w:rsid w:val="2A98E6A3"/>
    <w:rsid w:val="2A9B71C1"/>
    <w:rsid w:val="2AA7191D"/>
    <w:rsid w:val="2AC83652"/>
    <w:rsid w:val="2AE55AFA"/>
    <w:rsid w:val="2AEEEB82"/>
    <w:rsid w:val="2B11153C"/>
    <w:rsid w:val="2B136D7F"/>
    <w:rsid w:val="2B1B8983"/>
    <w:rsid w:val="2B289390"/>
    <w:rsid w:val="2B35BA21"/>
    <w:rsid w:val="2B4CDC36"/>
    <w:rsid w:val="2B552970"/>
    <w:rsid w:val="2B596B35"/>
    <w:rsid w:val="2B5E7535"/>
    <w:rsid w:val="2B6ABE72"/>
    <w:rsid w:val="2B6B65A1"/>
    <w:rsid w:val="2B6E2F18"/>
    <w:rsid w:val="2B7E9E94"/>
    <w:rsid w:val="2B887FDC"/>
    <w:rsid w:val="2BAF534D"/>
    <w:rsid w:val="2BB2059A"/>
    <w:rsid w:val="2BB74A70"/>
    <w:rsid w:val="2BBB5B84"/>
    <w:rsid w:val="2BC0D7AB"/>
    <w:rsid w:val="2BC0F6C6"/>
    <w:rsid w:val="2BC60A42"/>
    <w:rsid w:val="2BCE604D"/>
    <w:rsid w:val="2BD1A94E"/>
    <w:rsid w:val="2BDB27CC"/>
    <w:rsid w:val="2BDB7704"/>
    <w:rsid w:val="2BE4870D"/>
    <w:rsid w:val="2BFCD482"/>
    <w:rsid w:val="2C084239"/>
    <w:rsid w:val="2C1D4C16"/>
    <w:rsid w:val="2C22C1C8"/>
    <w:rsid w:val="2C33E543"/>
    <w:rsid w:val="2C3E0B13"/>
    <w:rsid w:val="2C436441"/>
    <w:rsid w:val="2C528236"/>
    <w:rsid w:val="2C80685C"/>
    <w:rsid w:val="2C8760CA"/>
    <w:rsid w:val="2C882D41"/>
    <w:rsid w:val="2C9943B3"/>
    <w:rsid w:val="2CA1A0BC"/>
    <w:rsid w:val="2CC7939E"/>
    <w:rsid w:val="2CCB2A09"/>
    <w:rsid w:val="2CCFE79D"/>
    <w:rsid w:val="2CD8CD61"/>
    <w:rsid w:val="2CD9B6CB"/>
    <w:rsid w:val="2CE0A946"/>
    <w:rsid w:val="2CE8D30A"/>
    <w:rsid w:val="2CFDA02F"/>
    <w:rsid w:val="2D029A5B"/>
    <w:rsid w:val="2D04B06B"/>
    <w:rsid w:val="2D30C7BE"/>
    <w:rsid w:val="2D3B5CFC"/>
    <w:rsid w:val="2D4D2023"/>
    <w:rsid w:val="2D5E049C"/>
    <w:rsid w:val="2D61AF0F"/>
    <w:rsid w:val="2D66BCBC"/>
    <w:rsid w:val="2D67E6FC"/>
    <w:rsid w:val="2D72C907"/>
    <w:rsid w:val="2D7F924F"/>
    <w:rsid w:val="2D87D3AE"/>
    <w:rsid w:val="2D8C3E2A"/>
    <w:rsid w:val="2D9118D2"/>
    <w:rsid w:val="2D915773"/>
    <w:rsid w:val="2D95586E"/>
    <w:rsid w:val="2DA821D7"/>
    <w:rsid w:val="2DC09B58"/>
    <w:rsid w:val="2DCF53DB"/>
    <w:rsid w:val="2DF49236"/>
    <w:rsid w:val="2DF5F0BA"/>
    <w:rsid w:val="2E08E37B"/>
    <w:rsid w:val="2E0B705B"/>
    <w:rsid w:val="2E0C7166"/>
    <w:rsid w:val="2E1F2BA1"/>
    <w:rsid w:val="2E2D0A3A"/>
    <w:rsid w:val="2E3D1D7B"/>
    <w:rsid w:val="2E497636"/>
    <w:rsid w:val="2E4DA6BD"/>
    <w:rsid w:val="2E50368B"/>
    <w:rsid w:val="2E526156"/>
    <w:rsid w:val="2E53028F"/>
    <w:rsid w:val="2E5693ED"/>
    <w:rsid w:val="2E57B3EB"/>
    <w:rsid w:val="2E60978B"/>
    <w:rsid w:val="2E6C0B0A"/>
    <w:rsid w:val="2E726290"/>
    <w:rsid w:val="2E7A63C3"/>
    <w:rsid w:val="2E83421D"/>
    <w:rsid w:val="2E8435B5"/>
    <w:rsid w:val="2E8DBA61"/>
    <w:rsid w:val="2E8EA6C8"/>
    <w:rsid w:val="2E971B76"/>
    <w:rsid w:val="2E982D20"/>
    <w:rsid w:val="2E98A6FE"/>
    <w:rsid w:val="2EA34611"/>
    <w:rsid w:val="2EAC1372"/>
    <w:rsid w:val="2EAEEBF4"/>
    <w:rsid w:val="2EB7B2B5"/>
    <w:rsid w:val="2EB8E42C"/>
    <w:rsid w:val="2EBC84A0"/>
    <w:rsid w:val="2ECB9B0C"/>
    <w:rsid w:val="2ECF5C8F"/>
    <w:rsid w:val="2EE8A520"/>
    <w:rsid w:val="2F0B49C6"/>
    <w:rsid w:val="2F114472"/>
    <w:rsid w:val="2F2866B0"/>
    <w:rsid w:val="2F2A8177"/>
    <w:rsid w:val="2F33C29E"/>
    <w:rsid w:val="2F37C165"/>
    <w:rsid w:val="2F39C786"/>
    <w:rsid w:val="2F4945D6"/>
    <w:rsid w:val="2F744872"/>
    <w:rsid w:val="2F76262E"/>
    <w:rsid w:val="2F7C614A"/>
    <w:rsid w:val="2F9B23CC"/>
    <w:rsid w:val="2F9FE3F3"/>
    <w:rsid w:val="2FA5E20D"/>
    <w:rsid w:val="2FA69963"/>
    <w:rsid w:val="2FAEC305"/>
    <w:rsid w:val="2FB91AC3"/>
    <w:rsid w:val="2FCD5BCC"/>
    <w:rsid w:val="2FF2BB14"/>
    <w:rsid w:val="2FFF1022"/>
    <w:rsid w:val="30003AEA"/>
    <w:rsid w:val="300332D8"/>
    <w:rsid w:val="300F0B85"/>
    <w:rsid w:val="303366FC"/>
    <w:rsid w:val="3054140B"/>
    <w:rsid w:val="30601422"/>
    <w:rsid w:val="30834068"/>
    <w:rsid w:val="3096BD73"/>
    <w:rsid w:val="309D3092"/>
    <w:rsid w:val="309FB07A"/>
    <w:rsid w:val="30C83DD2"/>
    <w:rsid w:val="30CCFB4C"/>
    <w:rsid w:val="30EAF01C"/>
    <w:rsid w:val="30EF8F95"/>
    <w:rsid w:val="30F20F2B"/>
    <w:rsid w:val="30F3DDAA"/>
    <w:rsid w:val="30F89DD2"/>
    <w:rsid w:val="30FFD70C"/>
    <w:rsid w:val="311B9CA3"/>
    <w:rsid w:val="31251B57"/>
    <w:rsid w:val="3126FF86"/>
    <w:rsid w:val="312C3EDF"/>
    <w:rsid w:val="31304326"/>
    <w:rsid w:val="313486DD"/>
    <w:rsid w:val="3139853C"/>
    <w:rsid w:val="31491CA0"/>
    <w:rsid w:val="314A4A46"/>
    <w:rsid w:val="3153F8C6"/>
    <w:rsid w:val="3169C54D"/>
    <w:rsid w:val="316A473B"/>
    <w:rsid w:val="31838D98"/>
    <w:rsid w:val="3185988C"/>
    <w:rsid w:val="31A634BD"/>
    <w:rsid w:val="31A84932"/>
    <w:rsid w:val="31BA5EAC"/>
    <w:rsid w:val="31BA7CD1"/>
    <w:rsid w:val="31C2886A"/>
    <w:rsid w:val="31C32995"/>
    <w:rsid w:val="31C756EB"/>
    <w:rsid w:val="31DED005"/>
    <w:rsid w:val="31E4277E"/>
    <w:rsid w:val="31FB0AE3"/>
    <w:rsid w:val="31FC600D"/>
    <w:rsid w:val="3203500D"/>
    <w:rsid w:val="320BE4A0"/>
    <w:rsid w:val="32305A63"/>
    <w:rsid w:val="3243ED69"/>
    <w:rsid w:val="324762D6"/>
    <w:rsid w:val="3271097C"/>
    <w:rsid w:val="32A894C2"/>
    <w:rsid w:val="32BA3F81"/>
    <w:rsid w:val="32CCC58D"/>
    <w:rsid w:val="32D0AA93"/>
    <w:rsid w:val="32D2A94E"/>
    <w:rsid w:val="32DB8A6A"/>
    <w:rsid w:val="32E2C99F"/>
    <w:rsid w:val="32F94FB2"/>
    <w:rsid w:val="32FA7F3F"/>
    <w:rsid w:val="3306E591"/>
    <w:rsid w:val="330C087A"/>
    <w:rsid w:val="3324D366"/>
    <w:rsid w:val="33548F2F"/>
    <w:rsid w:val="336A72EF"/>
    <w:rsid w:val="336F90CD"/>
    <w:rsid w:val="3374D741"/>
    <w:rsid w:val="3378119B"/>
    <w:rsid w:val="33858626"/>
    <w:rsid w:val="338BAC78"/>
    <w:rsid w:val="338FED8A"/>
    <w:rsid w:val="3397E9B8"/>
    <w:rsid w:val="33989CB1"/>
    <w:rsid w:val="33BB32D5"/>
    <w:rsid w:val="33C0468B"/>
    <w:rsid w:val="33C84620"/>
    <w:rsid w:val="33DAF91C"/>
    <w:rsid w:val="33E40B78"/>
    <w:rsid w:val="33E48FBF"/>
    <w:rsid w:val="33F11E32"/>
    <w:rsid w:val="33F62F13"/>
    <w:rsid w:val="33FB0E2F"/>
    <w:rsid w:val="33FFD0B1"/>
    <w:rsid w:val="340188DA"/>
    <w:rsid w:val="341A20A5"/>
    <w:rsid w:val="341F87AA"/>
    <w:rsid w:val="342E02DD"/>
    <w:rsid w:val="342FA8C8"/>
    <w:rsid w:val="3434F544"/>
    <w:rsid w:val="34423FD8"/>
    <w:rsid w:val="344D256D"/>
    <w:rsid w:val="3452148C"/>
    <w:rsid w:val="3454EF0C"/>
    <w:rsid w:val="34566EA5"/>
    <w:rsid w:val="34596102"/>
    <w:rsid w:val="347CC5BF"/>
    <w:rsid w:val="348DF502"/>
    <w:rsid w:val="348E44EB"/>
    <w:rsid w:val="34AA502F"/>
    <w:rsid w:val="34C2EA0B"/>
    <w:rsid w:val="34C455E6"/>
    <w:rsid w:val="34D8180A"/>
    <w:rsid w:val="34D93215"/>
    <w:rsid w:val="34DCEB44"/>
    <w:rsid w:val="34E696A8"/>
    <w:rsid w:val="34FA06A1"/>
    <w:rsid w:val="3526FC37"/>
    <w:rsid w:val="35275C77"/>
    <w:rsid w:val="35278490"/>
    <w:rsid w:val="353A97AC"/>
    <w:rsid w:val="35472FBB"/>
    <w:rsid w:val="3550D283"/>
    <w:rsid w:val="356A292F"/>
    <w:rsid w:val="356C3082"/>
    <w:rsid w:val="35700237"/>
    <w:rsid w:val="3573F482"/>
    <w:rsid w:val="35806481"/>
    <w:rsid w:val="35816C06"/>
    <w:rsid w:val="358482E8"/>
    <w:rsid w:val="35AE6C01"/>
    <w:rsid w:val="35B269A0"/>
    <w:rsid w:val="35BB3964"/>
    <w:rsid w:val="35C385F5"/>
    <w:rsid w:val="35C5E046"/>
    <w:rsid w:val="35DCDDDE"/>
    <w:rsid w:val="35DD8C59"/>
    <w:rsid w:val="35E86F46"/>
    <w:rsid w:val="361F03A1"/>
    <w:rsid w:val="36231745"/>
    <w:rsid w:val="362DFC6B"/>
    <w:rsid w:val="3639F3DF"/>
    <w:rsid w:val="363E7F45"/>
    <w:rsid w:val="3646B3B5"/>
    <w:rsid w:val="365008F9"/>
    <w:rsid w:val="3651361F"/>
    <w:rsid w:val="36664583"/>
    <w:rsid w:val="366D3D7C"/>
    <w:rsid w:val="366DCE17"/>
    <w:rsid w:val="3670C70B"/>
    <w:rsid w:val="367DFD25"/>
    <w:rsid w:val="3686BB2C"/>
    <w:rsid w:val="3693D7B2"/>
    <w:rsid w:val="369B3196"/>
    <w:rsid w:val="36B98896"/>
    <w:rsid w:val="36CC033E"/>
    <w:rsid w:val="36CC6FE9"/>
    <w:rsid w:val="36DDECF8"/>
    <w:rsid w:val="36E2C02D"/>
    <w:rsid w:val="36E9D25F"/>
    <w:rsid w:val="36F1D5E8"/>
    <w:rsid w:val="36FAA576"/>
    <w:rsid w:val="36FD4031"/>
    <w:rsid w:val="37251294"/>
    <w:rsid w:val="3729D0BC"/>
    <w:rsid w:val="37356F1D"/>
    <w:rsid w:val="3738FB77"/>
    <w:rsid w:val="374FFE3D"/>
    <w:rsid w:val="375599BE"/>
    <w:rsid w:val="3756EA72"/>
    <w:rsid w:val="37682719"/>
    <w:rsid w:val="376DFCA0"/>
    <w:rsid w:val="376F5920"/>
    <w:rsid w:val="376F63AA"/>
    <w:rsid w:val="378AC5EC"/>
    <w:rsid w:val="379263A4"/>
    <w:rsid w:val="37ACC41B"/>
    <w:rsid w:val="37B3E027"/>
    <w:rsid w:val="37BDBE94"/>
    <w:rsid w:val="37BF5B36"/>
    <w:rsid w:val="37C1BC75"/>
    <w:rsid w:val="37DE07FE"/>
    <w:rsid w:val="37F0D2AF"/>
    <w:rsid w:val="37FD75CE"/>
    <w:rsid w:val="37FDAD8F"/>
    <w:rsid w:val="3825A6D8"/>
    <w:rsid w:val="38377C74"/>
    <w:rsid w:val="3842FEBF"/>
    <w:rsid w:val="38510901"/>
    <w:rsid w:val="38612C65"/>
    <w:rsid w:val="38711C7B"/>
    <w:rsid w:val="38863022"/>
    <w:rsid w:val="38A8A474"/>
    <w:rsid w:val="38AF5DE1"/>
    <w:rsid w:val="38B53456"/>
    <w:rsid w:val="38B6961C"/>
    <w:rsid w:val="38DF5E15"/>
    <w:rsid w:val="38E169DD"/>
    <w:rsid w:val="38EA795A"/>
    <w:rsid w:val="38F0BB2E"/>
    <w:rsid w:val="38F89A34"/>
    <w:rsid w:val="38FBBE69"/>
    <w:rsid w:val="390875A0"/>
    <w:rsid w:val="3927A389"/>
    <w:rsid w:val="3941E738"/>
    <w:rsid w:val="394F9017"/>
    <w:rsid w:val="39551601"/>
    <w:rsid w:val="3981296A"/>
    <w:rsid w:val="398BDDB7"/>
    <w:rsid w:val="399C275F"/>
    <w:rsid w:val="39A31197"/>
    <w:rsid w:val="39AA7009"/>
    <w:rsid w:val="39C5B97A"/>
    <w:rsid w:val="39F8253E"/>
    <w:rsid w:val="39FE85BB"/>
    <w:rsid w:val="39FF2DEF"/>
    <w:rsid w:val="3A152B3F"/>
    <w:rsid w:val="3A1F969B"/>
    <w:rsid w:val="3A2A981B"/>
    <w:rsid w:val="3A461905"/>
    <w:rsid w:val="3A47172F"/>
    <w:rsid w:val="3A54E309"/>
    <w:rsid w:val="3A56FAD7"/>
    <w:rsid w:val="3A64CB05"/>
    <w:rsid w:val="3A6BAD0F"/>
    <w:rsid w:val="3A735E65"/>
    <w:rsid w:val="3A7EF5D5"/>
    <w:rsid w:val="3A7FCFD0"/>
    <w:rsid w:val="3A928034"/>
    <w:rsid w:val="3A9803F7"/>
    <w:rsid w:val="3AA71A45"/>
    <w:rsid w:val="3AB7F927"/>
    <w:rsid w:val="3AE3002E"/>
    <w:rsid w:val="3AFAF646"/>
    <w:rsid w:val="3AFF328A"/>
    <w:rsid w:val="3B090CDC"/>
    <w:rsid w:val="3B12C882"/>
    <w:rsid w:val="3B1A14E0"/>
    <w:rsid w:val="3B1DFD3F"/>
    <w:rsid w:val="3B2FF494"/>
    <w:rsid w:val="3B3BD8B7"/>
    <w:rsid w:val="3B3C91D2"/>
    <w:rsid w:val="3B4CD977"/>
    <w:rsid w:val="3B65D0C7"/>
    <w:rsid w:val="3B72D9FE"/>
    <w:rsid w:val="3B74D044"/>
    <w:rsid w:val="3B813BA5"/>
    <w:rsid w:val="3B88DB0D"/>
    <w:rsid w:val="3B8D7E17"/>
    <w:rsid w:val="3BAFE5AC"/>
    <w:rsid w:val="3BB8BB0F"/>
    <w:rsid w:val="3BBEA169"/>
    <w:rsid w:val="3BCEAAE8"/>
    <w:rsid w:val="3BF7F7B8"/>
    <w:rsid w:val="3C005470"/>
    <w:rsid w:val="3C10C6C4"/>
    <w:rsid w:val="3C1ED36B"/>
    <w:rsid w:val="3C2C0E09"/>
    <w:rsid w:val="3C3E2037"/>
    <w:rsid w:val="3C4B92CE"/>
    <w:rsid w:val="3C541D83"/>
    <w:rsid w:val="3C5BB399"/>
    <w:rsid w:val="3C640284"/>
    <w:rsid w:val="3C68C354"/>
    <w:rsid w:val="3C7426BA"/>
    <w:rsid w:val="3C7F2C28"/>
    <w:rsid w:val="3C88419E"/>
    <w:rsid w:val="3CAF7AAB"/>
    <w:rsid w:val="3CCEE626"/>
    <w:rsid w:val="3CE19480"/>
    <w:rsid w:val="3CE3FD36"/>
    <w:rsid w:val="3CF95B46"/>
    <w:rsid w:val="3CFA820C"/>
    <w:rsid w:val="3CFD65E2"/>
    <w:rsid w:val="3D066B8F"/>
    <w:rsid w:val="3D19CA4A"/>
    <w:rsid w:val="3D2628A5"/>
    <w:rsid w:val="3D4F4F25"/>
    <w:rsid w:val="3D59A3E1"/>
    <w:rsid w:val="3D683F28"/>
    <w:rsid w:val="3D68F2F6"/>
    <w:rsid w:val="3D6C5D35"/>
    <w:rsid w:val="3D72242D"/>
    <w:rsid w:val="3D8B9704"/>
    <w:rsid w:val="3D8DFD65"/>
    <w:rsid w:val="3DA690CF"/>
    <w:rsid w:val="3DA9A6F2"/>
    <w:rsid w:val="3DAC064D"/>
    <w:rsid w:val="3DB878DE"/>
    <w:rsid w:val="3DBFEE32"/>
    <w:rsid w:val="3DC30075"/>
    <w:rsid w:val="3DCBFF83"/>
    <w:rsid w:val="3DCC6A89"/>
    <w:rsid w:val="3DDA4210"/>
    <w:rsid w:val="3DEE4976"/>
    <w:rsid w:val="3E120753"/>
    <w:rsid w:val="3E1438D4"/>
    <w:rsid w:val="3E1A5F7C"/>
    <w:rsid w:val="3E24AD5A"/>
    <w:rsid w:val="3E308C56"/>
    <w:rsid w:val="3E3CA0C9"/>
    <w:rsid w:val="3E4457BE"/>
    <w:rsid w:val="3E51F14E"/>
    <w:rsid w:val="3E5B2B17"/>
    <w:rsid w:val="3E5BA305"/>
    <w:rsid w:val="3E6FC66D"/>
    <w:rsid w:val="3E7DB0E1"/>
    <w:rsid w:val="3E8CFBFF"/>
    <w:rsid w:val="3E8E1BFF"/>
    <w:rsid w:val="3E974E8E"/>
    <w:rsid w:val="3E978DD2"/>
    <w:rsid w:val="3EAE18D0"/>
    <w:rsid w:val="3EAE8065"/>
    <w:rsid w:val="3EBC8AED"/>
    <w:rsid w:val="3ECB014A"/>
    <w:rsid w:val="3EEEF82D"/>
    <w:rsid w:val="3EF0C2D5"/>
    <w:rsid w:val="3F051659"/>
    <w:rsid w:val="3F05EB33"/>
    <w:rsid w:val="3F13D940"/>
    <w:rsid w:val="3F275D46"/>
    <w:rsid w:val="3F45D188"/>
    <w:rsid w:val="3F6F4A0E"/>
    <w:rsid w:val="3F6FC30A"/>
    <w:rsid w:val="3F81A61F"/>
    <w:rsid w:val="3F9ABAB5"/>
    <w:rsid w:val="3FAFAED2"/>
    <w:rsid w:val="3FB9F46B"/>
    <w:rsid w:val="3FC2CD0B"/>
    <w:rsid w:val="3FC40430"/>
    <w:rsid w:val="3FD3562A"/>
    <w:rsid w:val="3FD74AB8"/>
    <w:rsid w:val="3FD9C3B0"/>
    <w:rsid w:val="3FF61EA8"/>
    <w:rsid w:val="3FFC0AE3"/>
    <w:rsid w:val="4009BBB6"/>
    <w:rsid w:val="4017C9A1"/>
    <w:rsid w:val="402D6F31"/>
    <w:rsid w:val="403289C4"/>
    <w:rsid w:val="4036313B"/>
    <w:rsid w:val="403B9333"/>
    <w:rsid w:val="4040A1A9"/>
    <w:rsid w:val="404B4D07"/>
    <w:rsid w:val="4051D98D"/>
    <w:rsid w:val="406426E8"/>
    <w:rsid w:val="40658F2D"/>
    <w:rsid w:val="4065F9CF"/>
    <w:rsid w:val="4069B12A"/>
    <w:rsid w:val="406AACA7"/>
    <w:rsid w:val="407A1CC4"/>
    <w:rsid w:val="408D7C87"/>
    <w:rsid w:val="408ED338"/>
    <w:rsid w:val="40B41845"/>
    <w:rsid w:val="40BAAF4A"/>
    <w:rsid w:val="40CB0A2D"/>
    <w:rsid w:val="40D5A8CC"/>
    <w:rsid w:val="40E693A6"/>
    <w:rsid w:val="40E7FAAE"/>
    <w:rsid w:val="40FDCC9A"/>
    <w:rsid w:val="41035773"/>
    <w:rsid w:val="4113312C"/>
    <w:rsid w:val="41149F12"/>
    <w:rsid w:val="411F36AA"/>
    <w:rsid w:val="41561259"/>
    <w:rsid w:val="4158E332"/>
    <w:rsid w:val="4160D75B"/>
    <w:rsid w:val="41625381"/>
    <w:rsid w:val="4168E58C"/>
    <w:rsid w:val="416B6CC8"/>
    <w:rsid w:val="41801243"/>
    <w:rsid w:val="418D9691"/>
    <w:rsid w:val="419E74B3"/>
    <w:rsid w:val="41B392EC"/>
    <w:rsid w:val="41B3D81A"/>
    <w:rsid w:val="41B7C6AC"/>
    <w:rsid w:val="41BA2057"/>
    <w:rsid w:val="41BC1982"/>
    <w:rsid w:val="41E65631"/>
    <w:rsid w:val="41F4DD21"/>
    <w:rsid w:val="42152A14"/>
    <w:rsid w:val="42241DB4"/>
    <w:rsid w:val="4225AE59"/>
    <w:rsid w:val="42337C0F"/>
    <w:rsid w:val="4244F8B5"/>
    <w:rsid w:val="426D5850"/>
    <w:rsid w:val="4272EE4F"/>
    <w:rsid w:val="427EA63D"/>
    <w:rsid w:val="42829B0D"/>
    <w:rsid w:val="42ACD068"/>
    <w:rsid w:val="42C351FA"/>
    <w:rsid w:val="42C54F9A"/>
    <w:rsid w:val="42D83A4B"/>
    <w:rsid w:val="42EBD11F"/>
    <w:rsid w:val="43182B06"/>
    <w:rsid w:val="4323FC94"/>
    <w:rsid w:val="4328ED7C"/>
    <w:rsid w:val="432D814B"/>
    <w:rsid w:val="434399A9"/>
    <w:rsid w:val="4353E298"/>
    <w:rsid w:val="4354E137"/>
    <w:rsid w:val="437B513A"/>
    <w:rsid w:val="43803260"/>
    <w:rsid w:val="43875F37"/>
    <w:rsid w:val="439130B8"/>
    <w:rsid w:val="439C2D58"/>
    <w:rsid w:val="43A33A89"/>
    <w:rsid w:val="43ABC1A1"/>
    <w:rsid w:val="43AE5199"/>
    <w:rsid w:val="43B8A6C6"/>
    <w:rsid w:val="43C3404D"/>
    <w:rsid w:val="43CDF719"/>
    <w:rsid w:val="43D7DA14"/>
    <w:rsid w:val="43DFF6C6"/>
    <w:rsid w:val="44045D13"/>
    <w:rsid w:val="4411E66D"/>
    <w:rsid w:val="442BA37C"/>
    <w:rsid w:val="44353A00"/>
    <w:rsid w:val="4442C45B"/>
    <w:rsid w:val="44539035"/>
    <w:rsid w:val="445F9E6B"/>
    <w:rsid w:val="44666E02"/>
    <w:rsid w:val="448A8C1E"/>
    <w:rsid w:val="448FAECC"/>
    <w:rsid w:val="449B0AB6"/>
    <w:rsid w:val="44A1D79B"/>
    <w:rsid w:val="44DCAADE"/>
    <w:rsid w:val="45000FB5"/>
    <w:rsid w:val="450415E1"/>
    <w:rsid w:val="45295535"/>
    <w:rsid w:val="4540CD88"/>
    <w:rsid w:val="45461E26"/>
    <w:rsid w:val="455503EF"/>
    <w:rsid w:val="45699E38"/>
    <w:rsid w:val="456A0C05"/>
    <w:rsid w:val="456D55C6"/>
    <w:rsid w:val="457713D1"/>
    <w:rsid w:val="458CE73B"/>
    <w:rsid w:val="4597ACE4"/>
    <w:rsid w:val="459B0D80"/>
    <w:rsid w:val="459BFC0E"/>
    <w:rsid w:val="45A159FA"/>
    <w:rsid w:val="45AA9F64"/>
    <w:rsid w:val="45AB6F48"/>
    <w:rsid w:val="45B69E29"/>
    <w:rsid w:val="45C74D64"/>
    <w:rsid w:val="45C8010A"/>
    <w:rsid w:val="45DB2486"/>
    <w:rsid w:val="45FDA574"/>
    <w:rsid w:val="46089611"/>
    <w:rsid w:val="46210DDA"/>
    <w:rsid w:val="4627BD5F"/>
    <w:rsid w:val="46328E13"/>
    <w:rsid w:val="4634E28B"/>
    <w:rsid w:val="463567D9"/>
    <w:rsid w:val="4640C17C"/>
    <w:rsid w:val="46495C1F"/>
    <w:rsid w:val="4653DEEB"/>
    <w:rsid w:val="465B59DD"/>
    <w:rsid w:val="4667B1AD"/>
    <w:rsid w:val="466C6E82"/>
    <w:rsid w:val="467025A7"/>
    <w:rsid w:val="4670E18D"/>
    <w:rsid w:val="467A2CBD"/>
    <w:rsid w:val="469EBA6B"/>
    <w:rsid w:val="46AC666C"/>
    <w:rsid w:val="46B8EEE8"/>
    <w:rsid w:val="46C15A06"/>
    <w:rsid w:val="46C1EDA1"/>
    <w:rsid w:val="46C90DDB"/>
    <w:rsid w:val="46D5CF04"/>
    <w:rsid w:val="46E4F714"/>
    <w:rsid w:val="46E7A6F7"/>
    <w:rsid w:val="46FA94FC"/>
    <w:rsid w:val="46FEF248"/>
    <w:rsid w:val="4701D264"/>
    <w:rsid w:val="47046AAD"/>
    <w:rsid w:val="470CA70F"/>
    <w:rsid w:val="470E2129"/>
    <w:rsid w:val="470E5FD2"/>
    <w:rsid w:val="471663B6"/>
    <w:rsid w:val="47257FFD"/>
    <w:rsid w:val="472A85E9"/>
    <w:rsid w:val="4752904B"/>
    <w:rsid w:val="4765B0E9"/>
    <w:rsid w:val="47686905"/>
    <w:rsid w:val="4768DBAE"/>
    <w:rsid w:val="476F3F3D"/>
    <w:rsid w:val="477A208F"/>
    <w:rsid w:val="478035F4"/>
    <w:rsid w:val="478BF3DB"/>
    <w:rsid w:val="478E2793"/>
    <w:rsid w:val="4791103B"/>
    <w:rsid w:val="479AEF5F"/>
    <w:rsid w:val="47A77362"/>
    <w:rsid w:val="47B7285F"/>
    <w:rsid w:val="48074B29"/>
    <w:rsid w:val="4825587B"/>
    <w:rsid w:val="482AF974"/>
    <w:rsid w:val="4833D0CF"/>
    <w:rsid w:val="48342857"/>
    <w:rsid w:val="483D5734"/>
    <w:rsid w:val="48431E4D"/>
    <w:rsid w:val="48509C40"/>
    <w:rsid w:val="4865B654"/>
    <w:rsid w:val="48809E90"/>
    <w:rsid w:val="488253B3"/>
    <w:rsid w:val="488F18F2"/>
    <w:rsid w:val="4891AC2D"/>
    <w:rsid w:val="48950482"/>
    <w:rsid w:val="48952402"/>
    <w:rsid w:val="489B9045"/>
    <w:rsid w:val="48AD7144"/>
    <w:rsid w:val="48C45C72"/>
    <w:rsid w:val="48C8DA88"/>
    <w:rsid w:val="48CE0B7B"/>
    <w:rsid w:val="48EBDFA1"/>
    <w:rsid w:val="48FE74AF"/>
    <w:rsid w:val="4909B5A6"/>
    <w:rsid w:val="490F8180"/>
    <w:rsid w:val="491A40ED"/>
    <w:rsid w:val="492A2376"/>
    <w:rsid w:val="492B3E8A"/>
    <w:rsid w:val="4943BBC3"/>
    <w:rsid w:val="495A769D"/>
    <w:rsid w:val="497B419E"/>
    <w:rsid w:val="49853BD8"/>
    <w:rsid w:val="4992147D"/>
    <w:rsid w:val="499DC71B"/>
    <w:rsid w:val="49B37B7E"/>
    <w:rsid w:val="49BC9AC4"/>
    <w:rsid w:val="49BF5EE9"/>
    <w:rsid w:val="49D918FA"/>
    <w:rsid w:val="49F03C10"/>
    <w:rsid w:val="4A144B44"/>
    <w:rsid w:val="4A24BA85"/>
    <w:rsid w:val="4A2ED59A"/>
    <w:rsid w:val="4A43EFC6"/>
    <w:rsid w:val="4A536F7F"/>
    <w:rsid w:val="4A5381BF"/>
    <w:rsid w:val="4A564B8F"/>
    <w:rsid w:val="4A58E66B"/>
    <w:rsid w:val="4A6C6AFD"/>
    <w:rsid w:val="4A6F6FFD"/>
    <w:rsid w:val="4A778FDA"/>
    <w:rsid w:val="4A7E0CC1"/>
    <w:rsid w:val="4A82C62F"/>
    <w:rsid w:val="4A8A9C89"/>
    <w:rsid w:val="4A8AD242"/>
    <w:rsid w:val="4A8D3472"/>
    <w:rsid w:val="4A8EB8B4"/>
    <w:rsid w:val="4A9E1809"/>
    <w:rsid w:val="4AAC7353"/>
    <w:rsid w:val="4AB68B2D"/>
    <w:rsid w:val="4AB9F521"/>
    <w:rsid w:val="4AE8483D"/>
    <w:rsid w:val="4AEA8E86"/>
    <w:rsid w:val="4B06B772"/>
    <w:rsid w:val="4B07363B"/>
    <w:rsid w:val="4B175B51"/>
    <w:rsid w:val="4B1D2348"/>
    <w:rsid w:val="4B1ED6D3"/>
    <w:rsid w:val="4B37112A"/>
    <w:rsid w:val="4B38A65E"/>
    <w:rsid w:val="4B3C37F5"/>
    <w:rsid w:val="4B4AF7DF"/>
    <w:rsid w:val="4B4F2690"/>
    <w:rsid w:val="4B56E88F"/>
    <w:rsid w:val="4B5ACF34"/>
    <w:rsid w:val="4B729A5D"/>
    <w:rsid w:val="4B751244"/>
    <w:rsid w:val="4B78D42F"/>
    <w:rsid w:val="4B7F04E0"/>
    <w:rsid w:val="4B85CD27"/>
    <w:rsid w:val="4B8F42DA"/>
    <w:rsid w:val="4BB5C325"/>
    <w:rsid w:val="4BBC2CE7"/>
    <w:rsid w:val="4BC2A74C"/>
    <w:rsid w:val="4BEFFEFF"/>
    <w:rsid w:val="4C139FAF"/>
    <w:rsid w:val="4C6CFDA1"/>
    <w:rsid w:val="4C6F57E8"/>
    <w:rsid w:val="4C7D2C18"/>
    <w:rsid w:val="4C7FC44D"/>
    <w:rsid w:val="4C95645B"/>
    <w:rsid w:val="4C9EBB29"/>
    <w:rsid w:val="4CB2F508"/>
    <w:rsid w:val="4CB3B252"/>
    <w:rsid w:val="4CB47252"/>
    <w:rsid w:val="4CBF4CBC"/>
    <w:rsid w:val="4CC08D6F"/>
    <w:rsid w:val="4CDB8BA8"/>
    <w:rsid w:val="4CEE892D"/>
    <w:rsid w:val="4CF67E18"/>
    <w:rsid w:val="4D0429F3"/>
    <w:rsid w:val="4D07BB3A"/>
    <w:rsid w:val="4D0C963C"/>
    <w:rsid w:val="4D11F7A7"/>
    <w:rsid w:val="4D1ACD85"/>
    <w:rsid w:val="4D3000BA"/>
    <w:rsid w:val="4D3E8CD7"/>
    <w:rsid w:val="4D4532D8"/>
    <w:rsid w:val="4D47D7DA"/>
    <w:rsid w:val="4D4E2D50"/>
    <w:rsid w:val="4D58EF73"/>
    <w:rsid w:val="4D695339"/>
    <w:rsid w:val="4D6B0AE9"/>
    <w:rsid w:val="4D7BB27E"/>
    <w:rsid w:val="4D7F3772"/>
    <w:rsid w:val="4D89F2B3"/>
    <w:rsid w:val="4D8EEBE0"/>
    <w:rsid w:val="4DAC9CAD"/>
    <w:rsid w:val="4DAF9336"/>
    <w:rsid w:val="4DB6F7FA"/>
    <w:rsid w:val="4DCAD6CC"/>
    <w:rsid w:val="4DEE7375"/>
    <w:rsid w:val="4DF2D612"/>
    <w:rsid w:val="4DF3B1F4"/>
    <w:rsid w:val="4DF4BC4A"/>
    <w:rsid w:val="4DFB0FCE"/>
    <w:rsid w:val="4E0D4D22"/>
    <w:rsid w:val="4E123370"/>
    <w:rsid w:val="4E210B6F"/>
    <w:rsid w:val="4E2C4BB0"/>
    <w:rsid w:val="4E2E7442"/>
    <w:rsid w:val="4E305C45"/>
    <w:rsid w:val="4E335C3A"/>
    <w:rsid w:val="4E37DFC5"/>
    <w:rsid w:val="4E55F8DB"/>
    <w:rsid w:val="4E69166A"/>
    <w:rsid w:val="4E7C1E39"/>
    <w:rsid w:val="4E7F57A5"/>
    <w:rsid w:val="4E932D0E"/>
    <w:rsid w:val="4E96449F"/>
    <w:rsid w:val="4EAB9B50"/>
    <w:rsid w:val="4EACE397"/>
    <w:rsid w:val="4EB006A8"/>
    <w:rsid w:val="4EBB138D"/>
    <w:rsid w:val="4EC29229"/>
    <w:rsid w:val="4EE2C0DD"/>
    <w:rsid w:val="4EF8AFFA"/>
    <w:rsid w:val="4F144AD7"/>
    <w:rsid w:val="4F17A93C"/>
    <w:rsid w:val="4F1E2903"/>
    <w:rsid w:val="4F249AD5"/>
    <w:rsid w:val="4F287909"/>
    <w:rsid w:val="4F2EABC4"/>
    <w:rsid w:val="4F314192"/>
    <w:rsid w:val="4F48909E"/>
    <w:rsid w:val="4F490E65"/>
    <w:rsid w:val="4F4CE5FE"/>
    <w:rsid w:val="4F4F4B8C"/>
    <w:rsid w:val="4F50FADF"/>
    <w:rsid w:val="4F56D419"/>
    <w:rsid w:val="4F59A850"/>
    <w:rsid w:val="4F624015"/>
    <w:rsid w:val="4F8AC81A"/>
    <w:rsid w:val="4F9299C1"/>
    <w:rsid w:val="4FBF0DCB"/>
    <w:rsid w:val="4FBF42D9"/>
    <w:rsid w:val="4FE724F9"/>
    <w:rsid w:val="4FF6F4BD"/>
    <w:rsid w:val="4FFAD97B"/>
    <w:rsid w:val="4FFDA787"/>
    <w:rsid w:val="4FFEBC5A"/>
    <w:rsid w:val="50039BCC"/>
    <w:rsid w:val="5003F156"/>
    <w:rsid w:val="502AB52A"/>
    <w:rsid w:val="502C2EC5"/>
    <w:rsid w:val="503405A2"/>
    <w:rsid w:val="5034D1AD"/>
    <w:rsid w:val="50436CB5"/>
    <w:rsid w:val="505C2D97"/>
    <w:rsid w:val="506F6FE7"/>
    <w:rsid w:val="5074ED0B"/>
    <w:rsid w:val="508534C5"/>
    <w:rsid w:val="50A129B0"/>
    <w:rsid w:val="50AFD098"/>
    <w:rsid w:val="50B32967"/>
    <w:rsid w:val="50B3D09B"/>
    <w:rsid w:val="50BFDDB2"/>
    <w:rsid w:val="50CBA51C"/>
    <w:rsid w:val="50D62AE1"/>
    <w:rsid w:val="50DB5BAE"/>
    <w:rsid w:val="50FE6AE6"/>
    <w:rsid w:val="510C0BCD"/>
    <w:rsid w:val="510CC327"/>
    <w:rsid w:val="5116EEF6"/>
    <w:rsid w:val="512AED61"/>
    <w:rsid w:val="514AB630"/>
    <w:rsid w:val="514B03D5"/>
    <w:rsid w:val="514FD887"/>
    <w:rsid w:val="51543801"/>
    <w:rsid w:val="5158CFA9"/>
    <w:rsid w:val="515BD3E4"/>
    <w:rsid w:val="515BDAAD"/>
    <w:rsid w:val="51659A5D"/>
    <w:rsid w:val="516AA769"/>
    <w:rsid w:val="518D7BBF"/>
    <w:rsid w:val="51A1A855"/>
    <w:rsid w:val="51A35DD7"/>
    <w:rsid w:val="51A362E8"/>
    <w:rsid w:val="51B40229"/>
    <w:rsid w:val="51B6987F"/>
    <w:rsid w:val="51B7E75C"/>
    <w:rsid w:val="51C56EA5"/>
    <w:rsid w:val="51C73173"/>
    <w:rsid w:val="51D1C69E"/>
    <w:rsid w:val="51D25D1B"/>
    <w:rsid w:val="51D3B176"/>
    <w:rsid w:val="51D5FE5F"/>
    <w:rsid w:val="51F148B4"/>
    <w:rsid w:val="5200BE51"/>
    <w:rsid w:val="52108119"/>
    <w:rsid w:val="52223C64"/>
    <w:rsid w:val="52279F32"/>
    <w:rsid w:val="522874DD"/>
    <w:rsid w:val="522BC782"/>
    <w:rsid w:val="522C388B"/>
    <w:rsid w:val="5259E30C"/>
    <w:rsid w:val="52765151"/>
    <w:rsid w:val="527C8600"/>
    <w:rsid w:val="527FBEF7"/>
    <w:rsid w:val="5288A71B"/>
    <w:rsid w:val="5294480E"/>
    <w:rsid w:val="529F0C4B"/>
    <w:rsid w:val="52C4AF54"/>
    <w:rsid w:val="52C5F441"/>
    <w:rsid w:val="52CD3323"/>
    <w:rsid w:val="52D4BB0B"/>
    <w:rsid w:val="52ED3C0D"/>
    <w:rsid w:val="52F47354"/>
    <w:rsid w:val="52F7877F"/>
    <w:rsid w:val="52FF5FC7"/>
    <w:rsid w:val="530923DB"/>
    <w:rsid w:val="5310E0D1"/>
    <w:rsid w:val="5315571B"/>
    <w:rsid w:val="5319AB6E"/>
    <w:rsid w:val="531C6398"/>
    <w:rsid w:val="532CF702"/>
    <w:rsid w:val="532FF6F1"/>
    <w:rsid w:val="533AF97A"/>
    <w:rsid w:val="5343CA3A"/>
    <w:rsid w:val="53493EA6"/>
    <w:rsid w:val="536F1A5A"/>
    <w:rsid w:val="537618EF"/>
    <w:rsid w:val="5382450A"/>
    <w:rsid w:val="538B6FDF"/>
    <w:rsid w:val="538FC234"/>
    <w:rsid w:val="539935FE"/>
    <w:rsid w:val="539D5FDB"/>
    <w:rsid w:val="53A36C7E"/>
    <w:rsid w:val="53E7736C"/>
    <w:rsid w:val="53E9C0D0"/>
    <w:rsid w:val="53F73127"/>
    <w:rsid w:val="53FF5494"/>
    <w:rsid w:val="54166A68"/>
    <w:rsid w:val="54376161"/>
    <w:rsid w:val="543FEA1F"/>
    <w:rsid w:val="54411016"/>
    <w:rsid w:val="5455CD74"/>
    <w:rsid w:val="546259F2"/>
    <w:rsid w:val="546AB9C9"/>
    <w:rsid w:val="5471BF4A"/>
    <w:rsid w:val="5475FDD9"/>
    <w:rsid w:val="548D998A"/>
    <w:rsid w:val="54966BED"/>
    <w:rsid w:val="54CFF874"/>
    <w:rsid w:val="54FD3A2D"/>
    <w:rsid w:val="54FE1D90"/>
    <w:rsid w:val="5507554B"/>
    <w:rsid w:val="5516FF5E"/>
    <w:rsid w:val="5519C12D"/>
    <w:rsid w:val="553B18EE"/>
    <w:rsid w:val="554A78C3"/>
    <w:rsid w:val="554CC3C4"/>
    <w:rsid w:val="555583CB"/>
    <w:rsid w:val="555B1974"/>
    <w:rsid w:val="55614FAC"/>
    <w:rsid w:val="55751B92"/>
    <w:rsid w:val="55AB95C3"/>
    <w:rsid w:val="55ADA1C7"/>
    <w:rsid w:val="55AF564A"/>
    <w:rsid w:val="55B7CC0A"/>
    <w:rsid w:val="55CB2CEB"/>
    <w:rsid w:val="55E538C0"/>
    <w:rsid w:val="55EE97A6"/>
    <w:rsid w:val="55F45D6D"/>
    <w:rsid w:val="5607F0FC"/>
    <w:rsid w:val="56122F3F"/>
    <w:rsid w:val="56252899"/>
    <w:rsid w:val="562D58A5"/>
    <w:rsid w:val="563229D0"/>
    <w:rsid w:val="564E689F"/>
    <w:rsid w:val="564EC921"/>
    <w:rsid w:val="564FB55A"/>
    <w:rsid w:val="565222C7"/>
    <w:rsid w:val="5658F4D3"/>
    <w:rsid w:val="56594497"/>
    <w:rsid w:val="565BAD66"/>
    <w:rsid w:val="565D5894"/>
    <w:rsid w:val="567247E8"/>
    <w:rsid w:val="567CF502"/>
    <w:rsid w:val="56823CDD"/>
    <w:rsid w:val="5695CF08"/>
    <w:rsid w:val="569FDA40"/>
    <w:rsid w:val="56A6B7B4"/>
    <w:rsid w:val="56AA3F8E"/>
    <w:rsid w:val="56B8ADA6"/>
    <w:rsid w:val="56C854C9"/>
    <w:rsid w:val="56CACC08"/>
    <w:rsid w:val="56E0B8B9"/>
    <w:rsid w:val="56E8B353"/>
    <w:rsid w:val="56EB1E7F"/>
    <w:rsid w:val="56FB6114"/>
    <w:rsid w:val="57017920"/>
    <w:rsid w:val="5722D962"/>
    <w:rsid w:val="5728F868"/>
    <w:rsid w:val="573B9555"/>
    <w:rsid w:val="5759F23D"/>
    <w:rsid w:val="57616020"/>
    <w:rsid w:val="5764B638"/>
    <w:rsid w:val="57711033"/>
    <w:rsid w:val="5786762A"/>
    <w:rsid w:val="5787848D"/>
    <w:rsid w:val="57A6F53C"/>
    <w:rsid w:val="57AA7115"/>
    <w:rsid w:val="57AF963A"/>
    <w:rsid w:val="57B0AEA8"/>
    <w:rsid w:val="57C87CF0"/>
    <w:rsid w:val="57EB3B18"/>
    <w:rsid w:val="5812CCF5"/>
    <w:rsid w:val="5821441A"/>
    <w:rsid w:val="582F182B"/>
    <w:rsid w:val="5830EC3E"/>
    <w:rsid w:val="584EBBFF"/>
    <w:rsid w:val="585D23AF"/>
    <w:rsid w:val="585F1EC2"/>
    <w:rsid w:val="586033F5"/>
    <w:rsid w:val="586104FA"/>
    <w:rsid w:val="587A851D"/>
    <w:rsid w:val="589E5CDC"/>
    <w:rsid w:val="58A5EE2C"/>
    <w:rsid w:val="58B12AD3"/>
    <w:rsid w:val="58BA50CA"/>
    <w:rsid w:val="58CB0D69"/>
    <w:rsid w:val="58DA828B"/>
    <w:rsid w:val="58DB9691"/>
    <w:rsid w:val="58E2128A"/>
    <w:rsid w:val="58E525AF"/>
    <w:rsid w:val="58E98991"/>
    <w:rsid w:val="58EC954F"/>
    <w:rsid w:val="58F08D96"/>
    <w:rsid w:val="58F4F720"/>
    <w:rsid w:val="5913500B"/>
    <w:rsid w:val="591932C1"/>
    <w:rsid w:val="5967DD9C"/>
    <w:rsid w:val="596BAEE8"/>
    <w:rsid w:val="596E2D72"/>
    <w:rsid w:val="5982BC44"/>
    <w:rsid w:val="59830CCE"/>
    <w:rsid w:val="59B1739C"/>
    <w:rsid w:val="59B26525"/>
    <w:rsid w:val="59B8BFA7"/>
    <w:rsid w:val="59BD5322"/>
    <w:rsid w:val="59C2AEEF"/>
    <w:rsid w:val="59C709D8"/>
    <w:rsid w:val="59C898BD"/>
    <w:rsid w:val="59C99A6C"/>
    <w:rsid w:val="59CB4D9C"/>
    <w:rsid w:val="59CF1237"/>
    <w:rsid w:val="59D279B3"/>
    <w:rsid w:val="59D9DC72"/>
    <w:rsid w:val="59DED13C"/>
    <w:rsid w:val="59E53E54"/>
    <w:rsid w:val="59EA80E4"/>
    <w:rsid w:val="59F236B7"/>
    <w:rsid w:val="5A0D11C7"/>
    <w:rsid w:val="5A13755C"/>
    <w:rsid w:val="5A1774C8"/>
    <w:rsid w:val="5A1AB0AB"/>
    <w:rsid w:val="5A232BA5"/>
    <w:rsid w:val="5A2343DC"/>
    <w:rsid w:val="5A2BCFA8"/>
    <w:rsid w:val="5A31126E"/>
    <w:rsid w:val="5A408319"/>
    <w:rsid w:val="5A43DACC"/>
    <w:rsid w:val="5A4BFF77"/>
    <w:rsid w:val="5A559393"/>
    <w:rsid w:val="5A5C3237"/>
    <w:rsid w:val="5A646EC6"/>
    <w:rsid w:val="5A79C41A"/>
    <w:rsid w:val="5A8BCDAC"/>
    <w:rsid w:val="5A91CED6"/>
    <w:rsid w:val="5AB7923A"/>
    <w:rsid w:val="5AC8679D"/>
    <w:rsid w:val="5ACBBC1D"/>
    <w:rsid w:val="5AD00B5F"/>
    <w:rsid w:val="5AD04877"/>
    <w:rsid w:val="5AEA11EC"/>
    <w:rsid w:val="5AECCFCC"/>
    <w:rsid w:val="5AFD41B3"/>
    <w:rsid w:val="5AFFE117"/>
    <w:rsid w:val="5B039121"/>
    <w:rsid w:val="5B0498B2"/>
    <w:rsid w:val="5B090DD6"/>
    <w:rsid w:val="5B0B5EB6"/>
    <w:rsid w:val="5B0DF4E0"/>
    <w:rsid w:val="5B1E7031"/>
    <w:rsid w:val="5B2697E2"/>
    <w:rsid w:val="5B296245"/>
    <w:rsid w:val="5B2EEE65"/>
    <w:rsid w:val="5B593EA1"/>
    <w:rsid w:val="5B6AF475"/>
    <w:rsid w:val="5B6FCB3A"/>
    <w:rsid w:val="5B793566"/>
    <w:rsid w:val="5B940F6A"/>
    <w:rsid w:val="5B955704"/>
    <w:rsid w:val="5BB2F511"/>
    <w:rsid w:val="5BDA3A70"/>
    <w:rsid w:val="5C03147A"/>
    <w:rsid w:val="5C04232A"/>
    <w:rsid w:val="5C10F07A"/>
    <w:rsid w:val="5C13044E"/>
    <w:rsid w:val="5C145C5C"/>
    <w:rsid w:val="5C1DCAE4"/>
    <w:rsid w:val="5C364B49"/>
    <w:rsid w:val="5C4A5804"/>
    <w:rsid w:val="5C59310D"/>
    <w:rsid w:val="5C819D54"/>
    <w:rsid w:val="5C8CAC5F"/>
    <w:rsid w:val="5C971C0D"/>
    <w:rsid w:val="5C9979A8"/>
    <w:rsid w:val="5CB5E836"/>
    <w:rsid w:val="5CBD74B0"/>
    <w:rsid w:val="5CC0E6A6"/>
    <w:rsid w:val="5CC23989"/>
    <w:rsid w:val="5CC9A1B0"/>
    <w:rsid w:val="5CCB411E"/>
    <w:rsid w:val="5CCF606A"/>
    <w:rsid w:val="5CD15CC2"/>
    <w:rsid w:val="5CD4AD99"/>
    <w:rsid w:val="5CD55F66"/>
    <w:rsid w:val="5CD9AAF6"/>
    <w:rsid w:val="5CE0C3B4"/>
    <w:rsid w:val="5CE3D748"/>
    <w:rsid w:val="5CE8E046"/>
    <w:rsid w:val="5CF3BFE8"/>
    <w:rsid w:val="5CFFD9C3"/>
    <w:rsid w:val="5D00B335"/>
    <w:rsid w:val="5D01F9EC"/>
    <w:rsid w:val="5D297A0B"/>
    <w:rsid w:val="5D2AA3E9"/>
    <w:rsid w:val="5D2DD8EC"/>
    <w:rsid w:val="5D321794"/>
    <w:rsid w:val="5D3CB6FB"/>
    <w:rsid w:val="5D43EC1E"/>
    <w:rsid w:val="5D5315D4"/>
    <w:rsid w:val="5D5EE586"/>
    <w:rsid w:val="5D687902"/>
    <w:rsid w:val="5D6C8261"/>
    <w:rsid w:val="5D6E0221"/>
    <w:rsid w:val="5D84B282"/>
    <w:rsid w:val="5D91E0D0"/>
    <w:rsid w:val="5DA2D0F0"/>
    <w:rsid w:val="5DCDBB0C"/>
    <w:rsid w:val="5DCE989C"/>
    <w:rsid w:val="5DD03979"/>
    <w:rsid w:val="5DD49702"/>
    <w:rsid w:val="5DDC7F2D"/>
    <w:rsid w:val="5DF16448"/>
    <w:rsid w:val="5E0BDAA6"/>
    <w:rsid w:val="5E144FAC"/>
    <w:rsid w:val="5E29021B"/>
    <w:rsid w:val="5E2DD870"/>
    <w:rsid w:val="5E492565"/>
    <w:rsid w:val="5E6E49BA"/>
    <w:rsid w:val="5E75F665"/>
    <w:rsid w:val="5E7FB3D0"/>
    <w:rsid w:val="5E8245B2"/>
    <w:rsid w:val="5E8A0A34"/>
    <w:rsid w:val="5E8E1757"/>
    <w:rsid w:val="5EA1FA5E"/>
    <w:rsid w:val="5EA6DC07"/>
    <w:rsid w:val="5EB0018B"/>
    <w:rsid w:val="5EB7E1B4"/>
    <w:rsid w:val="5ED0D55C"/>
    <w:rsid w:val="5EE4A7C5"/>
    <w:rsid w:val="5EFA5A8D"/>
    <w:rsid w:val="5F000B4E"/>
    <w:rsid w:val="5F058D7D"/>
    <w:rsid w:val="5F074872"/>
    <w:rsid w:val="5F303D78"/>
    <w:rsid w:val="5F320A15"/>
    <w:rsid w:val="5F3A03D6"/>
    <w:rsid w:val="5F3A1430"/>
    <w:rsid w:val="5F459BE6"/>
    <w:rsid w:val="5F5680A5"/>
    <w:rsid w:val="5F5FD010"/>
    <w:rsid w:val="5F6BFE0E"/>
    <w:rsid w:val="5F70C37E"/>
    <w:rsid w:val="5F756D98"/>
    <w:rsid w:val="5F77FBD8"/>
    <w:rsid w:val="5F80D722"/>
    <w:rsid w:val="5F841D3D"/>
    <w:rsid w:val="5FA1BC78"/>
    <w:rsid w:val="5FAC3267"/>
    <w:rsid w:val="5FB8775D"/>
    <w:rsid w:val="5FB8F471"/>
    <w:rsid w:val="5FBAD4D4"/>
    <w:rsid w:val="5FBCEEA3"/>
    <w:rsid w:val="5FBF5286"/>
    <w:rsid w:val="5FC3FB9A"/>
    <w:rsid w:val="5FC4B5F6"/>
    <w:rsid w:val="5FD25BA2"/>
    <w:rsid w:val="5FDD7DFC"/>
    <w:rsid w:val="5FE122E5"/>
    <w:rsid w:val="5FF21E20"/>
    <w:rsid w:val="5FFDFFE4"/>
    <w:rsid w:val="601153A4"/>
    <w:rsid w:val="601396BE"/>
    <w:rsid w:val="601D859E"/>
    <w:rsid w:val="6032E6E2"/>
    <w:rsid w:val="6039A396"/>
    <w:rsid w:val="603B1FC5"/>
    <w:rsid w:val="603E77C6"/>
    <w:rsid w:val="604E6A92"/>
    <w:rsid w:val="604E8222"/>
    <w:rsid w:val="6051689B"/>
    <w:rsid w:val="6056110C"/>
    <w:rsid w:val="606E80B6"/>
    <w:rsid w:val="607302F8"/>
    <w:rsid w:val="607E2DF6"/>
    <w:rsid w:val="6099C570"/>
    <w:rsid w:val="60A2A91B"/>
    <w:rsid w:val="60A7A61D"/>
    <w:rsid w:val="60D6CB85"/>
    <w:rsid w:val="60DDF2F0"/>
    <w:rsid w:val="60E0B729"/>
    <w:rsid w:val="60E23282"/>
    <w:rsid w:val="60EF3EC9"/>
    <w:rsid w:val="60F758E3"/>
    <w:rsid w:val="6100DC59"/>
    <w:rsid w:val="61131808"/>
    <w:rsid w:val="6115F0B3"/>
    <w:rsid w:val="6116CD92"/>
    <w:rsid w:val="61186F22"/>
    <w:rsid w:val="611D20E5"/>
    <w:rsid w:val="61205510"/>
    <w:rsid w:val="61259CE0"/>
    <w:rsid w:val="612CC465"/>
    <w:rsid w:val="612DA29D"/>
    <w:rsid w:val="613407B8"/>
    <w:rsid w:val="614CBDAC"/>
    <w:rsid w:val="616ACFD1"/>
    <w:rsid w:val="616F8B1B"/>
    <w:rsid w:val="61746D96"/>
    <w:rsid w:val="61866245"/>
    <w:rsid w:val="619DB605"/>
    <w:rsid w:val="61A03A8B"/>
    <w:rsid w:val="61B899AB"/>
    <w:rsid w:val="61CE69DF"/>
    <w:rsid w:val="61E0C1DD"/>
    <w:rsid w:val="61F72BF0"/>
    <w:rsid w:val="61F86C91"/>
    <w:rsid w:val="620E0C60"/>
    <w:rsid w:val="622704EA"/>
    <w:rsid w:val="6239C9CE"/>
    <w:rsid w:val="623B9735"/>
    <w:rsid w:val="624B3004"/>
    <w:rsid w:val="624DD628"/>
    <w:rsid w:val="624F53A7"/>
    <w:rsid w:val="6255863C"/>
    <w:rsid w:val="6259F9B4"/>
    <w:rsid w:val="626175B1"/>
    <w:rsid w:val="62618F77"/>
    <w:rsid w:val="626EE8BD"/>
    <w:rsid w:val="62848875"/>
    <w:rsid w:val="629BE65A"/>
    <w:rsid w:val="629D2164"/>
    <w:rsid w:val="629F8F93"/>
    <w:rsid w:val="62B1CC4A"/>
    <w:rsid w:val="62B8B7A8"/>
    <w:rsid w:val="62C1B22D"/>
    <w:rsid w:val="62CF886B"/>
    <w:rsid w:val="62D6D7F3"/>
    <w:rsid w:val="62E2666C"/>
    <w:rsid w:val="62E4C641"/>
    <w:rsid w:val="62ED75EB"/>
    <w:rsid w:val="63054E09"/>
    <w:rsid w:val="6318796E"/>
    <w:rsid w:val="63222FD7"/>
    <w:rsid w:val="63308060"/>
    <w:rsid w:val="63550B60"/>
    <w:rsid w:val="635D12DD"/>
    <w:rsid w:val="63624267"/>
    <w:rsid w:val="637F4BE2"/>
    <w:rsid w:val="639747D8"/>
    <w:rsid w:val="639AE7C2"/>
    <w:rsid w:val="639F239E"/>
    <w:rsid w:val="63A69446"/>
    <w:rsid w:val="63A7C4C9"/>
    <w:rsid w:val="63B445DA"/>
    <w:rsid w:val="63C6EFE5"/>
    <w:rsid w:val="63CE1094"/>
    <w:rsid w:val="63DC5E12"/>
    <w:rsid w:val="63E12AD2"/>
    <w:rsid w:val="63E2D58F"/>
    <w:rsid w:val="63E98E7D"/>
    <w:rsid w:val="63EBBDAF"/>
    <w:rsid w:val="63F1DD32"/>
    <w:rsid w:val="64036E52"/>
    <w:rsid w:val="640F34B1"/>
    <w:rsid w:val="64236F46"/>
    <w:rsid w:val="642433B1"/>
    <w:rsid w:val="64333F47"/>
    <w:rsid w:val="643A62AC"/>
    <w:rsid w:val="64546AB7"/>
    <w:rsid w:val="6458F1CB"/>
    <w:rsid w:val="6465952A"/>
    <w:rsid w:val="64668983"/>
    <w:rsid w:val="646776CC"/>
    <w:rsid w:val="646AFC36"/>
    <w:rsid w:val="647BA482"/>
    <w:rsid w:val="648ACBC0"/>
    <w:rsid w:val="648D648C"/>
    <w:rsid w:val="64AC8282"/>
    <w:rsid w:val="64AEC2EE"/>
    <w:rsid w:val="64B2C8B9"/>
    <w:rsid w:val="64BAEECF"/>
    <w:rsid w:val="64D6C9F7"/>
    <w:rsid w:val="64E1B262"/>
    <w:rsid w:val="64E42286"/>
    <w:rsid w:val="65145DB6"/>
    <w:rsid w:val="65307B0B"/>
    <w:rsid w:val="65334708"/>
    <w:rsid w:val="6542903C"/>
    <w:rsid w:val="6552F5F9"/>
    <w:rsid w:val="655C2B2B"/>
    <w:rsid w:val="655CEDC7"/>
    <w:rsid w:val="655DB23E"/>
    <w:rsid w:val="6562442F"/>
    <w:rsid w:val="65716606"/>
    <w:rsid w:val="65811A77"/>
    <w:rsid w:val="658B3D4B"/>
    <w:rsid w:val="65922192"/>
    <w:rsid w:val="659D9720"/>
    <w:rsid w:val="65ACBF8F"/>
    <w:rsid w:val="65B4EF77"/>
    <w:rsid w:val="65BB21F1"/>
    <w:rsid w:val="65BDF9E4"/>
    <w:rsid w:val="65C7CBCC"/>
    <w:rsid w:val="6602D2CA"/>
    <w:rsid w:val="6605CDA7"/>
    <w:rsid w:val="661E77A6"/>
    <w:rsid w:val="66376768"/>
    <w:rsid w:val="664C15E7"/>
    <w:rsid w:val="66556BD3"/>
    <w:rsid w:val="665F7513"/>
    <w:rsid w:val="66685DFA"/>
    <w:rsid w:val="6674E356"/>
    <w:rsid w:val="66AD7B7D"/>
    <w:rsid w:val="66B443D3"/>
    <w:rsid w:val="66B551DE"/>
    <w:rsid w:val="66C03EEE"/>
    <w:rsid w:val="66DE94F0"/>
    <w:rsid w:val="66E9DF42"/>
    <w:rsid w:val="66ED638F"/>
    <w:rsid w:val="6701C77B"/>
    <w:rsid w:val="67085668"/>
    <w:rsid w:val="670AB2DB"/>
    <w:rsid w:val="670F9F6C"/>
    <w:rsid w:val="671FDC26"/>
    <w:rsid w:val="67238023"/>
    <w:rsid w:val="672BC36C"/>
    <w:rsid w:val="673DCBBF"/>
    <w:rsid w:val="67489B63"/>
    <w:rsid w:val="674F818F"/>
    <w:rsid w:val="674FAF47"/>
    <w:rsid w:val="6752DAB6"/>
    <w:rsid w:val="675C906D"/>
    <w:rsid w:val="675CC7E0"/>
    <w:rsid w:val="676E2D41"/>
    <w:rsid w:val="676F6FF4"/>
    <w:rsid w:val="677719C9"/>
    <w:rsid w:val="677E3CD3"/>
    <w:rsid w:val="678FFBB5"/>
    <w:rsid w:val="67908AB1"/>
    <w:rsid w:val="67AA8D3E"/>
    <w:rsid w:val="67AABFE0"/>
    <w:rsid w:val="67ACE3B5"/>
    <w:rsid w:val="67B716E4"/>
    <w:rsid w:val="67BCC777"/>
    <w:rsid w:val="67BEB932"/>
    <w:rsid w:val="67BF45CD"/>
    <w:rsid w:val="67C4A1A6"/>
    <w:rsid w:val="67D04897"/>
    <w:rsid w:val="67D5BBD8"/>
    <w:rsid w:val="67E724AB"/>
    <w:rsid w:val="67E7DEBE"/>
    <w:rsid w:val="680A1A90"/>
    <w:rsid w:val="681043E8"/>
    <w:rsid w:val="6810446D"/>
    <w:rsid w:val="681260A7"/>
    <w:rsid w:val="68130BEB"/>
    <w:rsid w:val="68132D19"/>
    <w:rsid w:val="681F09FB"/>
    <w:rsid w:val="68334198"/>
    <w:rsid w:val="683E6BC7"/>
    <w:rsid w:val="6848B045"/>
    <w:rsid w:val="68597EF9"/>
    <w:rsid w:val="686A54B8"/>
    <w:rsid w:val="687FC993"/>
    <w:rsid w:val="68859DE8"/>
    <w:rsid w:val="68872D00"/>
    <w:rsid w:val="688ABB26"/>
    <w:rsid w:val="688EFD74"/>
    <w:rsid w:val="68C6DEE8"/>
    <w:rsid w:val="68DA2F93"/>
    <w:rsid w:val="68E25258"/>
    <w:rsid w:val="68F7B878"/>
    <w:rsid w:val="6914622F"/>
    <w:rsid w:val="69175CCB"/>
    <w:rsid w:val="692CDA73"/>
    <w:rsid w:val="69363F18"/>
    <w:rsid w:val="693E7BC1"/>
    <w:rsid w:val="6948080A"/>
    <w:rsid w:val="69603AC5"/>
    <w:rsid w:val="696FC81A"/>
    <w:rsid w:val="697C3BCE"/>
    <w:rsid w:val="699EE009"/>
    <w:rsid w:val="69A22FED"/>
    <w:rsid w:val="6A08D1AD"/>
    <w:rsid w:val="6A0C2772"/>
    <w:rsid w:val="6A10E136"/>
    <w:rsid w:val="6A121E09"/>
    <w:rsid w:val="6A1618FF"/>
    <w:rsid w:val="6A172420"/>
    <w:rsid w:val="6A172A20"/>
    <w:rsid w:val="6A1C3325"/>
    <w:rsid w:val="6A264AE5"/>
    <w:rsid w:val="6A361AE9"/>
    <w:rsid w:val="6A38F691"/>
    <w:rsid w:val="6A47D823"/>
    <w:rsid w:val="6A5E3965"/>
    <w:rsid w:val="6A6B572C"/>
    <w:rsid w:val="6A70ECA7"/>
    <w:rsid w:val="6A7903CE"/>
    <w:rsid w:val="6A816514"/>
    <w:rsid w:val="6A906348"/>
    <w:rsid w:val="6A9BF7B8"/>
    <w:rsid w:val="6A9E0881"/>
    <w:rsid w:val="6AA3393E"/>
    <w:rsid w:val="6AC0D87D"/>
    <w:rsid w:val="6AD077CC"/>
    <w:rsid w:val="6AE9BD5C"/>
    <w:rsid w:val="6AF1230D"/>
    <w:rsid w:val="6AFF71CB"/>
    <w:rsid w:val="6B057488"/>
    <w:rsid w:val="6B35D054"/>
    <w:rsid w:val="6B361174"/>
    <w:rsid w:val="6B3B914D"/>
    <w:rsid w:val="6B4322E4"/>
    <w:rsid w:val="6B597AF5"/>
    <w:rsid w:val="6B5B07AF"/>
    <w:rsid w:val="6B637A3A"/>
    <w:rsid w:val="6B63FFBE"/>
    <w:rsid w:val="6B8EFD50"/>
    <w:rsid w:val="6B9AA720"/>
    <w:rsid w:val="6B9B06A3"/>
    <w:rsid w:val="6BA76190"/>
    <w:rsid w:val="6BB4EC6E"/>
    <w:rsid w:val="6BB63644"/>
    <w:rsid w:val="6BCE9B39"/>
    <w:rsid w:val="6BE16D23"/>
    <w:rsid w:val="6BEE3626"/>
    <w:rsid w:val="6BEF6CED"/>
    <w:rsid w:val="6BF59D3A"/>
    <w:rsid w:val="6C05A132"/>
    <w:rsid w:val="6C0A69D5"/>
    <w:rsid w:val="6C2677DD"/>
    <w:rsid w:val="6C2ACDFB"/>
    <w:rsid w:val="6C2C1EE8"/>
    <w:rsid w:val="6C3628EC"/>
    <w:rsid w:val="6C47A924"/>
    <w:rsid w:val="6C62EFD2"/>
    <w:rsid w:val="6C6864AA"/>
    <w:rsid w:val="6CA74679"/>
    <w:rsid w:val="6CAD31D4"/>
    <w:rsid w:val="6CB8EF85"/>
    <w:rsid w:val="6CBB89FC"/>
    <w:rsid w:val="6CFA3448"/>
    <w:rsid w:val="6D0719E8"/>
    <w:rsid w:val="6D5551DA"/>
    <w:rsid w:val="6D6274C5"/>
    <w:rsid w:val="6D73C259"/>
    <w:rsid w:val="6D7A91ED"/>
    <w:rsid w:val="6D81A8EF"/>
    <w:rsid w:val="6D9214B2"/>
    <w:rsid w:val="6D9CBC07"/>
    <w:rsid w:val="6DA1F3DF"/>
    <w:rsid w:val="6DA388D4"/>
    <w:rsid w:val="6DA59648"/>
    <w:rsid w:val="6DA7F634"/>
    <w:rsid w:val="6DAA898A"/>
    <w:rsid w:val="6DB8C1E2"/>
    <w:rsid w:val="6DC50FDD"/>
    <w:rsid w:val="6DC7311D"/>
    <w:rsid w:val="6DD1F77F"/>
    <w:rsid w:val="6DD8C744"/>
    <w:rsid w:val="6DFA9018"/>
    <w:rsid w:val="6DFE05DF"/>
    <w:rsid w:val="6E0514A0"/>
    <w:rsid w:val="6E142052"/>
    <w:rsid w:val="6E1C5A31"/>
    <w:rsid w:val="6E2CBC46"/>
    <w:rsid w:val="6E35897E"/>
    <w:rsid w:val="6E4F4ADA"/>
    <w:rsid w:val="6E52492F"/>
    <w:rsid w:val="6E5BE5F8"/>
    <w:rsid w:val="6E5EEB45"/>
    <w:rsid w:val="6E6195E3"/>
    <w:rsid w:val="6E62F192"/>
    <w:rsid w:val="6E6B002D"/>
    <w:rsid w:val="6E6DDFAA"/>
    <w:rsid w:val="6E92F736"/>
    <w:rsid w:val="6E9EEB49"/>
    <w:rsid w:val="6EA32BA0"/>
    <w:rsid w:val="6EAFBC00"/>
    <w:rsid w:val="6EBF41D2"/>
    <w:rsid w:val="6ECC9937"/>
    <w:rsid w:val="6ECE9EDF"/>
    <w:rsid w:val="6EE6D4F1"/>
    <w:rsid w:val="6EF885D6"/>
    <w:rsid w:val="6F04B151"/>
    <w:rsid w:val="6F0D0FF6"/>
    <w:rsid w:val="6F2598D8"/>
    <w:rsid w:val="6F53EE72"/>
    <w:rsid w:val="6F5547B0"/>
    <w:rsid w:val="6F646F59"/>
    <w:rsid w:val="6F781390"/>
    <w:rsid w:val="6F7D7399"/>
    <w:rsid w:val="6F7E8903"/>
    <w:rsid w:val="6F85C2F2"/>
    <w:rsid w:val="6F90FA7C"/>
    <w:rsid w:val="6F94EC0A"/>
    <w:rsid w:val="6FA9BE85"/>
    <w:rsid w:val="6FADA092"/>
    <w:rsid w:val="6FB00E54"/>
    <w:rsid w:val="6FB097CE"/>
    <w:rsid w:val="6FD938ED"/>
    <w:rsid w:val="6FF616FC"/>
    <w:rsid w:val="6FFF0DA3"/>
    <w:rsid w:val="701DD718"/>
    <w:rsid w:val="703675B4"/>
    <w:rsid w:val="70486376"/>
    <w:rsid w:val="704B1E2F"/>
    <w:rsid w:val="70592E6F"/>
    <w:rsid w:val="705F3D7D"/>
    <w:rsid w:val="709E170A"/>
    <w:rsid w:val="70A53FA1"/>
    <w:rsid w:val="70A722B3"/>
    <w:rsid w:val="70A83967"/>
    <w:rsid w:val="70AB3E04"/>
    <w:rsid w:val="70F54092"/>
    <w:rsid w:val="70FAEFEA"/>
    <w:rsid w:val="71022564"/>
    <w:rsid w:val="7126F687"/>
    <w:rsid w:val="71328910"/>
    <w:rsid w:val="71493D65"/>
    <w:rsid w:val="714E975A"/>
    <w:rsid w:val="71616D16"/>
    <w:rsid w:val="7164397B"/>
    <w:rsid w:val="716DCEE4"/>
    <w:rsid w:val="7178E162"/>
    <w:rsid w:val="71A781AF"/>
    <w:rsid w:val="71B740E2"/>
    <w:rsid w:val="71B88B58"/>
    <w:rsid w:val="71CD0D35"/>
    <w:rsid w:val="71D4CD7D"/>
    <w:rsid w:val="71E1446B"/>
    <w:rsid w:val="71E3BA96"/>
    <w:rsid w:val="71E6B859"/>
    <w:rsid w:val="71E81410"/>
    <w:rsid w:val="71EEB5E7"/>
    <w:rsid w:val="71FB1FF2"/>
    <w:rsid w:val="71FC5FEB"/>
    <w:rsid w:val="71FF2BA6"/>
    <w:rsid w:val="7204F4E2"/>
    <w:rsid w:val="720BB596"/>
    <w:rsid w:val="721E5CFC"/>
    <w:rsid w:val="7224BAE4"/>
    <w:rsid w:val="72286A28"/>
    <w:rsid w:val="72345F5E"/>
    <w:rsid w:val="723671F8"/>
    <w:rsid w:val="723F677B"/>
    <w:rsid w:val="7242C8CC"/>
    <w:rsid w:val="724A752D"/>
    <w:rsid w:val="7255281B"/>
    <w:rsid w:val="727091FC"/>
    <w:rsid w:val="72711CAD"/>
    <w:rsid w:val="72764CAF"/>
    <w:rsid w:val="727DFDF0"/>
    <w:rsid w:val="728A2199"/>
    <w:rsid w:val="728DBC7D"/>
    <w:rsid w:val="729A75C3"/>
    <w:rsid w:val="729CB301"/>
    <w:rsid w:val="72BFC358"/>
    <w:rsid w:val="72D08880"/>
    <w:rsid w:val="72D38928"/>
    <w:rsid w:val="72D43F8B"/>
    <w:rsid w:val="7308037E"/>
    <w:rsid w:val="7308474D"/>
    <w:rsid w:val="73172177"/>
    <w:rsid w:val="73176791"/>
    <w:rsid w:val="73344EEE"/>
    <w:rsid w:val="733476C6"/>
    <w:rsid w:val="733B1030"/>
    <w:rsid w:val="735D28D2"/>
    <w:rsid w:val="737EDB5E"/>
    <w:rsid w:val="737F4343"/>
    <w:rsid w:val="7383072C"/>
    <w:rsid w:val="7386488F"/>
    <w:rsid w:val="738D40D3"/>
    <w:rsid w:val="73991D31"/>
    <w:rsid w:val="73AFAA39"/>
    <w:rsid w:val="73B3FCE4"/>
    <w:rsid w:val="73BBF208"/>
    <w:rsid w:val="73BC488C"/>
    <w:rsid w:val="73C5C05B"/>
    <w:rsid w:val="73DC2122"/>
    <w:rsid w:val="73E77882"/>
    <w:rsid w:val="73F6F05B"/>
    <w:rsid w:val="74256168"/>
    <w:rsid w:val="742C2555"/>
    <w:rsid w:val="743629F8"/>
    <w:rsid w:val="743C9FAE"/>
    <w:rsid w:val="74408FED"/>
    <w:rsid w:val="7451F324"/>
    <w:rsid w:val="7459DA2C"/>
    <w:rsid w:val="745FDB3F"/>
    <w:rsid w:val="74642A4F"/>
    <w:rsid w:val="746FFB4C"/>
    <w:rsid w:val="7470E91E"/>
    <w:rsid w:val="74739676"/>
    <w:rsid w:val="748811C8"/>
    <w:rsid w:val="748C1513"/>
    <w:rsid w:val="74963BCE"/>
    <w:rsid w:val="74A44EFF"/>
    <w:rsid w:val="74A746E5"/>
    <w:rsid w:val="74C43DCB"/>
    <w:rsid w:val="74D770BA"/>
    <w:rsid w:val="74E23ABC"/>
    <w:rsid w:val="74E8C98E"/>
    <w:rsid w:val="74F553E7"/>
    <w:rsid w:val="74FCFAB0"/>
    <w:rsid w:val="75138B96"/>
    <w:rsid w:val="752A9839"/>
    <w:rsid w:val="7541B502"/>
    <w:rsid w:val="754B77C0"/>
    <w:rsid w:val="7555162F"/>
    <w:rsid w:val="75583BD8"/>
    <w:rsid w:val="755E32C9"/>
    <w:rsid w:val="756C78AF"/>
    <w:rsid w:val="75719260"/>
    <w:rsid w:val="758789A9"/>
    <w:rsid w:val="758A079D"/>
    <w:rsid w:val="75925766"/>
    <w:rsid w:val="75A100C6"/>
    <w:rsid w:val="75A2A3ED"/>
    <w:rsid w:val="75B22E6A"/>
    <w:rsid w:val="75B62FEF"/>
    <w:rsid w:val="75C22948"/>
    <w:rsid w:val="75D0F7DE"/>
    <w:rsid w:val="75EFE85E"/>
    <w:rsid w:val="75FCBD09"/>
    <w:rsid w:val="7603AF9E"/>
    <w:rsid w:val="7604641A"/>
    <w:rsid w:val="7609EFF3"/>
    <w:rsid w:val="76235810"/>
    <w:rsid w:val="762CFC1E"/>
    <w:rsid w:val="7630AD8A"/>
    <w:rsid w:val="763388E1"/>
    <w:rsid w:val="7643C2FA"/>
    <w:rsid w:val="764A200B"/>
    <w:rsid w:val="764E35BE"/>
    <w:rsid w:val="764F5DAA"/>
    <w:rsid w:val="764F6531"/>
    <w:rsid w:val="767865A9"/>
    <w:rsid w:val="768B25BF"/>
    <w:rsid w:val="76A8EE75"/>
    <w:rsid w:val="76AB9A95"/>
    <w:rsid w:val="76B14567"/>
    <w:rsid w:val="76B33812"/>
    <w:rsid w:val="76B4019D"/>
    <w:rsid w:val="76B8D38C"/>
    <w:rsid w:val="76E1B85E"/>
    <w:rsid w:val="7701E134"/>
    <w:rsid w:val="770B50CD"/>
    <w:rsid w:val="77204A5D"/>
    <w:rsid w:val="77234D32"/>
    <w:rsid w:val="7739BC4E"/>
    <w:rsid w:val="77627934"/>
    <w:rsid w:val="7777FA14"/>
    <w:rsid w:val="77799522"/>
    <w:rsid w:val="77940187"/>
    <w:rsid w:val="77A5E54D"/>
    <w:rsid w:val="77B75B38"/>
    <w:rsid w:val="77B83A6A"/>
    <w:rsid w:val="77DFEF6B"/>
    <w:rsid w:val="77F0D55E"/>
    <w:rsid w:val="7839B339"/>
    <w:rsid w:val="7840714B"/>
    <w:rsid w:val="784A9278"/>
    <w:rsid w:val="7854DD07"/>
    <w:rsid w:val="78584CB2"/>
    <w:rsid w:val="786DCF4F"/>
    <w:rsid w:val="787BF924"/>
    <w:rsid w:val="78A69CF1"/>
    <w:rsid w:val="78A81575"/>
    <w:rsid w:val="78A94B9C"/>
    <w:rsid w:val="78B6C88E"/>
    <w:rsid w:val="78B9C647"/>
    <w:rsid w:val="78BC75D2"/>
    <w:rsid w:val="78C125DA"/>
    <w:rsid w:val="78E19478"/>
    <w:rsid w:val="78E652C7"/>
    <w:rsid w:val="78F87FA8"/>
    <w:rsid w:val="7910CF08"/>
    <w:rsid w:val="79172A4F"/>
    <w:rsid w:val="791A3732"/>
    <w:rsid w:val="79236FD3"/>
    <w:rsid w:val="792D2D1C"/>
    <w:rsid w:val="7933EC9D"/>
    <w:rsid w:val="7940D03D"/>
    <w:rsid w:val="795030D7"/>
    <w:rsid w:val="79585B64"/>
    <w:rsid w:val="79721148"/>
    <w:rsid w:val="79938C34"/>
    <w:rsid w:val="79A3725F"/>
    <w:rsid w:val="79C46722"/>
    <w:rsid w:val="79D556D3"/>
    <w:rsid w:val="79D9A8FB"/>
    <w:rsid w:val="79DAE473"/>
    <w:rsid w:val="79E39FC5"/>
    <w:rsid w:val="79E5F558"/>
    <w:rsid w:val="79E734E8"/>
    <w:rsid w:val="79E937FA"/>
    <w:rsid w:val="7A0CA6DB"/>
    <w:rsid w:val="7A249DC8"/>
    <w:rsid w:val="7A3CE80B"/>
    <w:rsid w:val="7A58B22A"/>
    <w:rsid w:val="7A71CFE0"/>
    <w:rsid w:val="7A941CF5"/>
    <w:rsid w:val="7A94B273"/>
    <w:rsid w:val="7AB470E9"/>
    <w:rsid w:val="7AD59A70"/>
    <w:rsid w:val="7AD6881C"/>
    <w:rsid w:val="7AE828F4"/>
    <w:rsid w:val="7AFABDE1"/>
    <w:rsid w:val="7AFB4B2D"/>
    <w:rsid w:val="7B1C3402"/>
    <w:rsid w:val="7B31538F"/>
    <w:rsid w:val="7B494BAC"/>
    <w:rsid w:val="7B4F122C"/>
    <w:rsid w:val="7B4FCC05"/>
    <w:rsid w:val="7B609CB6"/>
    <w:rsid w:val="7B86A79F"/>
    <w:rsid w:val="7B87CC8F"/>
    <w:rsid w:val="7B8AB77D"/>
    <w:rsid w:val="7B8ED2E0"/>
    <w:rsid w:val="7BA9E1ED"/>
    <w:rsid w:val="7BB89AA8"/>
    <w:rsid w:val="7BBD5ED2"/>
    <w:rsid w:val="7BC19A98"/>
    <w:rsid w:val="7BC677F3"/>
    <w:rsid w:val="7BD67D95"/>
    <w:rsid w:val="7BDDA720"/>
    <w:rsid w:val="7BEDAD99"/>
    <w:rsid w:val="7C04B387"/>
    <w:rsid w:val="7C0594E3"/>
    <w:rsid w:val="7C0FC8CD"/>
    <w:rsid w:val="7C18C84A"/>
    <w:rsid w:val="7C1EEC38"/>
    <w:rsid w:val="7C2E3E90"/>
    <w:rsid w:val="7C3CC39C"/>
    <w:rsid w:val="7C56E288"/>
    <w:rsid w:val="7C5E36DC"/>
    <w:rsid w:val="7C6179A6"/>
    <w:rsid w:val="7C624BB3"/>
    <w:rsid w:val="7C7016DD"/>
    <w:rsid w:val="7C8C0F8F"/>
    <w:rsid w:val="7CAB23DB"/>
    <w:rsid w:val="7CABE207"/>
    <w:rsid w:val="7CB065C2"/>
    <w:rsid w:val="7CB2C970"/>
    <w:rsid w:val="7CB4F042"/>
    <w:rsid w:val="7CB5EE1E"/>
    <w:rsid w:val="7CBFE295"/>
    <w:rsid w:val="7CD2293A"/>
    <w:rsid w:val="7CDB77C2"/>
    <w:rsid w:val="7D0ACE77"/>
    <w:rsid w:val="7D439C29"/>
    <w:rsid w:val="7D52B02F"/>
    <w:rsid w:val="7D6CA4D9"/>
    <w:rsid w:val="7D766D4B"/>
    <w:rsid w:val="7D99E90C"/>
    <w:rsid w:val="7DA32CEB"/>
    <w:rsid w:val="7DB20184"/>
    <w:rsid w:val="7DC4366C"/>
    <w:rsid w:val="7DD3F7D5"/>
    <w:rsid w:val="7DD8EED9"/>
    <w:rsid w:val="7DD9F35B"/>
    <w:rsid w:val="7E0169CB"/>
    <w:rsid w:val="7E05F8CB"/>
    <w:rsid w:val="7E09296E"/>
    <w:rsid w:val="7E09BBA8"/>
    <w:rsid w:val="7E178ADC"/>
    <w:rsid w:val="7E18CAD1"/>
    <w:rsid w:val="7E1D13EF"/>
    <w:rsid w:val="7E20D620"/>
    <w:rsid w:val="7E2386F7"/>
    <w:rsid w:val="7E25994A"/>
    <w:rsid w:val="7E2B2BD8"/>
    <w:rsid w:val="7E4F51CF"/>
    <w:rsid w:val="7E6F548E"/>
    <w:rsid w:val="7E79278F"/>
    <w:rsid w:val="7E866E9C"/>
    <w:rsid w:val="7E8A648C"/>
    <w:rsid w:val="7E8C01C6"/>
    <w:rsid w:val="7E911ABB"/>
    <w:rsid w:val="7E977678"/>
    <w:rsid w:val="7E980434"/>
    <w:rsid w:val="7E9C7BCC"/>
    <w:rsid w:val="7E9F2F4D"/>
    <w:rsid w:val="7EAD1C1A"/>
    <w:rsid w:val="7EAE5887"/>
    <w:rsid w:val="7EBF742F"/>
    <w:rsid w:val="7EC0FDE2"/>
    <w:rsid w:val="7EC5026C"/>
    <w:rsid w:val="7EC83303"/>
    <w:rsid w:val="7EDF182B"/>
    <w:rsid w:val="7EE37B7E"/>
    <w:rsid w:val="7EE3A75F"/>
    <w:rsid w:val="7EE6C40E"/>
    <w:rsid w:val="7EEC4B8F"/>
    <w:rsid w:val="7EF1AC0D"/>
    <w:rsid w:val="7EF9541B"/>
    <w:rsid w:val="7F23B5E2"/>
    <w:rsid w:val="7F297701"/>
    <w:rsid w:val="7F309C3E"/>
    <w:rsid w:val="7F31355D"/>
    <w:rsid w:val="7F34B80B"/>
    <w:rsid w:val="7F395D9A"/>
    <w:rsid w:val="7F4DA52C"/>
    <w:rsid w:val="7F51E0D3"/>
    <w:rsid w:val="7F62534F"/>
    <w:rsid w:val="7F78E1C3"/>
    <w:rsid w:val="7F7DE64B"/>
    <w:rsid w:val="7F8EE144"/>
    <w:rsid w:val="7FB3C9BF"/>
    <w:rsid w:val="7FC8CD18"/>
    <w:rsid w:val="7FCC5859"/>
    <w:rsid w:val="7FCD3445"/>
    <w:rsid w:val="7FDC4C26"/>
    <w:rsid w:val="7FE76FD8"/>
    <w:rsid w:val="7FE82FAB"/>
    <w:rsid w:val="7FECBEFF"/>
    <w:rsid w:val="7FF847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AFE087"/>
  <w15:docId w15:val="{0425602A-8059-462C-8012-42FB52C857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E08EE"/>
    <w:pPr>
      <w:spacing w:after="5" w:line="249" w:lineRule="auto"/>
      <w:ind w:left="821" w:hanging="10"/>
    </w:pPr>
    <w:rPr>
      <w:rFonts w:ascii="Arial" w:eastAsia="Arial" w:hAnsi="Arial" w:cs="Arial"/>
      <w:color w:val="000000"/>
      <w:sz w:val="22"/>
    </w:rPr>
  </w:style>
  <w:style w:type="paragraph" w:styleId="Heading1">
    <w:name w:val="heading 1"/>
    <w:next w:val="Normal"/>
    <w:link w:val="Heading1Char"/>
    <w:uiPriority w:val="9"/>
    <w:qFormat/>
    <w:pPr>
      <w:keepNext/>
      <w:keepLines/>
      <w:spacing w:after="88" w:line="259" w:lineRule="auto"/>
      <w:ind w:left="101" w:hanging="10"/>
      <w:outlineLvl w:val="0"/>
    </w:pPr>
    <w:rPr>
      <w:rFonts w:ascii="Arial" w:eastAsia="Arial" w:hAnsi="Arial" w:cs="Arial"/>
      <w:b/>
      <w:color w:val="365F91"/>
      <w:sz w:val="28"/>
    </w:rPr>
  </w:style>
  <w:style w:type="paragraph" w:styleId="Heading2">
    <w:name w:val="heading 2"/>
    <w:next w:val="Normal"/>
    <w:link w:val="Heading2Char"/>
    <w:uiPriority w:val="9"/>
    <w:unhideWhenUsed/>
    <w:qFormat/>
    <w:pPr>
      <w:keepNext/>
      <w:keepLines/>
      <w:spacing w:after="105" w:line="259" w:lineRule="auto"/>
      <w:ind w:left="101" w:hanging="10"/>
      <w:outlineLvl w:val="1"/>
    </w:pPr>
    <w:rPr>
      <w:rFonts w:ascii="Arial" w:eastAsia="Arial" w:hAnsi="Arial" w:cs="Arial"/>
      <w:b/>
      <w:color w:val="4F81BD"/>
      <w:sz w:val="26"/>
    </w:rPr>
  </w:style>
  <w:style w:type="paragraph" w:styleId="Heading3">
    <w:name w:val="heading 3"/>
    <w:next w:val="Normal"/>
    <w:link w:val="Heading3Char"/>
    <w:uiPriority w:val="9"/>
    <w:unhideWhenUsed/>
    <w:qFormat/>
    <w:pPr>
      <w:keepNext/>
      <w:keepLines/>
      <w:spacing w:after="5" w:line="249" w:lineRule="auto"/>
      <w:ind w:left="101" w:hanging="10"/>
      <w:outlineLvl w:val="2"/>
    </w:pPr>
    <w:rPr>
      <w:rFonts w:ascii="Arial" w:eastAsia="Arial" w:hAnsi="Arial" w:cs="Arial"/>
      <w:b/>
      <w:color w:val="000000"/>
      <w:sz w:val="22"/>
    </w:rPr>
  </w:style>
  <w:style w:type="paragraph" w:styleId="Heading4">
    <w:name w:val="heading 4"/>
    <w:next w:val="Normal"/>
    <w:link w:val="Heading4Char"/>
    <w:uiPriority w:val="9"/>
    <w:unhideWhenUsed/>
    <w:qFormat/>
    <w:pPr>
      <w:keepNext/>
      <w:keepLines/>
      <w:spacing w:after="5" w:line="249" w:lineRule="auto"/>
      <w:ind w:left="101" w:hanging="10"/>
      <w:outlineLvl w:val="3"/>
    </w:pPr>
    <w:rPr>
      <w:rFonts w:ascii="Arial" w:eastAsia="Arial" w:hAnsi="Arial" w:cs="Arial"/>
      <w:b/>
      <w:color w:val="000000"/>
      <w:sz w:val="22"/>
    </w:rPr>
  </w:style>
  <w:style w:type="paragraph" w:styleId="Heading5">
    <w:name w:val="heading 5"/>
    <w:next w:val="Normal"/>
    <w:link w:val="Heading5Char"/>
    <w:uiPriority w:val="9"/>
    <w:unhideWhenUsed/>
    <w:qFormat/>
    <w:pPr>
      <w:keepNext/>
      <w:keepLines/>
      <w:spacing w:after="5" w:line="249" w:lineRule="auto"/>
      <w:ind w:left="101" w:hanging="10"/>
      <w:outlineLvl w:val="4"/>
    </w:pPr>
    <w:rPr>
      <w:rFonts w:ascii="Arial" w:eastAsia="Arial" w:hAnsi="Arial" w:cs="Arial"/>
      <w:b/>
      <w:color w:val="000000"/>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Arial" w:eastAsia="Arial" w:hAnsi="Arial" w:cs="Arial"/>
      <w:b/>
      <w:color w:val="4F81BD"/>
      <w:sz w:val="26"/>
    </w:rPr>
  </w:style>
  <w:style w:type="character" w:customStyle="1" w:styleId="Heading1Char">
    <w:name w:val="Heading 1 Char"/>
    <w:link w:val="Heading1"/>
    <w:rPr>
      <w:rFonts w:ascii="Arial" w:eastAsia="Arial" w:hAnsi="Arial" w:cs="Arial"/>
      <w:b/>
      <w:color w:val="365F91"/>
      <w:sz w:val="28"/>
    </w:rPr>
  </w:style>
  <w:style w:type="character" w:customStyle="1" w:styleId="Heading4Char">
    <w:name w:val="Heading 4 Char"/>
    <w:link w:val="Heading4"/>
    <w:rPr>
      <w:rFonts w:ascii="Arial" w:eastAsia="Arial" w:hAnsi="Arial" w:cs="Arial"/>
      <w:b/>
      <w:color w:val="000000"/>
      <w:sz w:val="22"/>
    </w:rPr>
  </w:style>
  <w:style w:type="character" w:customStyle="1" w:styleId="Heading5Char">
    <w:name w:val="Heading 5 Char"/>
    <w:link w:val="Heading5"/>
    <w:rPr>
      <w:rFonts w:ascii="Arial" w:eastAsia="Arial" w:hAnsi="Arial" w:cs="Arial"/>
      <w:b/>
      <w:color w:val="000000"/>
      <w:sz w:val="22"/>
    </w:rPr>
  </w:style>
  <w:style w:type="character" w:customStyle="1" w:styleId="Heading3Char">
    <w:name w:val="Heading 3 Char"/>
    <w:link w:val="Heading3"/>
    <w:uiPriority w:val="9"/>
    <w:rPr>
      <w:rFonts w:ascii="Arial" w:eastAsia="Arial" w:hAnsi="Arial" w:cs="Arial"/>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semiHidden/>
    <w:unhideWhenUsed/>
    <w:rsid w:val="006E48D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E48D2"/>
    <w:rPr>
      <w:rFonts w:ascii="Arial" w:eastAsia="Arial" w:hAnsi="Arial" w:cs="Arial"/>
      <w:color w:val="000000"/>
      <w:sz w:val="22"/>
    </w:rPr>
  </w:style>
  <w:style w:type="paragraph" w:styleId="Footer">
    <w:name w:val="footer"/>
    <w:basedOn w:val="Normal"/>
    <w:link w:val="FooterChar"/>
    <w:uiPriority w:val="99"/>
    <w:semiHidden/>
    <w:unhideWhenUsed/>
    <w:rsid w:val="008D50A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D50A3"/>
    <w:rPr>
      <w:rFonts w:ascii="Arial" w:eastAsia="Arial" w:hAnsi="Arial" w:cs="Arial"/>
      <w:color w:val="000000"/>
      <w:sz w:val="22"/>
    </w:rPr>
  </w:style>
  <w:style w:type="paragraph" w:styleId="ListParagraph">
    <w:name w:val="List Paragraph"/>
    <w:basedOn w:val="Normal"/>
    <w:uiPriority w:val="34"/>
    <w:qFormat/>
    <w:rsid w:val="004B3899"/>
    <w:pPr>
      <w:spacing w:after="160" w:line="278" w:lineRule="auto"/>
      <w:ind w:left="720" w:firstLine="0"/>
      <w:contextualSpacing/>
    </w:pPr>
    <w:rPr>
      <w:rFonts w:asciiTheme="minorHAnsi" w:eastAsiaTheme="minorHAnsi" w:hAnsiTheme="minorHAnsi" w:cstheme="minorBidi"/>
      <w:color w:val="auto"/>
      <w:sz w:val="24"/>
    </w:rPr>
  </w:style>
  <w:style w:type="character" w:styleId="CommentReference">
    <w:name w:val="annotation reference"/>
    <w:rsid w:val="00E858CD"/>
    <w:rPr>
      <w:sz w:val="16"/>
      <w:szCs w:val="16"/>
    </w:rPr>
  </w:style>
  <w:style w:type="paragraph" w:styleId="CommentText">
    <w:name w:val="annotation text"/>
    <w:basedOn w:val="Normal"/>
    <w:link w:val="CommentTextChar"/>
    <w:rsid w:val="00E858CD"/>
    <w:pPr>
      <w:widowControl w:val="0"/>
      <w:spacing w:after="0" w:line="240" w:lineRule="auto"/>
      <w:ind w:left="0" w:firstLine="0"/>
    </w:pPr>
    <w:rPr>
      <w:rFonts w:ascii="Times New Roman" w:eastAsia="Times New Roman" w:hAnsi="Times New Roman" w:cs="Times New Roman"/>
      <w:color w:val="auto"/>
      <w:kern w:val="0"/>
      <w:sz w:val="20"/>
      <w:szCs w:val="20"/>
      <w14:ligatures w14:val="none"/>
    </w:rPr>
  </w:style>
  <w:style w:type="character" w:customStyle="1" w:styleId="CommentTextChar">
    <w:name w:val="Comment Text Char"/>
    <w:basedOn w:val="DefaultParagraphFont"/>
    <w:link w:val="CommentText"/>
    <w:rsid w:val="00E858CD"/>
    <w:rPr>
      <w:rFonts w:ascii="Times New Roman" w:eastAsia="Times New Roman" w:hAnsi="Times New Roman" w:cs="Times New Roman"/>
      <w:kern w:val="0"/>
      <w:sz w:val="20"/>
      <w:szCs w:val="20"/>
      <w14:ligatures w14:val="none"/>
    </w:rPr>
  </w:style>
  <w:style w:type="character" w:customStyle="1" w:styleId="normaltextrun">
    <w:name w:val="normaltextrun"/>
    <w:basedOn w:val="DefaultParagraphFont"/>
    <w:rsid w:val="00E858CD"/>
  </w:style>
  <w:style w:type="paragraph" w:styleId="Revision">
    <w:name w:val="Revision"/>
    <w:hidden/>
    <w:uiPriority w:val="99"/>
    <w:semiHidden/>
    <w:rsid w:val="0073708B"/>
    <w:pPr>
      <w:spacing w:after="0" w:line="240" w:lineRule="auto"/>
    </w:pPr>
    <w:rPr>
      <w:rFonts w:ascii="Arial" w:eastAsia="Arial" w:hAnsi="Arial" w:cs="Arial"/>
      <w:color w:val="000000"/>
      <w:sz w:val="22"/>
    </w:rPr>
  </w:style>
  <w:style w:type="character" w:styleId="Hyperlink">
    <w:name w:val="Hyperlink"/>
    <w:basedOn w:val="DefaultParagraphFont"/>
    <w:uiPriority w:val="99"/>
    <w:unhideWhenUsed/>
    <w:rsid w:val="001F7416"/>
    <w:rPr>
      <w:color w:val="467886" w:themeColor="hyperlink"/>
      <w:u w:val="single"/>
    </w:rPr>
  </w:style>
  <w:style w:type="character" w:styleId="UnresolvedMention">
    <w:name w:val="Unresolved Mention"/>
    <w:basedOn w:val="DefaultParagraphFont"/>
    <w:uiPriority w:val="99"/>
    <w:semiHidden/>
    <w:unhideWhenUsed/>
    <w:rsid w:val="001F7416"/>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E7355"/>
    <w:pPr>
      <w:widowControl/>
      <w:spacing w:after="5"/>
      <w:ind w:left="821" w:hanging="10"/>
    </w:pPr>
    <w:rPr>
      <w:rFonts w:ascii="Arial" w:eastAsia="Arial" w:hAnsi="Arial" w:cs="Arial"/>
      <w:b/>
      <w:bCs/>
      <w:color w:val="000000"/>
      <w:kern w:val="2"/>
      <w14:ligatures w14:val="standardContextual"/>
    </w:rPr>
  </w:style>
  <w:style w:type="character" w:customStyle="1" w:styleId="CommentSubjectChar">
    <w:name w:val="Comment Subject Char"/>
    <w:basedOn w:val="CommentTextChar"/>
    <w:link w:val="CommentSubject"/>
    <w:uiPriority w:val="99"/>
    <w:semiHidden/>
    <w:rsid w:val="001E7355"/>
    <w:rPr>
      <w:rFonts w:ascii="Arial" w:eastAsia="Arial" w:hAnsi="Arial" w:cs="Arial"/>
      <w:b/>
      <w:bCs/>
      <w:color w:val="000000"/>
      <w:kern w:val="0"/>
      <w:sz w:val="20"/>
      <w:szCs w:val="20"/>
      <w14:ligatures w14:val="none"/>
    </w:rPr>
  </w:style>
  <w:style w:type="paragraph" w:customStyle="1" w:styleId="TableParagraph">
    <w:name w:val="Table Paragraph"/>
    <w:basedOn w:val="Normal"/>
    <w:uiPriority w:val="1"/>
    <w:qFormat/>
    <w:rsid w:val="004E3650"/>
    <w:pPr>
      <w:widowControl w:val="0"/>
      <w:autoSpaceDE w:val="0"/>
      <w:autoSpaceDN w:val="0"/>
      <w:spacing w:after="0" w:line="240" w:lineRule="auto"/>
      <w:ind w:left="0" w:firstLine="0"/>
    </w:pPr>
    <w:rPr>
      <w:rFonts w:ascii="Times New Roman" w:eastAsia="Times New Roman" w:hAnsi="Times New Roman" w:cs="Times New Roman"/>
      <w:color w:val="auto"/>
      <w:kern w:val="0"/>
      <w:szCs w:val="22"/>
      <w:lang w:bidi="en-US"/>
      <w14:ligatures w14:val="none"/>
    </w:rPr>
  </w:style>
  <w:style w:type="table" w:customStyle="1" w:styleId="TableGrid1">
    <w:name w:val="Table Grid1"/>
    <w:basedOn w:val="TableNormal"/>
    <w:next w:val="TableGrid0"/>
    <w:rsid w:val="00C852AD"/>
    <w:pPr>
      <w:spacing w:after="0" w:line="240" w:lineRule="auto"/>
    </w:pPr>
    <w:rPr>
      <w:rFonts w:eastAsiaTheme="minorHAns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0">
    <w:name w:val="Table Grid"/>
    <w:basedOn w:val="TableNormal"/>
    <w:uiPriority w:val="39"/>
    <w:rsid w:val="00C852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CF5CD5"/>
    <w:pPr>
      <w:spacing w:after="100"/>
      <w:ind w:left="0"/>
    </w:pPr>
  </w:style>
  <w:style w:type="paragraph" w:styleId="TOC2">
    <w:name w:val="toc 2"/>
    <w:basedOn w:val="Normal"/>
    <w:next w:val="Normal"/>
    <w:autoRedefine/>
    <w:uiPriority w:val="39"/>
    <w:unhideWhenUsed/>
    <w:rsid w:val="00CF5CD5"/>
    <w:pPr>
      <w:spacing w:after="100"/>
      <w:ind w:left="220"/>
    </w:pPr>
  </w:style>
  <w:style w:type="paragraph" w:styleId="TOC3">
    <w:name w:val="toc 3"/>
    <w:basedOn w:val="Normal"/>
    <w:next w:val="Normal"/>
    <w:autoRedefine/>
    <w:uiPriority w:val="39"/>
    <w:unhideWhenUsed/>
    <w:rsid w:val="00CF5CD5"/>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92378">
      <w:bodyDiv w:val="1"/>
      <w:marLeft w:val="0"/>
      <w:marRight w:val="0"/>
      <w:marTop w:val="0"/>
      <w:marBottom w:val="0"/>
      <w:divBdr>
        <w:top w:val="none" w:sz="0" w:space="0" w:color="auto"/>
        <w:left w:val="none" w:sz="0" w:space="0" w:color="auto"/>
        <w:bottom w:val="none" w:sz="0" w:space="0" w:color="auto"/>
        <w:right w:val="none" w:sz="0" w:space="0" w:color="auto"/>
      </w:divBdr>
    </w:div>
    <w:div w:id="76827135">
      <w:bodyDiv w:val="1"/>
      <w:marLeft w:val="0"/>
      <w:marRight w:val="0"/>
      <w:marTop w:val="0"/>
      <w:marBottom w:val="0"/>
      <w:divBdr>
        <w:top w:val="none" w:sz="0" w:space="0" w:color="auto"/>
        <w:left w:val="none" w:sz="0" w:space="0" w:color="auto"/>
        <w:bottom w:val="none" w:sz="0" w:space="0" w:color="auto"/>
        <w:right w:val="none" w:sz="0" w:space="0" w:color="auto"/>
      </w:divBdr>
    </w:div>
    <w:div w:id="819268455">
      <w:bodyDiv w:val="1"/>
      <w:marLeft w:val="0"/>
      <w:marRight w:val="0"/>
      <w:marTop w:val="0"/>
      <w:marBottom w:val="0"/>
      <w:divBdr>
        <w:top w:val="none" w:sz="0" w:space="0" w:color="auto"/>
        <w:left w:val="none" w:sz="0" w:space="0" w:color="auto"/>
        <w:bottom w:val="none" w:sz="0" w:space="0" w:color="auto"/>
        <w:right w:val="none" w:sz="0" w:space="0" w:color="auto"/>
      </w:divBdr>
    </w:div>
    <w:div w:id="1159729929">
      <w:bodyDiv w:val="1"/>
      <w:marLeft w:val="0"/>
      <w:marRight w:val="0"/>
      <w:marTop w:val="0"/>
      <w:marBottom w:val="0"/>
      <w:divBdr>
        <w:top w:val="none" w:sz="0" w:space="0" w:color="auto"/>
        <w:left w:val="none" w:sz="0" w:space="0" w:color="auto"/>
        <w:bottom w:val="none" w:sz="0" w:space="0" w:color="auto"/>
        <w:right w:val="none" w:sz="0" w:space="0" w:color="auto"/>
      </w:divBdr>
    </w:div>
    <w:div w:id="1833138419">
      <w:bodyDiv w:val="1"/>
      <w:marLeft w:val="0"/>
      <w:marRight w:val="0"/>
      <w:marTop w:val="0"/>
      <w:marBottom w:val="0"/>
      <w:divBdr>
        <w:top w:val="none" w:sz="0" w:space="0" w:color="auto"/>
        <w:left w:val="none" w:sz="0" w:space="0" w:color="auto"/>
        <w:bottom w:val="none" w:sz="0" w:space="0" w:color="auto"/>
        <w:right w:val="none" w:sz="0" w:space="0" w:color="auto"/>
      </w:divBdr>
    </w:div>
    <w:div w:id="185888386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x12.org/" TargetMode="External"/><Relationship Id="rId18" Type="http://schemas.openxmlformats.org/officeDocument/2006/relationships/hyperlink" Target="https://www.federalregister.gov/articles/2012/11/27/2012-28612/va-acquisition-regulation-electronic-submission-of-payment-requests"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fcw.com/articles/2012/11/27/va-epayments.aspx?s=fcwdaily" TargetMode="External"/><Relationship Id="rId7" Type="http://schemas.openxmlformats.org/officeDocument/2006/relationships/settings" Target="settings.xml"/><Relationship Id="rId12" Type="http://schemas.openxmlformats.org/officeDocument/2006/relationships/hyperlink" Target="http://www.tungsten-network.com/US/en/veterans-affairs/" TargetMode="External"/><Relationship Id="rId17" Type="http://schemas.openxmlformats.org/officeDocument/2006/relationships/hyperlink" Target="http://www.fsc.va.gov/einvoice.asp"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fsc.va.gov/einvoice.asp" TargetMode="External"/><Relationship Id="rId20" Type="http://schemas.openxmlformats.org/officeDocument/2006/relationships/hyperlink" Target="https://www.federalregister.gov/articles/2012/11/27/2012-28612/va-acquisition-regulation-electronic-submission-of-payment-requests"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sten-network.com/US/en/Veterans-affairs/"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www.x12.org/"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yperlink" Target="https://www.federalregister.gov/articles/2012/11/27/2012-28612/va-acquisition-regulation-electronic-submission-of-payment-requests"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x12.org/" TargetMode="External"/><Relationship Id="rId22" Type="http://schemas.openxmlformats.org/officeDocument/2006/relationships/hyperlink" Target="http://fcw.com/articles/2012/11/27/va-epayments.aspx?s=fcwdaily" TargetMode="External"/><Relationship Id="rId27" Type="http://schemas.openxmlformats.org/officeDocument/2006/relationships/header" Target="header3.xml"/><Relationship Id="rId30"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69D98D91946C74D9C251057E39DBB94" ma:contentTypeVersion="14" ma:contentTypeDescription="Create a new document." ma:contentTypeScope="" ma:versionID="e827cb74632cec5faf605547820d93cb">
  <xsd:schema xmlns:xsd="http://www.w3.org/2001/XMLSchema" xmlns:xs="http://www.w3.org/2001/XMLSchema" xmlns:p="http://schemas.microsoft.com/office/2006/metadata/properties" xmlns:ns1="http://schemas.microsoft.com/sharepoint/v3" xmlns:ns2="b9159deb-18f3-4ff2-bb81-5a484d980935" xmlns:ns3="2045f3f7-3175-4f18-83cd-fb5e8ea7d4e2" targetNamespace="http://schemas.microsoft.com/office/2006/metadata/properties" ma:root="true" ma:fieldsID="700b8c11b65e9aeca99a4bbf8563d3d2" ns1:_="" ns2:_="" ns3:_="">
    <xsd:import namespace="http://schemas.microsoft.com/sharepoint/v3"/>
    <xsd:import namespace="b9159deb-18f3-4ff2-bb81-5a484d980935"/>
    <xsd:import namespace="2045f3f7-3175-4f18-83cd-fb5e8ea7d4e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0" nillable="true" ma:displayName="Unified Compliance Policy Properties" ma:hidden="true" ma:internalName="_ip_UnifiedCompliancePolicyProperties">
      <xsd:simpleType>
        <xsd:restriction base="dms:Note"/>
      </xsd:simpleType>
    </xsd:element>
    <xsd:element name="_ip_UnifiedCompliancePolicyUIAction" ma:index="21"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9159deb-18f3-4ff2-bb81-5a484d98093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f0ac6538-d41a-4f9a-bd67-5f7ae81a6d74"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045f3f7-3175-4f18-83cd-fb5e8ea7d4e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70e5d31e-5c17-434f-91df-c32b0ece4af0}" ma:internalName="TaxCatchAll" ma:showField="CatchAllData" ma:web="2045f3f7-3175-4f18-83cd-fb5e8ea7d4e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lcf76f155ced4ddcb4097134ff3c332f xmlns="b9159deb-18f3-4ff2-bb81-5a484d980935">
      <Terms xmlns="http://schemas.microsoft.com/office/infopath/2007/PartnerControls"/>
    </lcf76f155ced4ddcb4097134ff3c332f>
    <TaxCatchAll xmlns="2045f3f7-3175-4f18-83cd-fb5e8ea7d4e2"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B7879BF-8188-4B2B-9FDD-86EA477BCF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9159deb-18f3-4ff2-bb81-5a484d980935"/>
    <ds:schemaRef ds:uri="2045f3f7-3175-4f18-83cd-fb5e8ea7d4e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D44BA25-1BE9-4FB3-9A61-EA7CD28BFB66}">
  <ds:schemaRefs>
    <ds:schemaRef ds:uri="http://schemas.openxmlformats.org/officeDocument/2006/bibliography"/>
  </ds:schemaRefs>
</ds:datastoreItem>
</file>

<file path=customXml/itemProps3.xml><?xml version="1.0" encoding="utf-8"?>
<ds:datastoreItem xmlns:ds="http://schemas.openxmlformats.org/officeDocument/2006/customXml" ds:itemID="{20658ED8-022F-4A73-9240-58D1D9DDC265}">
  <ds:schemaRefs>
    <ds:schemaRef ds:uri="b9159deb-18f3-4ff2-bb81-5a484d980935"/>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office/2006/metadata/properties"/>
    <ds:schemaRef ds:uri="2045f3f7-3175-4f18-83cd-fb5e8ea7d4e2"/>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7E8FC6F-D78D-4E39-8F95-47B3C653A300}">
  <ds:schemaRefs>
    <ds:schemaRef ds:uri="http://schemas.microsoft.com/sharepoint/v3/contenttype/forms"/>
  </ds:schemaRefs>
</ds:datastoreItem>
</file>

<file path=docMetadata/LabelInfo.xml><?xml version="1.0" encoding="utf-8"?>
<clbl:labelList xmlns:clbl="http://schemas.microsoft.com/office/2020/mipLabelMetadata">
  <clbl:label id="{40f5b659-45e0-406d-ada9-08e0b284cfc4}" enabled="1" method="Standard" siteId="{e95f1b23-abaf-45ee-821d-b7ab251ab3bf}" contentBits="0" removed="0"/>
</clbl:labelList>
</file>

<file path=docProps/app.xml><?xml version="1.0" encoding="utf-8"?>
<Properties xmlns="http://schemas.openxmlformats.org/officeDocument/2006/extended-properties" xmlns:vt="http://schemas.openxmlformats.org/officeDocument/2006/docPropsVTypes">
  <Template>Normal</Template>
  <TotalTime>1</TotalTime>
  <Pages>3</Pages>
  <Words>21108</Words>
  <Characters>120316</Characters>
  <Application>Microsoft Office Word</Application>
  <DocSecurity>4</DocSecurity>
  <Lines>1002</Lines>
  <Paragraphs>282</Paragraphs>
  <ScaleCrop>false</ScaleCrop>
  <HeadingPairs>
    <vt:vector size="2" baseType="variant">
      <vt:variant>
        <vt:lpstr>Title</vt:lpstr>
      </vt:variant>
      <vt:variant>
        <vt:i4>1</vt:i4>
      </vt:variant>
    </vt:vector>
  </HeadingPairs>
  <TitlesOfParts>
    <vt:vector size="1" baseType="lpstr">
      <vt:lpstr/>
    </vt:vector>
  </TitlesOfParts>
  <Company>Dept. of Veterans Affairs</Company>
  <LinksUpToDate>false</LinksUpToDate>
  <CharactersWithSpaces>141142</CharactersWithSpaces>
  <SharedDoc>false</SharedDoc>
  <HLinks>
    <vt:vector size="312" baseType="variant">
      <vt:variant>
        <vt:i4>1703984</vt:i4>
      </vt:variant>
      <vt:variant>
        <vt:i4>272</vt:i4>
      </vt:variant>
      <vt:variant>
        <vt:i4>0</vt:i4>
      </vt:variant>
      <vt:variant>
        <vt:i4>5</vt:i4>
      </vt:variant>
      <vt:variant>
        <vt:lpwstr/>
      </vt:variant>
      <vt:variant>
        <vt:lpwstr>_Toc207803560</vt:lpwstr>
      </vt:variant>
      <vt:variant>
        <vt:i4>1638448</vt:i4>
      </vt:variant>
      <vt:variant>
        <vt:i4>266</vt:i4>
      </vt:variant>
      <vt:variant>
        <vt:i4>0</vt:i4>
      </vt:variant>
      <vt:variant>
        <vt:i4>5</vt:i4>
      </vt:variant>
      <vt:variant>
        <vt:lpwstr/>
      </vt:variant>
      <vt:variant>
        <vt:lpwstr>_Toc207803559</vt:lpwstr>
      </vt:variant>
      <vt:variant>
        <vt:i4>1638448</vt:i4>
      </vt:variant>
      <vt:variant>
        <vt:i4>260</vt:i4>
      </vt:variant>
      <vt:variant>
        <vt:i4>0</vt:i4>
      </vt:variant>
      <vt:variant>
        <vt:i4>5</vt:i4>
      </vt:variant>
      <vt:variant>
        <vt:lpwstr/>
      </vt:variant>
      <vt:variant>
        <vt:lpwstr>_Toc207803558</vt:lpwstr>
      </vt:variant>
      <vt:variant>
        <vt:i4>1638448</vt:i4>
      </vt:variant>
      <vt:variant>
        <vt:i4>254</vt:i4>
      </vt:variant>
      <vt:variant>
        <vt:i4>0</vt:i4>
      </vt:variant>
      <vt:variant>
        <vt:i4>5</vt:i4>
      </vt:variant>
      <vt:variant>
        <vt:lpwstr/>
      </vt:variant>
      <vt:variant>
        <vt:lpwstr>_Toc207803557</vt:lpwstr>
      </vt:variant>
      <vt:variant>
        <vt:i4>1638448</vt:i4>
      </vt:variant>
      <vt:variant>
        <vt:i4>248</vt:i4>
      </vt:variant>
      <vt:variant>
        <vt:i4>0</vt:i4>
      </vt:variant>
      <vt:variant>
        <vt:i4>5</vt:i4>
      </vt:variant>
      <vt:variant>
        <vt:lpwstr/>
      </vt:variant>
      <vt:variant>
        <vt:lpwstr>_Toc207803556</vt:lpwstr>
      </vt:variant>
      <vt:variant>
        <vt:i4>1638448</vt:i4>
      </vt:variant>
      <vt:variant>
        <vt:i4>242</vt:i4>
      </vt:variant>
      <vt:variant>
        <vt:i4>0</vt:i4>
      </vt:variant>
      <vt:variant>
        <vt:i4>5</vt:i4>
      </vt:variant>
      <vt:variant>
        <vt:lpwstr/>
      </vt:variant>
      <vt:variant>
        <vt:lpwstr>_Toc207803555</vt:lpwstr>
      </vt:variant>
      <vt:variant>
        <vt:i4>1638448</vt:i4>
      </vt:variant>
      <vt:variant>
        <vt:i4>236</vt:i4>
      </vt:variant>
      <vt:variant>
        <vt:i4>0</vt:i4>
      </vt:variant>
      <vt:variant>
        <vt:i4>5</vt:i4>
      </vt:variant>
      <vt:variant>
        <vt:lpwstr/>
      </vt:variant>
      <vt:variant>
        <vt:lpwstr>_Toc207803554</vt:lpwstr>
      </vt:variant>
      <vt:variant>
        <vt:i4>1638448</vt:i4>
      </vt:variant>
      <vt:variant>
        <vt:i4>230</vt:i4>
      </vt:variant>
      <vt:variant>
        <vt:i4>0</vt:i4>
      </vt:variant>
      <vt:variant>
        <vt:i4>5</vt:i4>
      </vt:variant>
      <vt:variant>
        <vt:lpwstr/>
      </vt:variant>
      <vt:variant>
        <vt:lpwstr>_Toc207803553</vt:lpwstr>
      </vt:variant>
      <vt:variant>
        <vt:i4>1638448</vt:i4>
      </vt:variant>
      <vt:variant>
        <vt:i4>224</vt:i4>
      </vt:variant>
      <vt:variant>
        <vt:i4>0</vt:i4>
      </vt:variant>
      <vt:variant>
        <vt:i4>5</vt:i4>
      </vt:variant>
      <vt:variant>
        <vt:lpwstr/>
      </vt:variant>
      <vt:variant>
        <vt:lpwstr>_Toc207803552</vt:lpwstr>
      </vt:variant>
      <vt:variant>
        <vt:i4>1638448</vt:i4>
      </vt:variant>
      <vt:variant>
        <vt:i4>218</vt:i4>
      </vt:variant>
      <vt:variant>
        <vt:i4>0</vt:i4>
      </vt:variant>
      <vt:variant>
        <vt:i4>5</vt:i4>
      </vt:variant>
      <vt:variant>
        <vt:lpwstr/>
      </vt:variant>
      <vt:variant>
        <vt:lpwstr>_Toc207803551</vt:lpwstr>
      </vt:variant>
      <vt:variant>
        <vt:i4>1638448</vt:i4>
      </vt:variant>
      <vt:variant>
        <vt:i4>212</vt:i4>
      </vt:variant>
      <vt:variant>
        <vt:i4>0</vt:i4>
      </vt:variant>
      <vt:variant>
        <vt:i4>5</vt:i4>
      </vt:variant>
      <vt:variant>
        <vt:lpwstr/>
      </vt:variant>
      <vt:variant>
        <vt:lpwstr>_Toc207803550</vt:lpwstr>
      </vt:variant>
      <vt:variant>
        <vt:i4>1572912</vt:i4>
      </vt:variant>
      <vt:variant>
        <vt:i4>206</vt:i4>
      </vt:variant>
      <vt:variant>
        <vt:i4>0</vt:i4>
      </vt:variant>
      <vt:variant>
        <vt:i4>5</vt:i4>
      </vt:variant>
      <vt:variant>
        <vt:lpwstr/>
      </vt:variant>
      <vt:variant>
        <vt:lpwstr>_Toc207803549</vt:lpwstr>
      </vt:variant>
      <vt:variant>
        <vt:i4>1572912</vt:i4>
      </vt:variant>
      <vt:variant>
        <vt:i4>200</vt:i4>
      </vt:variant>
      <vt:variant>
        <vt:i4>0</vt:i4>
      </vt:variant>
      <vt:variant>
        <vt:i4>5</vt:i4>
      </vt:variant>
      <vt:variant>
        <vt:lpwstr/>
      </vt:variant>
      <vt:variant>
        <vt:lpwstr>_Toc207803548</vt:lpwstr>
      </vt:variant>
      <vt:variant>
        <vt:i4>1572912</vt:i4>
      </vt:variant>
      <vt:variant>
        <vt:i4>194</vt:i4>
      </vt:variant>
      <vt:variant>
        <vt:i4>0</vt:i4>
      </vt:variant>
      <vt:variant>
        <vt:i4>5</vt:i4>
      </vt:variant>
      <vt:variant>
        <vt:lpwstr/>
      </vt:variant>
      <vt:variant>
        <vt:lpwstr>_Toc207803547</vt:lpwstr>
      </vt:variant>
      <vt:variant>
        <vt:i4>1572912</vt:i4>
      </vt:variant>
      <vt:variant>
        <vt:i4>188</vt:i4>
      </vt:variant>
      <vt:variant>
        <vt:i4>0</vt:i4>
      </vt:variant>
      <vt:variant>
        <vt:i4>5</vt:i4>
      </vt:variant>
      <vt:variant>
        <vt:lpwstr/>
      </vt:variant>
      <vt:variant>
        <vt:lpwstr>_Toc207803546</vt:lpwstr>
      </vt:variant>
      <vt:variant>
        <vt:i4>1572912</vt:i4>
      </vt:variant>
      <vt:variant>
        <vt:i4>182</vt:i4>
      </vt:variant>
      <vt:variant>
        <vt:i4>0</vt:i4>
      </vt:variant>
      <vt:variant>
        <vt:i4>5</vt:i4>
      </vt:variant>
      <vt:variant>
        <vt:lpwstr/>
      </vt:variant>
      <vt:variant>
        <vt:lpwstr>_Toc207803545</vt:lpwstr>
      </vt:variant>
      <vt:variant>
        <vt:i4>1572912</vt:i4>
      </vt:variant>
      <vt:variant>
        <vt:i4>176</vt:i4>
      </vt:variant>
      <vt:variant>
        <vt:i4>0</vt:i4>
      </vt:variant>
      <vt:variant>
        <vt:i4>5</vt:i4>
      </vt:variant>
      <vt:variant>
        <vt:lpwstr/>
      </vt:variant>
      <vt:variant>
        <vt:lpwstr>_Toc207803544</vt:lpwstr>
      </vt:variant>
      <vt:variant>
        <vt:i4>1572912</vt:i4>
      </vt:variant>
      <vt:variant>
        <vt:i4>170</vt:i4>
      </vt:variant>
      <vt:variant>
        <vt:i4>0</vt:i4>
      </vt:variant>
      <vt:variant>
        <vt:i4>5</vt:i4>
      </vt:variant>
      <vt:variant>
        <vt:lpwstr/>
      </vt:variant>
      <vt:variant>
        <vt:lpwstr>_Toc207803543</vt:lpwstr>
      </vt:variant>
      <vt:variant>
        <vt:i4>1572912</vt:i4>
      </vt:variant>
      <vt:variant>
        <vt:i4>164</vt:i4>
      </vt:variant>
      <vt:variant>
        <vt:i4>0</vt:i4>
      </vt:variant>
      <vt:variant>
        <vt:i4>5</vt:i4>
      </vt:variant>
      <vt:variant>
        <vt:lpwstr/>
      </vt:variant>
      <vt:variant>
        <vt:lpwstr>_Toc207803541</vt:lpwstr>
      </vt:variant>
      <vt:variant>
        <vt:i4>2031664</vt:i4>
      </vt:variant>
      <vt:variant>
        <vt:i4>158</vt:i4>
      </vt:variant>
      <vt:variant>
        <vt:i4>0</vt:i4>
      </vt:variant>
      <vt:variant>
        <vt:i4>5</vt:i4>
      </vt:variant>
      <vt:variant>
        <vt:lpwstr/>
      </vt:variant>
      <vt:variant>
        <vt:lpwstr>_Toc207803539</vt:lpwstr>
      </vt:variant>
      <vt:variant>
        <vt:i4>2031664</vt:i4>
      </vt:variant>
      <vt:variant>
        <vt:i4>152</vt:i4>
      </vt:variant>
      <vt:variant>
        <vt:i4>0</vt:i4>
      </vt:variant>
      <vt:variant>
        <vt:i4>5</vt:i4>
      </vt:variant>
      <vt:variant>
        <vt:lpwstr/>
      </vt:variant>
      <vt:variant>
        <vt:lpwstr>_Toc207803538</vt:lpwstr>
      </vt:variant>
      <vt:variant>
        <vt:i4>2031664</vt:i4>
      </vt:variant>
      <vt:variant>
        <vt:i4>146</vt:i4>
      </vt:variant>
      <vt:variant>
        <vt:i4>0</vt:i4>
      </vt:variant>
      <vt:variant>
        <vt:i4>5</vt:i4>
      </vt:variant>
      <vt:variant>
        <vt:lpwstr/>
      </vt:variant>
      <vt:variant>
        <vt:lpwstr>_Toc207803537</vt:lpwstr>
      </vt:variant>
      <vt:variant>
        <vt:i4>2031664</vt:i4>
      </vt:variant>
      <vt:variant>
        <vt:i4>140</vt:i4>
      </vt:variant>
      <vt:variant>
        <vt:i4>0</vt:i4>
      </vt:variant>
      <vt:variant>
        <vt:i4>5</vt:i4>
      </vt:variant>
      <vt:variant>
        <vt:lpwstr/>
      </vt:variant>
      <vt:variant>
        <vt:lpwstr>_Toc207803536</vt:lpwstr>
      </vt:variant>
      <vt:variant>
        <vt:i4>2031664</vt:i4>
      </vt:variant>
      <vt:variant>
        <vt:i4>134</vt:i4>
      </vt:variant>
      <vt:variant>
        <vt:i4>0</vt:i4>
      </vt:variant>
      <vt:variant>
        <vt:i4>5</vt:i4>
      </vt:variant>
      <vt:variant>
        <vt:lpwstr/>
      </vt:variant>
      <vt:variant>
        <vt:lpwstr>_Toc207803535</vt:lpwstr>
      </vt:variant>
      <vt:variant>
        <vt:i4>2031664</vt:i4>
      </vt:variant>
      <vt:variant>
        <vt:i4>128</vt:i4>
      </vt:variant>
      <vt:variant>
        <vt:i4>0</vt:i4>
      </vt:variant>
      <vt:variant>
        <vt:i4>5</vt:i4>
      </vt:variant>
      <vt:variant>
        <vt:lpwstr/>
      </vt:variant>
      <vt:variant>
        <vt:lpwstr>_Toc207803534</vt:lpwstr>
      </vt:variant>
      <vt:variant>
        <vt:i4>2031664</vt:i4>
      </vt:variant>
      <vt:variant>
        <vt:i4>122</vt:i4>
      </vt:variant>
      <vt:variant>
        <vt:i4>0</vt:i4>
      </vt:variant>
      <vt:variant>
        <vt:i4>5</vt:i4>
      </vt:variant>
      <vt:variant>
        <vt:lpwstr/>
      </vt:variant>
      <vt:variant>
        <vt:lpwstr>_Toc207803533</vt:lpwstr>
      </vt:variant>
      <vt:variant>
        <vt:i4>2031664</vt:i4>
      </vt:variant>
      <vt:variant>
        <vt:i4>116</vt:i4>
      </vt:variant>
      <vt:variant>
        <vt:i4>0</vt:i4>
      </vt:variant>
      <vt:variant>
        <vt:i4>5</vt:i4>
      </vt:variant>
      <vt:variant>
        <vt:lpwstr/>
      </vt:variant>
      <vt:variant>
        <vt:lpwstr>_Toc207803532</vt:lpwstr>
      </vt:variant>
      <vt:variant>
        <vt:i4>2031664</vt:i4>
      </vt:variant>
      <vt:variant>
        <vt:i4>110</vt:i4>
      </vt:variant>
      <vt:variant>
        <vt:i4>0</vt:i4>
      </vt:variant>
      <vt:variant>
        <vt:i4>5</vt:i4>
      </vt:variant>
      <vt:variant>
        <vt:lpwstr/>
      </vt:variant>
      <vt:variant>
        <vt:lpwstr>_Toc207803531</vt:lpwstr>
      </vt:variant>
      <vt:variant>
        <vt:i4>2031664</vt:i4>
      </vt:variant>
      <vt:variant>
        <vt:i4>104</vt:i4>
      </vt:variant>
      <vt:variant>
        <vt:i4>0</vt:i4>
      </vt:variant>
      <vt:variant>
        <vt:i4>5</vt:i4>
      </vt:variant>
      <vt:variant>
        <vt:lpwstr/>
      </vt:variant>
      <vt:variant>
        <vt:lpwstr>_Toc207803530</vt:lpwstr>
      </vt:variant>
      <vt:variant>
        <vt:i4>1966128</vt:i4>
      </vt:variant>
      <vt:variant>
        <vt:i4>98</vt:i4>
      </vt:variant>
      <vt:variant>
        <vt:i4>0</vt:i4>
      </vt:variant>
      <vt:variant>
        <vt:i4>5</vt:i4>
      </vt:variant>
      <vt:variant>
        <vt:lpwstr/>
      </vt:variant>
      <vt:variant>
        <vt:lpwstr>_Toc207803529</vt:lpwstr>
      </vt:variant>
      <vt:variant>
        <vt:i4>1966128</vt:i4>
      </vt:variant>
      <vt:variant>
        <vt:i4>92</vt:i4>
      </vt:variant>
      <vt:variant>
        <vt:i4>0</vt:i4>
      </vt:variant>
      <vt:variant>
        <vt:i4>5</vt:i4>
      </vt:variant>
      <vt:variant>
        <vt:lpwstr/>
      </vt:variant>
      <vt:variant>
        <vt:lpwstr>_Toc207803528</vt:lpwstr>
      </vt:variant>
      <vt:variant>
        <vt:i4>1966128</vt:i4>
      </vt:variant>
      <vt:variant>
        <vt:i4>86</vt:i4>
      </vt:variant>
      <vt:variant>
        <vt:i4>0</vt:i4>
      </vt:variant>
      <vt:variant>
        <vt:i4>5</vt:i4>
      </vt:variant>
      <vt:variant>
        <vt:lpwstr/>
      </vt:variant>
      <vt:variant>
        <vt:lpwstr>_Toc207803527</vt:lpwstr>
      </vt:variant>
      <vt:variant>
        <vt:i4>1966128</vt:i4>
      </vt:variant>
      <vt:variant>
        <vt:i4>80</vt:i4>
      </vt:variant>
      <vt:variant>
        <vt:i4>0</vt:i4>
      </vt:variant>
      <vt:variant>
        <vt:i4>5</vt:i4>
      </vt:variant>
      <vt:variant>
        <vt:lpwstr/>
      </vt:variant>
      <vt:variant>
        <vt:lpwstr>_Toc207803526</vt:lpwstr>
      </vt:variant>
      <vt:variant>
        <vt:i4>1966128</vt:i4>
      </vt:variant>
      <vt:variant>
        <vt:i4>74</vt:i4>
      </vt:variant>
      <vt:variant>
        <vt:i4>0</vt:i4>
      </vt:variant>
      <vt:variant>
        <vt:i4>5</vt:i4>
      </vt:variant>
      <vt:variant>
        <vt:lpwstr/>
      </vt:variant>
      <vt:variant>
        <vt:lpwstr>_Toc207803525</vt:lpwstr>
      </vt:variant>
      <vt:variant>
        <vt:i4>1966128</vt:i4>
      </vt:variant>
      <vt:variant>
        <vt:i4>68</vt:i4>
      </vt:variant>
      <vt:variant>
        <vt:i4>0</vt:i4>
      </vt:variant>
      <vt:variant>
        <vt:i4>5</vt:i4>
      </vt:variant>
      <vt:variant>
        <vt:lpwstr/>
      </vt:variant>
      <vt:variant>
        <vt:lpwstr>_Toc207803524</vt:lpwstr>
      </vt:variant>
      <vt:variant>
        <vt:i4>1966128</vt:i4>
      </vt:variant>
      <vt:variant>
        <vt:i4>62</vt:i4>
      </vt:variant>
      <vt:variant>
        <vt:i4>0</vt:i4>
      </vt:variant>
      <vt:variant>
        <vt:i4>5</vt:i4>
      </vt:variant>
      <vt:variant>
        <vt:lpwstr/>
      </vt:variant>
      <vt:variant>
        <vt:lpwstr>_Toc207803523</vt:lpwstr>
      </vt:variant>
      <vt:variant>
        <vt:i4>1966128</vt:i4>
      </vt:variant>
      <vt:variant>
        <vt:i4>56</vt:i4>
      </vt:variant>
      <vt:variant>
        <vt:i4>0</vt:i4>
      </vt:variant>
      <vt:variant>
        <vt:i4>5</vt:i4>
      </vt:variant>
      <vt:variant>
        <vt:lpwstr/>
      </vt:variant>
      <vt:variant>
        <vt:lpwstr>_Toc207803522</vt:lpwstr>
      </vt:variant>
      <vt:variant>
        <vt:i4>1966128</vt:i4>
      </vt:variant>
      <vt:variant>
        <vt:i4>50</vt:i4>
      </vt:variant>
      <vt:variant>
        <vt:i4>0</vt:i4>
      </vt:variant>
      <vt:variant>
        <vt:i4>5</vt:i4>
      </vt:variant>
      <vt:variant>
        <vt:lpwstr/>
      </vt:variant>
      <vt:variant>
        <vt:lpwstr>_Toc207803521</vt:lpwstr>
      </vt:variant>
      <vt:variant>
        <vt:i4>1966128</vt:i4>
      </vt:variant>
      <vt:variant>
        <vt:i4>44</vt:i4>
      </vt:variant>
      <vt:variant>
        <vt:i4>0</vt:i4>
      </vt:variant>
      <vt:variant>
        <vt:i4>5</vt:i4>
      </vt:variant>
      <vt:variant>
        <vt:lpwstr/>
      </vt:variant>
      <vt:variant>
        <vt:lpwstr>_Toc207803520</vt:lpwstr>
      </vt:variant>
      <vt:variant>
        <vt:i4>1900592</vt:i4>
      </vt:variant>
      <vt:variant>
        <vt:i4>38</vt:i4>
      </vt:variant>
      <vt:variant>
        <vt:i4>0</vt:i4>
      </vt:variant>
      <vt:variant>
        <vt:i4>5</vt:i4>
      </vt:variant>
      <vt:variant>
        <vt:lpwstr/>
      </vt:variant>
      <vt:variant>
        <vt:lpwstr>_Toc207803519</vt:lpwstr>
      </vt:variant>
      <vt:variant>
        <vt:i4>2752616</vt:i4>
      </vt:variant>
      <vt:variant>
        <vt:i4>33</vt:i4>
      </vt:variant>
      <vt:variant>
        <vt:i4>0</vt:i4>
      </vt:variant>
      <vt:variant>
        <vt:i4>5</vt:i4>
      </vt:variant>
      <vt:variant>
        <vt:lpwstr>http://fcw.com/articles/2012/11/27/va-epayments.aspx?s=fcwdaily</vt:lpwstr>
      </vt:variant>
      <vt:variant>
        <vt:lpwstr/>
      </vt:variant>
      <vt:variant>
        <vt:i4>2752616</vt:i4>
      </vt:variant>
      <vt:variant>
        <vt:i4>30</vt:i4>
      </vt:variant>
      <vt:variant>
        <vt:i4>0</vt:i4>
      </vt:variant>
      <vt:variant>
        <vt:i4>5</vt:i4>
      </vt:variant>
      <vt:variant>
        <vt:lpwstr>http://fcw.com/articles/2012/11/27/va-epayments.aspx?s=fcwdaily</vt:lpwstr>
      </vt:variant>
      <vt:variant>
        <vt:lpwstr/>
      </vt:variant>
      <vt:variant>
        <vt:i4>2359348</vt:i4>
      </vt:variant>
      <vt:variant>
        <vt:i4>27</vt:i4>
      </vt:variant>
      <vt:variant>
        <vt:i4>0</vt:i4>
      </vt:variant>
      <vt:variant>
        <vt:i4>5</vt:i4>
      </vt:variant>
      <vt:variant>
        <vt:lpwstr>https://www.federalregister.gov/articles/2012/11/27/2012-28612/va-acquisition-regulation-electronic-submission-of-payment-requests</vt:lpwstr>
      </vt:variant>
      <vt:variant>
        <vt:lpwstr/>
      </vt:variant>
      <vt:variant>
        <vt:i4>2359348</vt:i4>
      </vt:variant>
      <vt:variant>
        <vt:i4>24</vt:i4>
      </vt:variant>
      <vt:variant>
        <vt:i4>0</vt:i4>
      </vt:variant>
      <vt:variant>
        <vt:i4>5</vt:i4>
      </vt:variant>
      <vt:variant>
        <vt:lpwstr>https://www.federalregister.gov/articles/2012/11/27/2012-28612/va-acquisition-regulation-electronic-submission-of-payment-requests</vt:lpwstr>
      </vt:variant>
      <vt:variant>
        <vt:lpwstr/>
      </vt:variant>
      <vt:variant>
        <vt:i4>2359348</vt:i4>
      </vt:variant>
      <vt:variant>
        <vt:i4>21</vt:i4>
      </vt:variant>
      <vt:variant>
        <vt:i4>0</vt:i4>
      </vt:variant>
      <vt:variant>
        <vt:i4>5</vt:i4>
      </vt:variant>
      <vt:variant>
        <vt:lpwstr>https://www.federalregister.gov/articles/2012/11/27/2012-28612/va-acquisition-regulation-electronic-submission-of-payment-requests</vt:lpwstr>
      </vt:variant>
      <vt:variant>
        <vt:lpwstr/>
      </vt:variant>
      <vt:variant>
        <vt:i4>3407911</vt:i4>
      </vt:variant>
      <vt:variant>
        <vt:i4>18</vt:i4>
      </vt:variant>
      <vt:variant>
        <vt:i4>0</vt:i4>
      </vt:variant>
      <vt:variant>
        <vt:i4>5</vt:i4>
      </vt:variant>
      <vt:variant>
        <vt:lpwstr>http://www.fsc.va.gov/einvoice.asp</vt:lpwstr>
      </vt:variant>
      <vt:variant>
        <vt:lpwstr/>
      </vt:variant>
      <vt:variant>
        <vt:i4>3407911</vt:i4>
      </vt:variant>
      <vt:variant>
        <vt:i4>15</vt:i4>
      </vt:variant>
      <vt:variant>
        <vt:i4>0</vt:i4>
      </vt:variant>
      <vt:variant>
        <vt:i4>5</vt:i4>
      </vt:variant>
      <vt:variant>
        <vt:lpwstr>http://www.fsc.va.gov/einvoice.asp</vt:lpwstr>
      </vt:variant>
      <vt:variant>
        <vt:lpwstr/>
      </vt:variant>
      <vt:variant>
        <vt:i4>6881341</vt:i4>
      </vt:variant>
      <vt:variant>
        <vt:i4>12</vt:i4>
      </vt:variant>
      <vt:variant>
        <vt:i4>0</vt:i4>
      </vt:variant>
      <vt:variant>
        <vt:i4>5</vt:i4>
      </vt:variant>
      <vt:variant>
        <vt:lpwstr>http://www.x12.org/</vt:lpwstr>
      </vt:variant>
      <vt:variant>
        <vt:lpwstr/>
      </vt:variant>
      <vt:variant>
        <vt:i4>6881341</vt:i4>
      </vt:variant>
      <vt:variant>
        <vt:i4>9</vt:i4>
      </vt:variant>
      <vt:variant>
        <vt:i4>0</vt:i4>
      </vt:variant>
      <vt:variant>
        <vt:i4>5</vt:i4>
      </vt:variant>
      <vt:variant>
        <vt:lpwstr>http://www.x12.org/</vt:lpwstr>
      </vt:variant>
      <vt:variant>
        <vt:lpwstr/>
      </vt:variant>
      <vt:variant>
        <vt:i4>6881341</vt:i4>
      </vt:variant>
      <vt:variant>
        <vt:i4>6</vt:i4>
      </vt:variant>
      <vt:variant>
        <vt:i4>0</vt:i4>
      </vt:variant>
      <vt:variant>
        <vt:i4>5</vt:i4>
      </vt:variant>
      <vt:variant>
        <vt:lpwstr>http://www.x12.org/</vt:lpwstr>
      </vt:variant>
      <vt:variant>
        <vt:lpwstr/>
      </vt:variant>
      <vt:variant>
        <vt:i4>3276858</vt:i4>
      </vt:variant>
      <vt:variant>
        <vt:i4>3</vt:i4>
      </vt:variant>
      <vt:variant>
        <vt:i4>0</vt:i4>
      </vt:variant>
      <vt:variant>
        <vt:i4>5</vt:i4>
      </vt:variant>
      <vt:variant>
        <vt:lpwstr>http://www.tungsten-network.com/US/en/veterans-affairs/</vt:lpwstr>
      </vt:variant>
      <vt:variant>
        <vt:lpwstr/>
      </vt:variant>
      <vt:variant>
        <vt:i4>3276858</vt:i4>
      </vt:variant>
      <vt:variant>
        <vt:i4>0</vt:i4>
      </vt:variant>
      <vt:variant>
        <vt:i4>0</vt:i4>
      </vt:variant>
      <vt:variant>
        <vt:i4>5</vt:i4>
      </vt:variant>
      <vt:variant>
        <vt:lpwstr>http://www.tungsten-network.com/US/en/Veterans-affairs/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Fratina, Maribel C.</dc:creator>
  <cp:keywords/>
  <cp:lastModifiedBy>Kryszak, Kristina A.</cp:lastModifiedBy>
  <cp:revision>2</cp:revision>
  <dcterms:created xsi:type="dcterms:W3CDTF">2025-09-18T18:56:00Z</dcterms:created>
  <dcterms:modified xsi:type="dcterms:W3CDTF">2025-09-18T18:56:00Z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0x010100B69D98D91946C74D9C251057E39DBB94</vt:lpwstr>
  </property>
  <property fmtid="{D5CDD505-2E9C-101B-9397-08002B2CF9AE}" pid="3" name="MediaServiceImageTags">
    <vt:lpwstr/>
  </property>
  <property fmtid="{D5CDD505-2E9C-101B-9397-08002B2CF9AE}" pid="4" name="Order">
    <vt:r8>3855500</vt:r8>
  </property>
  <property fmtid="{D5CDD505-2E9C-101B-9397-08002B2CF9AE}" pid="5" name="ComplianceAssetId">
    <vt:lpwstr/>
  </property>
  <property fmtid="{D5CDD505-2E9C-101B-9397-08002B2CF9AE}" pid="6" name="_ExtendedDescription">
    <vt:lpwstr/>
  </property>
  <property fmtid="{D5CDD505-2E9C-101B-9397-08002B2CF9AE}" pid="7" name="TriggerFlowInfo">
    <vt:lpwstr/>
  </property>
</Properties>
</file>